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3E4248">
            <w:pPr>
              <w:pStyle w:val="Header"/>
              <w:spacing w:before="120" w:after="120"/>
            </w:pPr>
            <w:r>
              <w:t>NPRR Number</w:t>
            </w:r>
          </w:p>
        </w:tc>
        <w:tc>
          <w:tcPr>
            <w:tcW w:w="1260" w:type="dxa"/>
            <w:tcBorders>
              <w:bottom w:val="single" w:sz="4" w:space="0" w:color="auto"/>
            </w:tcBorders>
            <w:vAlign w:val="center"/>
          </w:tcPr>
          <w:p w14:paraId="58DFDEEC" w14:textId="79E32E04" w:rsidR="00067FE2" w:rsidRDefault="00362AB3" w:rsidP="003E4248">
            <w:pPr>
              <w:pStyle w:val="Header"/>
              <w:spacing w:before="120" w:after="120"/>
              <w:jc w:val="center"/>
            </w:pPr>
            <w:hyperlink r:id="rId8" w:history="1">
              <w:r w:rsidRPr="00362AB3">
                <w:rPr>
                  <w:rStyle w:val="Hyperlink"/>
                </w:rPr>
                <w:t>1312</w:t>
              </w:r>
            </w:hyperlink>
          </w:p>
        </w:tc>
        <w:tc>
          <w:tcPr>
            <w:tcW w:w="900" w:type="dxa"/>
            <w:tcBorders>
              <w:bottom w:val="single" w:sz="4" w:space="0" w:color="auto"/>
            </w:tcBorders>
            <w:shd w:val="clear" w:color="auto" w:fill="FFFFFF"/>
            <w:vAlign w:val="center"/>
          </w:tcPr>
          <w:p w14:paraId="1F77FB52" w14:textId="77777777" w:rsidR="00067FE2" w:rsidRDefault="00067FE2" w:rsidP="003E4248">
            <w:pPr>
              <w:pStyle w:val="Header"/>
              <w:spacing w:before="120" w:after="120"/>
            </w:pPr>
            <w:r>
              <w:t>NPRR Title</w:t>
            </w:r>
          </w:p>
        </w:tc>
        <w:tc>
          <w:tcPr>
            <w:tcW w:w="6660" w:type="dxa"/>
            <w:tcBorders>
              <w:bottom w:val="single" w:sz="4" w:space="0" w:color="auto"/>
            </w:tcBorders>
            <w:vAlign w:val="center"/>
          </w:tcPr>
          <w:p w14:paraId="58F14EBB" w14:textId="672A2306" w:rsidR="00067FE2" w:rsidRDefault="003E4248" w:rsidP="003E4248">
            <w:pPr>
              <w:pStyle w:val="Header"/>
              <w:spacing w:before="120" w:after="120"/>
            </w:pPr>
            <w:r>
              <w:t xml:space="preserve">Revisions </w:t>
            </w:r>
            <w:r w:rsidRPr="00F50B81">
              <w:t>to the Standard Form Agreement (SFA)</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3E4248">
            <w:pPr>
              <w:pStyle w:val="Header"/>
              <w:spacing w:before="120" w:after="120"/>
              <w:rPr>
                <w:bCs w:val="0"/>
              </w:rPr>
            </w:pPr>
            <w:r w:rsidRPr="00E01925">
              <w:rPr>
                <w:bCs w:val="0"/>
              </w:rPr>
              <w:t>Date Posted</w:t>
            </w:r>
          </w:p>
        </w:tc>
        <w:tc>
          <w:tcPr>
            <w:tcW w:w="7560" w:type="dxa"/>
            <w:gridSpan w:val="2"/>
            <w:vAlign w:val="center"/>
          </w:tcPr>
          <w:p w14:paraId="16A45634" w14:textId="3BF46F35" w:rsidR="00067FE2" w:rsidRPr="00E01925" w:rsidRDefault="00745752" w:rsidP="003E4248">
            <w:pPr>
              <w:pStyle w:val="NormalArial"/>
              <w:spacing w:before="120" w:after="120"/>
            </w:pPr>
            <w:r>
              <w:t>November 26</w:t>
            </w:r>
            <w:r w:rsidR="003E4248">
              <w:t>,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3E4248">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618E5A45" w:rsidR="009D17F0" w:rsidRPr="00FB509B" w:rsidRDefault="0066370F" w:rsidP="003E4248">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3E4248">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715144C0" w14:textId="77777777" w:rsidR="003E4248" w:rsidRPr="009A296C" w:rsidRDefault="003E4248" w:rsidP="003E4248">
            <w:pPr>
              <w:pStyle w:val="NormalArial"/>
              <w:spacing w:before="120"/>
            </w:pPr>
            <w:r w:rsidRPr="009A296C">
              <w:t>1.1, Summary of the ERCOT Protocols Document</w:t>
            </w:r>
          </w:p>
          <w:p w14:paraId="5D7F3B57" w14:textId="77777777" w:rsidR="003E4248" w:rsidRPr="009A296C" w:rsidRDefault="003E4248" w:rsidP="003E4248">
            <w:pPr>
              <w:pStyle w:val="NormalArial"/>
            </w:pPr>
            <w:r w:rsidRPr="009A296C">
              <w:t>1.7, Rules of Construction</w:t>
            </w:r>
          </w:p>
          <w:p w14:paraId="751453B7" w14:textId="77777777" w:rsidR="003E4248" w:rsidRPr="009A296C" w:rsidRDefault="003E4248" w:rsidP="003E4248">
            <w:pPr>
              <w:pStyle w:val="NormalArial"/>
            </w:pPr>
            <w:r w:rsidRPr="009A296C">
              <w:t>1.8, Notice (new)</w:t>
            </w:r>
          </w:p>
          <w:p w14:paraId="27DC8EE4" w14:textId="77777777" w:rsidR="003E4248" w:rsidRPr="009A296C" w:rsidRDefault="003E4248" w:rsidP="003E4248">
            <w:pPr>
              <w:pStyle w:val="NormalArial"/>
            </w:pPr>
            <w:r w:rsidRPr="009A296C">
              <w:t>1.10, Right to Audit (new)</w:t>
            </w:r>
          </w:p>
          <w:p w14:paraId="53627A99" w14:textId="77777777" w:rsidR="003E4248" w:rsidRDefault="003E4248" w:rsidP="003E4248">
            <w:pPr>
              <w:pStyle w:val="NormalArial"/>
            </w:pPr>
            <w:r w:rsidRPr="009A296C">
              <w:t>2.1, Definitions</w:t>
            </w:r>
          </w:p>
          <w:p w14:paraId="04061B26" w14:textId="77777777" w:rsidR="003E4248" w:rsidRPr="00133DA7" w:rsidRDefault="003E4248" w:rsidP="003E4248">
            <w:pPr>
              <w:pStyle w:val="NormalArial"/>
            </w:pPr>
            <w:r w:rsidRPr="00133DA7">
              <w:t>16.2.6.1, Designation as an Emergency Qualified Scheduling Entity or Virtual Qualified Scheduling Entity</w:t>
            </w:r>
          </w:p>
          <w:p w14:paraId="794C32EE" w14:textId="77777777" w:rsidR="003E4248" w:rsidRPr="0088551F" w:rsidRDefault="003E4248" w:rsidP="003E4248">
            <w:pPr>
              <w:pStyle w:val="NormalArial"/>
            </w:pPr>
            <w:r w:rsidRPr="0088551F">
              <w:t>16.20, Default Under an Agreement Between ERCOT and a Market Participant and Remedies for Default (new)</w:t>
            </w:r>
          </w:p>
          <w:p w14:paraId="7B4AC227" w14:textId="77777777" w:rsidR="003E4248" w:rsidRPr="0088551F" w:rsidRDefault="003E4248" w:rsidP="003E4248">
            <w:pPr>
              <w:pStyle w:val="NormalArial"/>
            </w:pPr>
            <w:r w:rsidRPr="0088551F">
              <w:t>16.20.1, Default by a Market Participant and ERCOT’s Remedies (new)</w:t>
            </w:r>
          </w:p>
          <w:p w14:paraId="7E074F5F" w14:textId="77777777" w:rsidR="003E4248" w:rsidRPr="0088551F" w:rsidRDefault="003E4248" w:rsidP="003E4248">
            <w:pPr>
              <w:pStyle w:val="NormalArial"/>
            </w:pPr>
            <w:r w:rsidRPr="0088551F">
              <w:t>16.20.2, Default by ERCOT and Market Participant’s Remedies (new)</w:t>
            </w:r>
          </w:p>
          <w:p w14:paraId="797CDD6E" w14:textId="77777777" w:rsidR="003E4248" w:rsidRPr="0088551F" w:rsidRDefault="003E4248" w:rsidP="003E4248">
            <w:pPr>
              <w:pStyle w:val="NormalArial"/>
            </w:pPr>
            <w:r w:rsidRPr="0088551F">
              <w:t>16.21, Force Majeure Event (new)</w:t>
            </w:r>
          </w:p>
          <w:p w14:paraId="0F93C89F" w14:textId="050B18FD" w:rsidR="00DB31B3" w:rsidRDefault="00DB31B3" w:rsidP="003E4248">
            <w:pPr>
              <w:pStyle w:val="NormalArial"/>
            </w:pPr>
            <w:r>
              <w:t>16.3, Registration of Load Serving Entities</w:t>
            </w:r>
          </w:p>
          <w:p w14:paraId="4647B0C8" w14:textId="590AD4D5" w:rsidR="003E4248" w:rsidRPr="00A565FB" w:rsidRDefault="003E4248" w:rsidP="003E4248">
            <w:pPr>
              <w:pStyle w:val="NormalArial"/>
            </w:pPr>
            <w:r w:rsidRPr="00A565FB">
              <w:t>20.1, Applicability</w:t>
            </w:r>
          </w:p>
          <w:p w14:paraId="4755D12E" w14:textId="77777777" w:rsidR="003E4248" w:rsidRPr="00A565FB" w:rsidRDefault="003E4248" w:rsidP="003E4248">
            <w:pPr>
              <w:pStyle w:val="NormalArial"/>
            </w:pPr>
            <w:r w:rsidRPr="00A565FB">
              <w:t>20.6, Mediation Procedures</w:t>
            </w:r>
          </w:p>
          <w:p w14:paraId="4246BA76" w14:textId="77777777" w:rsidR="003E4248" w:rsidRPr="0088551F" w:rsidRDefault="003E4248" w:rsidP="003E4248">
            <w:pPr>
              <w:pStyle w:val="NormalArial"/>
            </w:pPr>
            <w:r w:rsidRPr="0088551F">
              <w:t>22A, Standard Form Market Participant Agreement</w:t>
            </w:r>
          </w:p>
          <w:p w14:paraId="2E6C1829" w14:textId="77777777" w:rsidR="003E4248" w:rsidRPr="0088551F" w:rsidRDefault="003E4248" w:rsidP="003E4248">
            <w:pPr>
              <w:pStyle w:val="NormalArial"/>
            </w:pPr>
            <w:r w:rsidRPr="0088551F">
              <w:t>22B, Standard Form Reliability Must-Run Agreement</w:t>
            </w:r>
          </w:p>
          <w:p w14:paraId="03E7A7D4" w14:textId="77777777" w:rsidR="003E4248" w:rsidRPr="0088551F" w:rsidRDefault="003E4248" w:rsidP="003E4248">
            <w:pPr>
              <w:pStyle w:val="NormalArial"/>
            </w:pPr>
            <w:r w:rsidRPr="0088551F">
              <w:t>22D, Standard Form Black Start Agreement</w:t>
            </w:r>
          </w:p>
          <w:p w14:paraId="3356516F" w14:textId="691E15B4" w:rsidR="009D17F0" w:rsidRPr="00FB509B" w:rsidRDefault="003E4248" w:rsidP="003E4248">
            <w:pPr>
              <w:pStyle w:val="NormalArial"/>
              <w:spacing w:after="120"/>
            </w:pPr>
            <w:r w:rsidRPr="0088551F">
              <w:t>23E, Notice of Change of Information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3E4248">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D0F096E" w:rsidR="00C9766A" w:rsidRPr="00FB509B" w:rsidRDefault="003E4248"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3E4248">
            <w:pPr>
              <w:pStyle w:val="Header"/>
              <w:spacing w:before="120" w:after="120"/>
            </w:pPr>
            <w:r>
              <w:t>Revision Description</w:t>
            </w:r>
          </w:p>
        </w:tc>
        <w:tc>
          <w:tcPr>
            <w:tcW w:w="7560" w:type="dxa"/>
            <w:gridSpan w:val="2"/>
            <w:tcBorders>
              <w:bottom w:val="single" w:sz="4" w:space="0" w:color="auto"/>
            </w:tcBorders>
            <w:vAlign w:val="center"/>
          </w:tcPr>
          <w:p w14:paraId="5E28D1D6" w14:textId="05BB1ADD" w:rsidR="003E4248" w:rsidRDefault="003E4248" w:rsidP="003E4248">
            <w:pPr>
              <w:pStyle w:val="NormalArial"/>
              <w:spacing w:before="120" w:after="120"/>
            </w:pPr>
            <w:r w:rsidRPr="00B679C7">
              <w:t xml:space="preserve">This </w:t>
            </w:r>
            <w:r>
              <w:t xml:space="preserve">Nodal Protocol </w:t>
            </w:r>
            <w:r w:rsidRPr="00B679C7">
              <w:t xml:space="preserve">Revision Request </w:t>
            </w:r>
            <w:r>
              <w:t>(NPRR) amends the Standard Form</w:t>
            </w:r>
            <w:r w:rsidR="000F75BE">
              <w:t xml:space="preserve"> Market Participant</w:t>
            </w:r>
            <w:r>
              <w:t xml:space="preserve"> Agreement (</w:t>
            </w:r>
            <w:r w:rsidR="003F4C4F">
              <w:t>“</w:t>
            </w:r>
            <w:r>
              <w:t>SFA</w:t>
            </w:r>
            <w:r w:rsidR="003F4C4F">
              <w:t>”</w:t>
            </w:r>
            <w:r>
              <w:t xml:space="preserve">) </w:t>
            </w:r>
            <w:r w:rsidR="003623EB">
              <w:t>for several reasons</w:t>
            </w:r>
            <w:r>
              <w:t xml:space="preserve"> (see Justification for Revision below) and transfers certain sections of the SFA to the Protocols. Specifically, this NPRR:</w:t>
            </w:r>
          </w:p>
          <w:p w14:paraId="5F06F61A" w14:textId="77777777" w:rsidR="003E4248" w:rsidRDefault="003E4248" w:rsidP="003E4248">
            <w:pPr>
              <w:pStyle w:val="NormalArial"/>
              <w:numPr>
                <w:ilvl w:val="0"/>
                <w:numId w:val="21"/>
              </w:numPr>
              <w:spacing w:before="120" w:after="120"/>
            </w:pPr>
            <w:r>
              <w:t>Clarifies the definition of the ERCOT Protocols;</w:t>
            </w:r>
          </w:p>
          <w:p w14:paraId="291C2AD9" w14:textId="77777777" w:rsidR="003E4248" w:rsidRDefault="003E4248" w:rsidP="003E4248">
            <w:pPr>
              <w:pStyle w:val="NormalArial"/>
              <w:numPr>
                <w:ilvl w:val="0"/>
                <w:numId w:val="21"/>
              </w:numPr>
              <w:spacing w:before="120" w:after="120"/>
            </w:pPr>
            <w:r>
              <w:t xml:space="preserve">Establishes a new section regarding Notice, and modernizes the Notice language; </w:t>
            </w:r>
          </w:p>
          <w:p w14:paraId="38A493C9" w14:textId="77777777" w:rsidR="003E4248" w:rsidRDefault="003E4248" w:rsidP="003E4248">
            <w:pPr>
              <w:pStyle w:val="NormalArial"/>
              <w:numPr>
                <w:ilvl w:val="0"/>
                <w:numId w:val="21"/>
              </w:numPr>
              <w:spacing w:before="120" w:after="120"/>
            </w:pPr>
            <w:r>
              <w:lastRenderedPageBreak/>
              <w:t xml:space="preserve">Transfers Breach and Default language from the SFA to the Protocols; </w:t>
            </w:r>
          </w:p>
          <w:p w14:paraId="1CC64E67" w14:textId="77777777" w:rsidR="003E4248" w:rsidRDefault="003E4248" w:rsidP="003E4248">
            <w:pPr>
              <w:pStyle w:val="NormalArial"/>
              <w:numPr>
                <w:ilvl w:val="0"/>
                <w:numId w:val="21"/>
              </w:numPr>
              <w:spacing w:before="120" w:after="120"/>
            </w:pPr>
            <w:r>
              <w:t xml:space="preserve">Amends the definition of a Force Majeure Event; </w:t>
            </w:r>
          </w:p>
          <w:p w14:paraId="48D0B695" w14:textId="3BDC28EA" w:rsidR="003E4248" w:rsidRDefault="003E4248" w:rsidP="003E4248">
            <w:pPr>
              <w:pStyle w:val="NormalArial"/>
              <w:numPr>
                <w:ilvl w:val="0"/>
                <w:numId w:val="21"/>
              </w:numPr>
              <w:spacing w:before="120" w:after="120"/>
            </w:pPr>
            <w:r>
              <w:t xml:space="preserve">Amends sections in the SFA to </w:t>
            </w:r>
            <w:r w:rsidR="00A93820">
              <w:t>conform with</w:t>
            </w:r>
            <w:r>
              <w:t xml:space="preserve"> the Texas Supreme Court’s ruling</w:t>
            </w:r>
            <w:r w:rsidR="00A63036">
              <w:t>s</w:t>
            </w:r>
            <w:r>
              <w:t xml:space="preserve"> </w:t>
            </w:r>
            <w:r w:rsidRPr="008730E2">
              <w:rPr>
                <w:i/>
                <w:iCs/>
              </w:rPr>
              <w:t>in CPS Energy v. ERCOT</w:t>
            </w:r>
            <w:r>
              <w:t xml:space="preserve">; and    </w:t>
            </w:r>
          </w:p>
          <w:p w14:paraId="6A00AE95" w14:textId="4AC02823" w:rsidR="009D17F0" w:rsidRPr="00FB509B" w:rsidRDefault="003E4248" w:rsidP="003E4248">
            <w:pPr>
              <w:pStyle w:val="NormalArial"/>
              <w:numPr>
                <w:ilvl w:val="0"/>
                <w:numId w:val="21"/>
              </w:numPr>
              <w:spacing w:before="120" w:after="120"/>
            </w:pPr>
            <w:r>
              <w:t>Amends the Standard Form Black Start Agreement and Standard Form Must Run Agreement to algin with revisions to the SFA by eliminating any duplicative language.</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3E4248">
            <w:pPr>
              <w:pStyle w:val="Header"/>
              <w:spacing w:before="120" w:after="120"/>
            </w:pPr>
            <w:r>
              <w:lastRenderedPageBreak/>
              <w:t>Reason for Revision</w:t>
            </w:r>
          </w:p>
        </w:tc>
        <w:tc>
          <w:tcPr>
            <w:tcW w:w="7560" w:type="dxa"/>
            <w:gridSpan w:val="2"/>
            <w:vAlign w:val="center"/>
          </w:tcPr>
          <w:p w14:paraId="43F2A15B" w14:textId="19C19745" w:rsidR="00555554" w:rsidRDefault="00916C6A"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pt;height:15pt">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0D0CE2A3" w:rsidR="00555554" w:rsidRPr="00BD53C5" w:rsidRDefault="00916C6A" w:rsidP="00555554">
            <w:pPr>
              <w:pStyle w:val="NormalArial"/>
              <w:tabs>
                <w:tab w:val="left" w:pos="432"/>
              </w:tabs>
              <w:spacing w:before="120"/>
              <w:ind w:left="432" w:hanging="432"/>
              <w:rPr>
                <w:rFonts w:cs="Arial"/>
                <w:color w:val="000000"/>
              </w:rPr>
            </w:pPr>
            <w:r>
              <w:pict w14:anchorId="613324DE">
                <v:shape id="_x0000_i1026" type="#_x0000_t75" style="width:16.8pt;height:15pt">
                  <v:imagedata r:id="rId9" o:title=""/>
                </v:shape>
              </w:pict>
            </w:r>
            <w:r w:rsidR="00555554" w:rsidRPr="00CD242D">
              <w:t xml:space="preserve">  </w:t>
            </w:r>
            <w:hyperlink r:id="rId11"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361CE6D9" w:rsidR="00555554" w:rsidRPr="00BD53C5" w:rsidRDefault="00916C6A" w:rsidP="00555554">
            <w:pPr>
              <w:pStyle w:val="NormalArial"/>
              <w:spacing w:before="120"/>
              <w:ind w:left="432" w:hanging="432"/>
              <w:rPr>
                <w:rFonts w:cs="Arial"/>
                <w:color w:val="000000"/>
              </w:rPr>
            </w:pPr>
            <w:r>
              <w:pict w14:anchorId="021A3F14">
                <v:shape id="_x0000_i1027" type="#_x0000_t75" style="width:16.8pt;height:15pt">
                  <v:imagedata r:id="rId9" o:title=""/>
                </v:shape>
              </w:pict>
            </w:r>
            <w:r w:rsidR="00555554" w:rsidRPr="006629C8">
              <w:t xml:space="preserve">  </w:t>
            </w:r>
            <w:hyperlink r:id="rId12"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 xml:space="preserve">industry expert and an </w:t>
            </w:r>
            <w:proofErr w:type="gramStart"/>
            <w:r w:rsidR="00555554" w:rsidRPr="00BD53C5">
              <w:rPr>
                <w:rFonts w:cs="Arial"/>
                <w:color w:val="000000"/>
              </w:rPr>
              <w:t>employer</w:t>
            </w:r>
            <w:proofErr w:type="gramEnd"/>
            <w:r w:rsidR="00555554" w:rsidRPr="00BD53C5">
              <w:rPr>
                <w:rFonts w:cs="Arial"/>
                <w:color w:val="000000"/>
              </w:rPr>
              <w:t xml:space="preserve">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2F7D0A6B" w14:textId="42D09CFE" w:rsidR="00ED7C52" w:rsidRDefault="00ED7C52" w:rsidP="00ED7C52">
            <w:pPr>
              <w:pStyle w:val="NormalArial"/>
              <w:spacing w:before="120"/>
              <w:rPr>
                <w:iCs/>
                <w:kern w:val="24"/>
              </w:rPr>
            </w:pPr>
            <w:r w:rsidRPr="006629C8">
              <w:object w:dxaOrig="1440" w:dyaOrig="1440" w14:anchorId="42F44161">
                <v:shape id="_x0000_i1032" type="#_x0000_t75" style="width:15.6pt;height:15pt" o:ole="">
                  <v:imagedata r:id="rId13" o:title=""/>
                </v:shape>
                <w:control r:id="rId14" w:name="TextBox13" w:shapeid="_x0000_i1032"/>
              </w:object>
            </w:r>
            <w:r w:rsidRPr="006629C8">
              <w:t xml:space="preserve">  </w:t>
            </w:r>
            <w:r w:rsidRPr="00344591">
              <w:rPr>
                <w:iCs/>
                <w:kern w:val="24"/>
              </w:rPr>
              <w:t>General system and/or process improvement(s)</w:t>
            </w:r>
          </w:p>
          <w:p w14:paraId="17096D73" w14:textId="53FC52A3" w:rsidR="00E71C39" w:rsidRDefault="00916C6A" w:rsidP="00E71C39">
            <w:pPr>
              <w:pStyle w:val="NormalArial"/>
              <w:spacing w:before="120"/>
              <w:rPr>
                <w:iCs/>
                <w:kern w:val="24"/>
              </w:rPr>
            </w:pPr>
            <w:r>
              <w:pict w14:anchorId="4C6ED319">
                <v:shape id="_x0000_i1030" type="#_x0000_t75" style="width:16.8pt;height:15pt">
                  <v:imagedata r:id="rId9" o:title=""/>
                </v:shape>
              </w:pict>
            </w:r>
            <w:r w:rsidR="00E71C39" w:rsidRPr="006629C8">
              <w:t xml:space="preserve">  </w:t>
            </w:r>
            <w:r w:rsidR="00E71C39">
              <w:rPr>
                <w:iCs/>
                <w:kern w:val="24"/>
              </w:rPr>
              <w:t>Regulatory requirements</w:t>
            </w:r>
          </w:p>
          <w:p w14:paraId="5FB89AD5" w14:textId="5A3B8FEE" w:rsidR="00E71C39" w:rsidRPr="00CD242D" w:rsidRDefault="00916C6A" w:rsidP="00E71C39">
            <w:pPr>
              <w:pStyle w:val="NormalArial"/>
              <w:spacing w:before="120"/>
              <w:rPr>
                <w:rFonts w:cs="Arial"/>
                <w:color w:val="000000"/>
              </w:rPr>
            </w:pPr>
            <w:r>
              <w:pict w14:anchorId="52A53E32">
                <v:shape id="_x0000_i1031" type="#_x0000_t75" style="width:16.8pt;height:15pt">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3E4248">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505DB6F5" w14:textId="0833D686" w:rsidR="003E4248" w:rsidRDefault="003E4248" w:rsidP="003E4248">
            <w:pPr>
              <w:pStyle w:val="NormalArial"/>
              <w:spacing w:before="120" w:after="120"/>
            </w:pPr>
            <w:r>
              <w:t xml:space="preserve">Many sections of the SFA more appropriately belong in the Protocols.  Moving these provisions from the SFA to the Protocols will enable revision of those sections without having to require all Market Participants to re-execute their SFAs.  Additionally, ERCOT has identified the need to </w:t>
            </w:r>
            <w:r w:rsidR="00A63036">
              <w:t xml:space="preserve">update or </w:t>
            </w:r>
            <w:r>
              <w:t>revise certain provisions, such as notice, to reflect changing technological trends, such as the increasing commonality of e-mail notice and the shift away from notice by fax.</w:t>
            </w:r>
          </w:p>
          <w:p w14:paraId="313E5647" w14:textId="7B8C8C9F" w:rsidR="00625E5D" w:rsidRPr="00625E5D" w:rsidRDefault="003E4248" w:rsidP="003E4248">
            <w:pPr>
              <w:pStyle w:val="NormalArial"/>
              <w:spacing w:before="120" w:after="120"/>
              <w:rPr>
                <w:iCs/>
                <w:kern w:val="24"/>
              </w:rPr>
            </w:pPr>
            <w:r>
              <w:t xml:space="preserve">Revisions to the SFA are also needed to reflect the Texas Supreme Court’s determination in </w:t>
            </w:r>
            <w:r>
              <w:rPr>
                <w:i/>
                <w:iCs/>
              </w:rPr>
              <w:t xml:space="preserve">CPS Energy v. </w:t>
            </w:r>
            <w:proofErr w:type="gramStart"/>
            <w:r>
              <w:rPr>
                <w:i/>
                <w:iCs/>
              </w:rPr>
              <w:t>ERCOT</w:t>
            </w:r>
            <w:proofErr w:type="gramEnd"/>
            <w:r>
              <w:rPr>
                <w:i/>
                <w:iCs/>
              </w:rPr>
              <w:t xml:space="preserve"> </w:t>
            </w:r>
            <w:r>
              <w:t>that ERCOT is an arm of government that has sovereign immunity and is subject to the Public Utility Commission of Texas’ (PUCT’s) exclusive jurisdiction.</w:t>
            </w:r>
            <w:r w:rsidR="00A63036">
              <w:t xml:space="preserve">  </w:t>
            </w:r>
            <w:r>
              <w:t>Following this ruling, ERCOT has a more limited scope of liability, and the courts are not an appropriate forum for certain claims against ERCOT.  ERCOT has proposed revisions here that reflect this new reality.</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3E4248" w14:paraId="18960E6E" w14:textId="77777777" w:rsidTr="00D176CF">
        <w:trPr>
          <w:cantSplit/>
          <w:trHeight w:val="432"/>
        </w:trPr>
        <w:tc>
          <w:tcPr>
            <w:tcW w:w="2880" w:type="dxa"/>
            <w:shd w:val="clear" w:color="auto" w:fill="FFFFFF"/>
            <w:vAlign w:val="center"/>
          </w:tcPr>
          <w:p w14:paraId="3D988A51" w14:textId="751CBC44" w:rsidR="003E4248" w:rsidRPr="00176375" w:rsidRDefault="003E4248" w:rsidP="003E4248">
            <w:pPr>
              <w:pStyle w:val="Header"/>
              <w:rPr>
                <w:bCs w:val="0"/>
              </w:rPr>
            </w:pPr>
            <w:r w:rsidRPr="00B93CA0">
              <w:rPr>
                <w:bCs w:val="0"/>
              </w:rPr>
              <w:t>Name</w:t>
            </w:r>
          </w:p>
        </w:tc>
        <w:tc>
          <w:tcPr>
            <w:tcW w:w="7560" w:type="dxa"/>
            <w:vAlign w:val="center"/>
          </w:tcPr>
          <w:p w14:paraId="1FFF1A06" w14:textId="4AC9303B" w:rsidR="003E4248" w:rsidRDefault="003E4248" w:rsidP="003E4248">
            <w:pPr>
              <w:pStyle w:val="NormalArial"/>
            </w:pPr>
            <w:r>
              <w:t xml:space="preserve">Doug Fohn </w:t>
            </w:r>
          </w:p>
        </w:tc>
      </w:tr>
      <w:tr w:rsidR="003E4248" w14:paraId="7FB64D61" w14:textId="77777777" w:rsidTr="00D176CF">
        <w:trPr>
          <w:cantSplit/>
          <w:trHeight w:val="432"/>
        </w:trPr>
        <w:tc>
          <w:tcPr>
            <w:tcW w:w="2880" w:type="dxa"/>
            <w:shd w:val="clear" w:color="auto" w:fill="FFFFFF"/>
            <w:vAlign w:val="center"/>
          </w:tcPr>
          <w:p w14:paraId="4FB458EB" w14:textId="77777777" w:rsidR="003E4248" w:rsidRPr="00B93CA0" w:rsidRDefault="003E4248" w:rsidP="003E4248">
            <w:pPr>
              <w:pStyle w:val="Header"/>
              <w:rPr>
                <w:bCs w:val="0"/>
              </w:rPr>
            </w:pPr>
            <w:r w:rsidRPr="00B93CA0">
              <w:rPr>
                <w:bCs w:val="0"/>
              </w:rPr>
              <w:t>E-mail Address</w:t>
            </w:r>
          </w:p>
        </w:tc>
        <w:tc>
          <w:tcPr>
            <w:tcW w:w="7560" w:type="dxa"/>
            <w:vAlign w:val="center"/>
          </w:tcPr>
          <w:p w14:paraId="54C409BC" w14:textId="234C204D" w:rsidR="003E4248" w:rsidRDefault="003E4248" w:rsidP="003E4248">
            <w:pPr>
              <w:pStyle w:val="NormalArial"/>
            </w:pPr>
            <w:hyperlink r:id="rId15" w:history="1">
              <w:r w:rsidRPr="00D369F4">
                <w:rPr>
                  <w:rStyle w:val="Hyperlink"/>
                </w:rPr>
                <w:t>Douglas.Fohn@ercot.com</w:t>
              </w:r>
            </w:hyperlink>
            <w:r>
              <w:t xml:space="preserve"> </w:t>
            </w:r>
          </w:p>
        </w:tc>
      </w:tr>
      <w:tr w:rsidR="003E4248" w14:paraId="343A715E" w14:textId="77777777" w:rsidTr="00D176CF">
        <w:trPr>
          <w:cantSplit/>
          <w:trHeight w:val="432"/>
        </w:trPr>
        <w:tc>
          <w:tcPr>
            <w:tcW w:w="2880" w:type="dxa"/>
            <w:shd w:val="clear" w:color="auto" w:fill="FFFFFF"/>
            <w:vAlign w:val="center"/>
          </w:tcPr>
          <w:p w14:paraId="0FC38B83" w14:textId="77777777" w:rsidR="003E4248" w:rsidRPr="00B93CA0" w:rsidRDefault="003E4248" w:rsidP="003E4248">
            <w:pPr>
              <w:pStyle w:val="Header"/>
              <w:rPr>
                <w:bCs w:val="0"/>
              </w:rPr>
            </w:pPr>
            <w:r w:rsidRPr="00B93CA0">
              <w:rPr>
                <w:bCs w:val="0"/>
              </w:rPr>
              <w:t>Company</w:t>
            </w:r>
          </w:p>
        </w:tc>
        <w:tc>
          <w:tcPr>
            <w:tcW w:w="7560" w:type="dxa"/>
            <w:vAlign w:val="center"/>
          </w:tcPr>
          <w:p w14:paraId="5BCBCB13" w14:textId="3A7FEDC9" w:rsidR="003E4248" w:rsidRDefault="003E4248" w:rsidP="003E4248">
            <w:pPr>
              <w:pStyle w:val="NormalArial"/>
            </w:pPr>
            <w:r>
              <w:t>ERCOT</w:t>
            </w:r>
          </w:p>
        </w:tc>
      </w:tr>
      <w:tr w:rsidR="003E424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3E4248" w:rsidRPr="00B93CA0" w:rsidRDefault="003E4248" w:rsidP="003E4248">
            <w:pPr>
              <w:pStyle w:val="Header"/>
              <w:rPr>
                <w:bCs w:val="0"/>
              </w:rPr>
            </w:pPr>
            <w:r w:rsidRPr="00B93CA0">
              <w:rPr>
                <w:bCs w:val="0"/>
              </w:rPr>
              <w:t>Phone Number</w:t>
            </w:r>
          </w:p>
        </w:tc>
        <w:tc>
          <w:tcPr>
            <w:tcW w:w="7560" w:type="dxa"/>
            <w:tcBorders>
              <w:bottom w:val="single" w:sz="4" w:space="0" w:color="auto"/>
            </w:tcBorders>
            <w:vAlign w:val="center"/>
          </w:tcPr>
          <w:p w14:paraId="69130F99" w14:textId="58D1FA41" w:rsidR="003E4248" w:rsidRDefault="003E4248" w:rsidP="003E4248">
            <w:pPr>
              <w:pStyle w:val="NormalArial"/>
            </w:pPr>
            <w:r>
              <w:t xml:space="preserve">512-275-7447 </w:t>
            </w:r>
          </w:p>
        </w:tc>
      </w:tr>
      <w:tr w:rsidR="003E4248" w14:paraId="5A40C307" w14:textId="77777777" w:rsidTr="00D176CF">
        <w:trPr>
          <w:cantSplit/>
          <w:trHeight w:val="432"/>
        </w:trPr>
        <w:tc>
          <w:tcPr>
            <w:tcW w:w="2880" w:type="dxa"/>
            <w:shd w:val="clear" w:color="auto" w:fill="FFFFFF"/>
            <w:vAlign w:val="center"/>
          </w:tcPr>
          <w:p w14:paraId="0D6A67F9" w14:textId="77777777" w:rsidR="003E4248" w:rsidRPr="00B93CA0" w:rsidRDefault="003E4248" w:rsidP="003E4248">
            <w:pPr>
              <w:pStyle w:val="Header"/>
              <w:rPr>
                <w:bCs w:val="0"/>
              </w:rPr>
            </w:pPr>
            <w:r>
              <w:rPr>
                <w:bCs w:val="0"/>
              </w:rPr>
              <w:t>Cell</w:t>
            </w:r>
            <w:r w:rsidRPr="00B93CA0">
              <w:rPr>
                <w:bCs w:val="0"/>
              </w:rPr>
              <w:t xml:space="preserve"> Number</w:t>
            </w:r>
          </w:p>
        </w:tc>
        <w:tc>
          <w:tcPr>
            <w:tcW w:w="7560" w:type="dxa"/>
            <w:vAlign w:val="center"/>
          </w:tcPr>
          <w:p w14:paraId="46237B5F" w14:textId="77777777" w:rsidR="003E4248" w:rsidRDefault="003E4248" w:rsidP="003E4248">
            <w:pPr>
              <w:pStyle w:val="NormalArial"/>
            </w:pPr>
          </w:p>
        </w:tc>
      </w:tr>
      <w:tr w:rsidR="003E424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3E4248" w:rsidRPr="00B93CA0" w:rsidRDefault="003E4248" w:rsidP="003E4248">
            <w:pPr>
              <w:pStyle w:val="Header"/>
              <w:rPr>
                <w:bCs w:val="0"/>
              </w:rPr>
            </w:pPr>
            <w:r>
              <w:rPr>
                <w:bCs w:val="0"/>
              </w:rPr>
              <w:t>Market Segment</w:t>
            </w:r>
          </w:p>
        </w:tc>
        <w:tc>
          <w:tcPr>
            <w:tcW w:w="7560" w:type="dxa"/>
            <w:tcBorders>
              <w:bottom w:val="single" w:sz="4" w:space="0" w:color="auto"/>
            </w:tcBorders>
            <w:vAlign w:val="center"/>
          </w:tcPr>
          <w:p w14:paraId="2A021FEE" w14:textId="0A7A7F56" w:rsidR="003E4248" w:rsidRDefault="003E4248" w:rsidP="003E4248">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3E4248" w:rsidRPr="00D56D61" w14:paraId="10A3A547" w14:textId="77777777" w:rsidTr="00D176CF">
        <w:trPr>
          <w:cantSplit/>
          <w:trHeight w:val="432"/>
        </w:trPr>
        <w:tc>
          <w:tcPr>
            <w:tcW w:w="2880" w:type="dxa"/>
            <w:vAlign w:val="center"/>
          </w:tcPr>
          <w:p w14:paraId="7884BA3B" w14:textId="77777777" w:rsidR="003E4248" w:rsidRPr="007C199B" w:rsidRDefault="003E4248" w:rsidP="003E4248">
            <w:pPr>
              <w:pStyle w:val="NormalArial"/>
              <w:rPr>
                <w:b/>
              </w:rPr>
            </w:pPr>
            <w:r w:rsidRPr="007C199B">
              <w:rPr>
                <w:b/>
              </w:rPr>
              <w:t>Name</w:t>
            </w:r>
          </w:p>
        </w:tc>
        <w:tc>
          <w:tcPr>
            <w:tcW w:w="7560" w:type="dxa"/>
            <w:vAlign w:val="center"/>
          </w:tcPr>
          <w:p w14:paraId="16E95662" w14:textId="1F918E54" w:rsidR="003E4248" w:rsidRPr="00D56D61" w:rsidRDefault="003E4248" w:rsidP="003E4248">
            <w:pPr>
              <w:pStyle w:val="NormalArial"/>
            </w:pPr>
            <w:r>
              <w:t>Brittney Albracht</w:t>
            </w:r>
          </w:p>
        </w:tc>
      </w:tr>
      <w:tr w:rsidR="003E4248" w:rsidRPr="00D56D61" w14:paraId="6B648C6B" w14:textId="77777777" w:rsidTr="00D176CF">
        <w:trPr>
          <w:cantSplit/>
          <w:trHeight w:val="432"/>
        </w:trPr>
        <w:tc>
          <w:tcPr>
            <w:tcW w:w="2880" w:type="dxa"/>
            <w:vAlign w:val="center"/>
          </w:tcPr>
          <w:p w14:paraId="710846B1" w14:textId="77777777" w:rsidR="003E4248" w:rsidRPr="007C199B" w:rsidRDefault="003E4248" w:rsidP="003E4248">
            <w:pPr>
              <w:pStyle w:val="NormalArial"/>
              <w:rPr>
                <w:b/>
              </w:rPr>
            </w:pPr>
            <w:r w:rsidRPr="007C199B">
              <w:rPr>
                <w:b/>
              </w:rPr>
              <w:t>E-Mail Address</w:t>
            </w:r>
          </w:p>
        </w:tc>
        <w:tc>
          <w:tcPr>
            <w:tcW w:w="7560" w:type="dxa"/>
            <w:vAlign w:val="center"/>
          </w:tcPr>
          <w:p w14:paraId="658CF374" w14:textId="2E0DED54" w:rsidR="003E4248" w:rsidRPr="00D56D61" w:rsidRDefault="003E4248" w:rsidP="003E4248">
            <w:pPr>
              <w:pStyle w:val="NormalArial"/>
            </w:pPr>
            <w:hyperlink r:id="rId16" w:history="1">
              <w:r w:rsidRPr="00D369F4">
                <w:rPr>
                  <w:rStyle w:val="Hyperlink"/>
                </w:rPr>
                <w:t>Brittney.Albracht@ercot.com</w:t>
              </w:r>
            </w:hyperlink>
            <w:r>
              <w:t xml:space="preserve"> </w:t>
            </w:r>
          </w:p>
        </w:tc>
      </w:tr>
      <w:tr w:rsidR="003E4248" w:rsidRPr="005370B5" w14:paraId="4DE85C0D" w14:textId="77777777" w:rsidTr="00D176CF">
        <w:trPr>
          <w:cantSplit/>
          <w:trHeight w:val="432"/>
        </w:trPr>
        <w:tc>
          <w:tcPr>
            <w:tcW w:w="2880" w:type="dxa"/>
            <w:vAlign w:val="center"/>
          </w:tcPr>
          <w:p w14:paraId="0B6BD890" w14:textId="77777777" w:rsidR="003E4248" w:rsidRPr="007C199B" w:rsidRDefault="003E4248" w:rsidP="003E4248">
            <w:pPr>
              <w:pStyle w:val="NormalArial"/>
              <w:rPr>
                <w:b/>
              </w:rPr>
            </w:pPr>
            <w:r w:rsidRPr="007C199B">
              <w:rPr>
                <w:b/>
              </w:rPr>
              <w:t>Phone Number</w:t>
            </w:r>
          </w:p>
        </w:tc>
        <w:tc>
          <w:tcPr>
            <w:tcW w:w="7560" w:type="dxa"/>
            <w:vAlign w:val="center"/>
          </w:tcPr>
          <w:p w14:paraId="435FD12C" w14:textId="67568DEC" w:rsidR="003E4248" w:rsidRDefault="003E4248" w:rsidP="003E4248">
            <w:pPr>
              <w:pStyle w:val="NormalArial"/>
            </w:pPr>
            <w:r>
              <w:t>512-636-1852</w:t>
            </w:r>
          </w:p>
        </w:tc>
      </w:tr>
    </w:tbl>
    <w:p w14:paraId="66203B1B" w14:textId="77777777" w:rsidR="009A3772" w:rsidRDefault="009A3772">
      <w:pPr>
        <w:tabs>
          <w:tab w:val="num" w:pos="0"/>
        </w:tabs>
        <w:rPr>
          <w:rFonts w:ascii="Arial" w:hAnsi="Arial" w:cs="Arial"/>
        </w:rPr>
      </w:pPr>
    </w:p>
    <w:tbl>
      <w:tblPr>
        <w:tblW w:w="103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0"/>
      </w:tblGrid>
      <w:tr w:rsidR="00832CFB" w14:paraId="28D8126E" w14:textId="77777777" w:rsidTr="00832CFB">
        <w:trPr>
          <w:trHeight w:val="350"/>
        </w:trPr>
        <w:tc>
          <w:tcPr>
            <w:tcW w:w="10350" w:type="dxa"/>
            <w:tcBorders>
              <w:bottom w:val="single" w:sz="4" w:space="0" w:color="auto"/>
            </w:tcBorders>
            <w:shd w:val="clear" w:color="auto" w:fill="FFFFFF"/>
            <w:vAlign w:val="center"/>
          </w:tcPr>
          <w:p w14:paraId="6750FBC8" w14:textId="77777777" w:rsidR="00832CFB" w:rsidRDefault="00832CFB" w:rsidP="003E6591">
            <w:pPr>
              <w:pStyle w:val="Header"/>
              <w:jc w:val="center"/>
            </w:pPr>
            <w:r>
              <w:t>Market Rules Notes</w:t>
            </w:r>
          </w:p>
        </w:tc>
      </w:tr>
    </w:tbl>
    <w:p w14:paraId="5372F7E1" w14:textId="30E75A91" w:rsidR="00832CFB" w:rsidRDefault="00832CFB" w:rsidP="00832CFB">
      <w:pPr>
        <w:tabs>
          <w:tab w:val="num" w:pos="0"/>
        </w:tabs>
        <w:spacing w:before="120" w:after="120"/>
        <w:rPr>
          <w:rFonts w:ascii="Arial" w:hAnsi="Arial" w:cs="Arial"/>
        </w:rPr>
      </w:pPr>
      <w:r>
        <w:rPr>
          <w:rFonts w:ascii="Arial" w:hAnsi="Arial" w:cs="Arial"/>
        </w:rPr>
        <w:t>Please note that the following NPRR(s) also propose(s) revisions to the following section(s):</w:t>
      </w:r>
    </w:p>
    <w:p w14:paraId="645C3376" w14:textId="4838A23C" w:rsidR="00832CFB" w:rsidRDefault="00832CFB" w:rsidP="00832CFB">
      <w:pPr>
        <w:numPr>
          <w:ilvl w:val="0"/>
          <w:numId w:val="33"/>
        </w:numPr>
        <w:rPr>
          <w:rFonts w:ascii="Arial" w:hAnsi="Arial" w:cs="Arial"/>
        </w:rPr>
      </w:pPr>
      <w:r w:rsidRPr="00E03C73">
        <w:rPr>
          <w:rFonts w:ascii="Arial" w:hAnsi="Arial" w:cs="Arial"/>
        </w:rPr>
        <w:t>NPRR</w:t>
      </w:r>
      <w:r>
        <w:rPr>
          <w:rFonts w:ascii="Arial" w:hAnsi="Arial" w:cs="Arial"/>
        </w:rPr>
        <w:t>1302</w:t>
      </w:r>
      <w:r w:rsidRPr="00E03C73">
        <w:rPr>
          <w:rFonts w:ascii="Arial" w:hAnsi="Arial" w:cs="Arial"/>
        </w:rPr>
        <w:t xml:space="preserve">, </w:t>
      </w:r>
      <w:r>
        <w:rPr>
          <w:rFonts w:ascii="Arial" w:hAnsi="Arial" w:cs="Arial"/>
        </w:rPr>
        <w:t>Addition of a Market Participant Service Portal within the MIS Certified Area and Revision of Forms</w:t>
      </w:r>
    </w:p>
    <w:p w14:paraId="454DF885" w14:textId="27E3AC78" w:rsidR="00832CFB" w:rsidRPr="00832CFB" w:rsidRDefault="00832CFB" w:rsidP="00832CFB">
      <w:pPr>
        <w:numPr>
          <w:ilvl w:val="1"/>
          <w:numId w:val="33"/>
        </w:numPr>
        <w:rPr>
          <w:rFonts w:ascii="Arial" w:hAnsi="Arial" w:cs="Arial"/>
        </w:rPr>
      </w:pPr>
      <w:r w:rsidRPr="00832CFB">
        <w:rPr>
          <w:rFonts w:ascii="Arial" w:hAnsi="Arial" w:cs="Arial"/>
        </w:rPr>
        <w:t>Section 23, Form E</w:t>
      </w:r>
    </w:p>
    <w:p w14:paraId="56160A1E" w14:textId="77777777" w:rsidR="00832CFB" w:rsidRPr="00D56D61" w:rsidRDefault="00832CF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C262CAD" w14:textId="77777777" w:rsidR="00155A6C" w:rsidRDefault="00155A6C" w:rsidP="00155A6C">
      <w:pPr>
        <w:pStyle w:val="H2"/>
      </w:pPr>
      <w:bookmarkStart w:id="1" w:name="_Toc113073419"/>
      <w:bookmarkStart w:id="2" w:name="_Toc141685003"/>
      <w:bookmarkStart w:id="3" w:name="_Toc193981759"/>
      <w:r>
        <w:t>1.1</w:t>
      </w:r>
      <w:r>
        <w:tab/>
        <w:t>Summary of the ERCOT Protocols Document</w:t>
      </w:r>
      <w:bookmarkEnd w:id="1"/>
      <w:bookmarkEnd w:id="2"/>
      <w:bookmarkEnd w:id="3"/>
    </w:p>
    <w:p w14:paraId="7F8CA10A" w14:textId="05731F44" w:rsidR="00155A6C" w:rsidRDefault="00155A6C" w:rsidP="00155A6C">
      <w:pPr>
        <w:pStyle w:val="BodyTextNumbered"/>
      </w:pPr>
      <w:r>
        <w:t>(1)</w:t>
      </w:r>
      <w:r>
        <w:tab/>
        <w:t xml:space="preserve">The Electric Reliability Council of Texas (ERCOT) </w:t>
      </w:r>
      <w:ins w:id="4" w:author="ERCOT" w:date="2025-11-21T10:27:00Z" w16du:dateUtc="2025-11-21T16:27:00Z">
        <w:r w:rsidR="00741A55">
          <w:t xml:space="preserve">Nodal </w:t>
        </w:r>
      </w:ins>
      <w:r>
        <w:t>Protocols</w:t>
      </w:r>
      <w:ins w:id="5" w:author="ERCOT" w:date="2025-11-21T10:27:00Z" w16du:dateUtc="2025-11-21T16:27:00Z">
        <w:r w:rsidR="00741A55">
          <w:t xml:space="preserve"> (ERCOT Protocols or the Protocols)</w:t>
        </w:r>
      </w:ins>
      <w:del w:id="6" w:author="ERCOT" w:date="2025-10-21T10:17:00Z" w16du:dateUtc="2025-10-21T15:17:00Z">
        <w:r w:rsidDel="00AE45A4">
          <w:delText>, created through the collaborative efforts of representatives of all segments of Market Participants,</w:delText>
        </w:r>
      </w:del>
      <w:r>
        <w:t xml:space="preserve"> means the document adopted by ERCOT</w:t>
      </w:r>
      <w:ins w:id="7" w:author="ERCOT" w:date="2025-11-11T16:14:00Z" w16du:dateUtc="2025-11-11T22:14:00Z">
        <w:r w:rsidR="0081469A">
          <w:t xml:space="preserve"> </w:t>
        </w:r>
      </w:ins>
      <w:ins w:id="8" w:author="ERCOT" w:date="2025-11-20T15:49:00Z" w16du:dateUtc="2025-11-20T21:49:00Z">
        <w:r w:rsidR="00C91761">
          <w:t>a</w:t>
        </w:r>
      </w:ins>
      <w:ins w:id="9" w:author="ERCOT" w:date="2025-10-21T10:17:00Z" w16du:dateUtc="2025-10-21T15:17:00Z">
        <w:r w:rsidR="00AE45A4">
          <w:t xml:space="preserve">nd approved by the Public Utility Commission of Texas </w:t>
        </w:r>
      </w:ins>
      <w:ins w:id="10" w:author="ERCOT" w:date="2025-10-21T10:18:00Z" w16du:dateUtc="2025-10-21T15:18:00Z">
        <w:r w:rsidR="00AE45A4">
          <w:t xml:space="preserve">(PUCT) in </w:t>
        </w:r>
        <w:r w:rsidR="00AE45A4" w:rsidRPr="00545275">
          <w:t>accordance with the Public Utility Regulatory Act</w:t>
        </w:r>
        <w:r w:rsidR="00AE45A4" w:rsidRPr="00545275">
          <w:rPr>
            <w:lang w:val="en-US"/>
          </w:rPr>
          <w:t xml:space="preserve"> </w:t>
        </w:r>
        <w:r w:rsidR="00AE45A4" w:rsidRPr="00545275">
          <w:t xml:space="preserve">(PURA), </w:t>
        </w:r>
        <w:r w:rsidR="00AE45A4" w:rsidRPr="00545275">
          <w:rPr>
            <w:smallCaps/>
            <w:szCs w:val="24"/>
          </w:rPr>
          <w:t>Tex. Util. Code Ann</w:t>
        </w:r>
        <w:r w:rsidR="00AE45A4" w:rsidRPr="00545275">
          <w:t>. § 39.151</w:t>
        </w:r>
      </w:ins>
      <w:r>
        <w:t xml:space="preserve">, including any attachments or exhibits referenced in these Protocols, as amended from time to time, that contains the scheduling, operating, planning, reliability, and Settlement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w:t>
      </w:r>
      <w:del w:id="11" w:author="ERCOT" w:date="2025-10-21T10:18:00Z" w16du:dateUtc="2025-10-21T15:18:00Z">
        <w:r w:rsidDel="00AE45A4">
          <w:delText>Public Utility Commission of Texas (</w:delText>
        </w:r>
      </w:del>
      <w:r>
        <w:t>PUCT</w:t>
      </w:r>
      <w:del w:id="12" w:author="ERCOT" w:date="2025-10-21T10:18:00Z" w16du:dateUtc="2025-10-21T15:18:00Z">
        <w:r w:rsidDel="00AE45A4">
          <w:delText>)</w:delText>
        </w:r>
      </w:del>
      <w:r>
        <w:t xml:space="preserve"> and as the Program Administrator appointed by the PUCT </w:t>
      </w:r>
      <w:r>
        <w:lastRenderedPageBreak/>
        <w:t>that is responsible for carrying out the administrative responsibilities related to the Renewable Energy Credit (REC) Program as set forth in subsection (</w:t>
      </w:r>
      <w:r>
        <w:rPr>
          <w:lang w:val="en-US"/>
        </w:rPr>
        <w:t>h</w:t>
      </w:r>
      <w:r>
        <w:t>) of P.U.C. S</w:t>
      </w:r>
      <w:r>
        <w:rPr>
          <w:smallCaps/>
          <w:szCs w:val="24"/>
        </w:rPr>
        <w:t>ubst</w:t>
      </w:r>
      <w:r>
        <w:t xml:space="preserve">. R. 25.173, </w:t>
      </w:r>
      <w:r>
        <w:rPr>
          <w:szCs w:val="24"/>
        </w:rPr>
        <w:t>Renewable Energy</w:t>
      </w:r>
      <w:r>
        <w:rPr>
          <w:szCs w:val="24"/>
          <w:lang w:val="en-US"/>
        </w:rPr>
        <w:t xml:space="preserve"> Credit Program</w:t>
      </w:r>
      <w:r>
        <w:t xml:space="preserve">.  Market Participants, the Independent Market Monitor (IMM), and ERCOT shall abide by these Protocols. </w:t>
      </w:r>
    </w:p>
    <w:p w14:paraId="510B05AD" w14:textId="7FA5A905" w:rsidR="00155A6C" w:rsidRDefault="00155A6C" w:rsidP="00155A6C">
      <w:pPr>
        <w:pStyle w:val="BodyTextNumbered"/>
        <w:tabs>
          <w:tab w:val="left" w:pos="720"/>
        </w:tabs>
      </w:pPr>
      <w:r>
        <w:t>(2)</w:t>
      </w:r>
      <w:r>
        <w:tab/>
        <w:t>The ERCOT Board</w:t>
      </w:r>
      <w:del w:id="13" w:author="ERCOT" w:date="2025-10-21T10:19:00Z" w16du:dateUtc="2025-10-21T15:19:00Z">
        <w:r w:rsidDel="00AE45A4">
          <w:delText>, Technical Advisory Committee (</w:delText>
        </w:r>
        <w:smartTag w:uri="urn:schemas-microsoft-com:office:smarttags" w:element="stockticker">
          <w:r w:rsidDel="00AE45A4">
            <w:delText>TAC</w:delText>
          </w:r>
        </w:smartTag>
        <w:r w:rsidDel="00AE45A4">
          <w:delText xml:space="preserve">), and other ERCOT subcommittees authorized by the ERCOT Board or </w:delText>
        </w:r>
        <w:smartTag w:uri="urn:schemas-microsoft-com:office:smarttags" w:element="stockticker">
          <w:r w:rsidDel="00AE45A4">
            <w:delText>TAC</w:delText>
          </w:r>
        </w:smartTag>
        <w:r w:rsidDel="00AE45A4">
          <w:delText xml:space="preserve"> or ERCOT</w:delText>
        </w:r>
      </w:del>
      <w:r>
        <w:t xml:space="preserve"> may </w:t>
      </w:r>
      <w:del w:id="14" w:author="ERCOT" w:date="2025-10-21T10:19:00Z" w16du:dateUtc="2025-10-21T15:19:00Z">
        <w:r w:rsidDel="00AE45A4">
          <w:delText xml:space="preserve">develop </w:delText>
        </w:r>
      </w:del>
      <w:ins w:id="15" w:author="ERCOT" w:date="2025-10-21T10:19:00Z" w16du:dateUtc="2025-10-21T15:19:00Z">
        <w:r w:rsidR="00AE45A4">
          <w:t xml:space="preserve">adopt </w:t>
        </w:r>
      </w:ins>
      <w:proofErr w:type="spellStart"/>
      <w:r>
        <w:t>polices</w:t>
      </w:r>
      <w:proofErr w:type="spellEnd"/>
      <w:r>
        <w:t xml:space="preserve">,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  Other Binding Documents do not include ERCOT’s internal administrative procedures, documents and processes necessary to fulfill its role as the Independent Organization or as a registered Entity with the North American Electric Reliability Corporation (NERC). </w:t>
      </w:r>
    </w:p>
    <w:p w14:paraId="2EE5A03B" w14:textId="77777777" w:rsidR="00155A6C" w:rsidRDefault="00155A6C" w:rsidP="00155A6C">
      <w:pPr>
        <w:pStyle w:val="BodyTextNumbered"/>
        <w:tabs>
          <w:tab w:val="left" w:pos="720"/>
        </w:tabs>
      </w:pPr>
      <w:r>
        <w:t>(3)</w:t>
      </w:r>
      <w:r>
        <w:tab/>
        <w:t xml:space="preserve">ERCOT shall post the Other Binding Documents List and all Other Binding Documents to a part of the </w:t>
      </w:r>
      <w:r>
        <w:rPr>
          <w:lang w:val="en-US"/>
        </w:rPr>
        <w:t>ERCOT website</w:t>
      </w:r>
      <w:r>
        <w:t xml:space="preserve"> reserved for posting Other Binding Documents.  A TAC designated subcommittee shall review the Other Binding Documents List at least </w:t>
      </w:r>
      <w:r>
        <w:rPr>
          <w:lang w:val="en-US"/>
        </w:rPr>
        <w:t>every four years</w:t>
      </w:r>
      <w:r>
        <w:t xml:space="preserve">, and modifications to the Other Binding Documents List shall be reviewed and considered by the TAC designated subcommittee and by TAC at its next scheduled meeting.  </w:t>
      </w:r>
    </w:p>
    <w:p w14:paraId="3A40BDDE" w14:textId="2D151404" w:rsidR="00155A6C" w:rsidRDefault="00155A6C" w:rsidP="00155A6C">
      <w:pPr>
        <w:pStyle w:val="BodyTextNumbered"/>
        <w:tabs>
          <w:tab w:val="left" w:pos="720"/>
        </w:tabs>
      </w:pPr>
      <w:r>
        <w:t>(4)</w:t>
      </w:r>
      <w:r>
        <w:tab/>
        <w:t>Any revision of an Other Binding Document must follow the revision process set forth in that Other Binding Document.  If an Other Binding Document does not specify a revision process, the Other Binding Document shall be subject to the procedures in Section 21, Revision Request Process, and shall be treated as if it were a Protocol for purposes of the revision process</w:t>
      </w:r>
      <w:r w:rsidR="002B742D">
        <w:t>.</w:t>
      </w:r>
    </w:p>
    <w:p w14:paraId="11910933" w14:textId="69A3A81F" w:rsidR="00054FF8" w:rsidRDefault="00054FF8" w:rsidP="00054FF8">
      <w:pPr>
        <w:pStyle w:val="BodyTextNumbered"/>
        <w:tabs>
          <w:tab w:val="left" w:pos="720"/>
        </w:tabs>
      </w:pPr>
      <w:r>
        <w:t>(5)</w:t>
      </w:r>
      <w:r>
        <w:tab/>
        <w:t>To the extent that Other Binding Documents are not in conflict with these Protocols or with an Agreement to which it is a party, each Market Participant, the IMM, and ERCOT shall abide by the Other Binding Documents.  Taken together, these Protocols and the Other Binding Documents constitute all of the “scheduling, operating, planning, reliability, and Settlement policies, rules, guidelines, and procedures established by the independent System Operator in ERCOT,” as that phrase is used in subsection (j) of</w:t>
      </w:r>
      <w:ins w:id="16" w:author="ERCOT" w:date="2025-11-26T09:55:00Z" w16du:dateUtc="2025-11-26T15:55:00Z">
        <w:r w:rsidR="000C78A2">
          <w:t xml:space="preserve"> P</w:t>
        </w:r>
      </w:ins>
      <w:ins w:id="17" w:author="ERCOT" w:date="2025-11-21T09:36:00Z" w16du:dateUtc="2025-11-21T15:36:00Z">
        <w:r w:rsidR="007D7048" w:rsidRPr="00EE55E5">
          <w:t>URA</w:t>
        </w:r>
      </w:ins>
      <w:del w:id="18" w:author="ERCOT" w:date="2025-11-21T09:36:00Z" w16du:dateUtc="2025-11-21T15:36:00Z">
        <w:r w:rsidRPr="00EE55E5" w:rsidDel="001E6264">
          <w:delText>the Public Utility Regulatory Act</w:delText>
        </w:r>
      </w:del>
      <w:r w:rsidRPr="00EE55E5">
        <w:t xml:space="preserve">, </w:t>
      </w:r>
      <w:r w:rsidRPr="00EE55E5">
        <w:rPr>
          <w:smallCaps/>
          <w:szCs w:val="24"/>
        </w:rPr>
        <w:t>Tex. Util. Code Ann</w:t>
      </w:r>
      <w:r w:rsidRPr="00EE55E5">
        <w:t>. § 39.151</w:t>
      </w:r>
      <w:ins w:id="19" w:author="ERCOT" w:date="2025-11-21T09:37:00Z" w16du:dateUtc="2025-11-21T15:37:00Z">
        <w:r w:rsidR="005A1137" w:rsidRPr="00EE55E5">
          <w:t>,</w:t>
        </w:r>
      </w:ins>
      <w:r w:rsidRPr="00EE55E5">
        <w:t xml:space="preserve"> </w:t>
      </w:r>
      <w:del w:id="20" w:author="ERCOT" w:date="2025-11-21T09:34:00Z" w16du:dateUtc="2025-11-21T15:34:00Z">
        <w:r w:rsidRPr="00EE55E5" w:rsidDel="00D13722">
          <w:delText xml:space="preserve">(Vernon 1998 &amp; Supp. 2007) (PURA), </w:delText>
        </w:r>
      </w:del>
      <w:r w:rsidRPr="00EE55E5">
        <w:t>Essential Organizations, that bind Market Participants.</w:t>
      </w:r>
    </w:p>
    <w:p w14:paraId="5D366927" w14:textId="77777777" w:rsidR="00155A6C" w:rsidRDefault="00155A6C" w:rsidP="00155A6C">
      <w:pPr>
        <w:pStyle w:val="BodyTextNumbered"/>
        <w:tabs>
          <w:tab w:val="left" w:pos="720"/>
          <w:tab w:val="left" w:pos="1440"/>
        </w:tabs>
      </w:pPr>
      <w:r>
        <w:t>(6)</w:t>
      </w:r>
      <w:r>
        <w:tab/>
        <w:t>Except as provided below, if the provisions in any attachment to these Protocols or in any of the Other Binding Documents conflict with the provisions of Section 1, Overview, through Section 21, and Section 24, Retail Point to Point Communications,</w:t>
      </w:r>
      <w:r w:rsidRPr="0062443F">
        <w:rPr>
          <w:lang w:val="en-US"/>
        </w:rPr>
        <w:t xml:space="preserve"> </w:t>
      </w:r>
      <w:r>
        <w:rPr>
          <w:lang w:val="en-US"/>
        </w:rPr>
        <w:t>through Section 27, Securitization Uplift Charges,</w:t>
      </w:r>
      <w:r>
        <w:t xml:space="preserve"> then the provisions of Section 1 through Section 21, and Section 24 </w:t>
      </w:r>
      <w:r>
        <w:rPr>
          <w:lang w:val="en-US"/>
        </w:rPr>
        <w:t xml:space="preserve">through Section 27 </w:t>
      </w:r>
      <w:r>
        <w:t xml:space="preserve">prevail to the extent of the inconsistency.  If any provision of any Agreement conflicts with any provision of the Protocols, the Agreement prevails to the extent of the conflict.  Any Agreement provision that deviates from the standard form for that Agreement in Section 22, Attachments, must expressly state that the Agreement provision deviates from the standard form in Section 22.  </w:t>
      </w:r>
      <w:r>
        <w:lastRenderedPageBreak/>
        <w:t xml:space="preserve">Agreement provisions that deviate from the Protocols are effective only upon approval by the ERCOT Board on a showing of good cause.   </w:t>
      </w:r>
    </w:p>
    <w:p w14:paraId="0B6CDD74" w14:textId="77777777" w:rsidR="00155A6C" w:rsidRDefault="00155A6C" w:rsidP="00155A6C">
      <w:pPr>
        <w:pStyle w:val="BodyTextNumbered"/>
      </w:pPr>
      <w:r>
        <w:t>(7)</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1F5D5226" w14:textId="77777777" w:rsidR="00155A6C" w:rsidRDefault="00155A6C" w:rsidP="00155A6C">
      <w:pPr>
        <w:pStyle w:val="H2"/>
      </w:pPr>
      <w:bookmarkStart w:id="21" w:name="_Toc113073445"/>
      <w:bookmarkStart w:id="22" w:name="_Toc141685033"/>
      <w:bookmarkStart w:id="23" w:name="_Toc193981792"/>
      <w:r>
        <w:t>1.7</w:t>
      </w:r>
      <w:r>
        <w:tab/>
        <w:t>Rules of Construction</w:t>
      </w:r>
      <w:bookmarkEnd w:id="21"/>
      <w:bookmarkEnd w:id="22"/>
      <w:bookmarkEnd w:id="23"/>
      <w:r>
        <w:t xml:space="preserve"> </w:t>
      </w:r>
    </w:p>
    <w:p w14:paraId="5A252F21" w14:textId="77777777" w:rsidR="00155A6C" w:rsidRDefault="00155A6C" w:rsidP="00155A6C">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5F8DEF16" w14:textId="77777777" w:rsidR="00155A6C" w:rsidRDefault="00155A6C" w:rsidP="00155A6C">
      <w:pPr>
        <w:pStyle w:val="BodyTextNumbered"/>
      </w:pPr>
      <w:r>
        <w:t>(2)</w:t>
      </w:r>
      <w:r>
        <w:tab/>
        <w:t>In these Protocols, unless the context clearly otherwise requires:</w:t>
      </w:r>
    </w:p>
    <w:p w14:paraId="631A009F" w14:textId="77777777" w:rsidR="00155A6C" w:rsidRDefault="00155A6C" w:rsidP="00155A6C">
      <w:pPr>
        <w:pStyle w:val="BodyText"/>
        <w:ind w:left="1440" w:hanging="720"/>
      </w:pPr>
      <w:r>
        <w:t>(a)</w:t>
      </w:r>
      <w:r>
        <w:tab/>
        <w:t>The singular includes the plural and vice versa;</w:t>
      </w:r>
    </w:p>
    <w:p w14:paraId="7796C799" w14:textId="77777777" w:rsidR="00155A6C" w:rsidRDefault="00155A6C" w:rsidP="00155A6C">
      <w:pPr>
        <w:pStyle w:val="BodyText"/>
        <w:ind w:left="1440" w:hanging="720"/>
      </w:pPr>
      <w:r>
        <w:t>(b)</w:t>
      </w:r>
      <w:r>
        <w:tab/>
        <w:t>The present tense includes the future tense, and the future tense includes the present tense;</w:t>
      </w:r>
    </w:p>
    <w:p w14:paraId="6E7431BD" w14:textId="77777777" w:rsidR="00155A6C" w:rsidRDefault="00155A6C" w:rsidP="00155A6C">
      <w:pPr>
        <w:pStyle w:val="BodyText"/>
        <w:ind w:left="1440" w:hanging="720"/>
      </w:pPr>
      <w:r>
        <w:t>(c)</w:t>
      </w:r>
      <w:r>
        <w:tab/>
        <w:t>Words importing any gender include the other gender;</w:t>
      </w:r>
    </w:p>
    <w:p w14:paraId="7AA514EB" w14:textId="77777777" w:rsidR="00155A6C" w:rsidRDefault="00155A6C" w:rsidP="00155A6C">
      <w:pPr>
        <w:pStyle w:val="BodyText"/>
        <w:ind w:left="1440" w:hanging="720"/>
      </w:pPr>
      <w:r>
        <w:t>(d)</w:t>
      </w:r>
      <w:r>
        <w:tab/>
        <w:t>The words “including,” “includes,” and “include” are deemed to be followed by the words “without limitation;”</w:t>
      </w:r>
    </w:p>
    <w:p w14:paraId="2A2085EA" w14:textId="77777777" w:rsidR="00155A6C" w:rsidRDefault="00155A6C" w:rsidP="00155A6C">
      <w:pPr>
        <w:pStyle w:val="BodyText"/>
        <w:ind w:left="1440" w:hanging="720"/>
      </w:pPr>
      <w:r>
        <w:t>(e)</w:t>
      </w:r>
      <w:r>
        <w:tab/>
        <w:t xml:space="preserve">The word “shall” </w:t>
      </w:r>
      <w:proofErr w:type="gramStart"/>
      <w:r>
        <w:t>denotes</w:t>
      </w:r>
      <w:proofErr w:type="gramEnd"/>
      <w:r>
        <w:t xml:space="preserve"> a duty;</w:t>
      </w:r>
    </w:p>
    <w:p w14:paraId="3CBE364D" w14:textId="77777777" w:rsidR="00155A6C" w:rsidRDefault="00155A6C" w:rsidP="00155A6C">
      <w:pPr>
        <w:pStyle w:val="BodyText"/>
        <w:ind w:left="1440" w:hanging="720"/>
      </w:pPr>
      <w:r>
        <w:t>(f)</w:t>
      </w:r>
      <w:r>
        <w:tab/>
        <w:t xml:space="preserve">The word “will” </w:t>
      </w:r>
      <w:proofErr w:type="gramStart"/>
      <w:r>
        <w:t>denotes</w:t>
      </w:r>
      <w:proofErr w:type="gramEnd"/>
      <w:r>
        <w:t xml:space="preserve"> a duty, unless the context denotes otherwise;</w:t>
      </w:r>
    </w:p>
    <w:p w14:paraId="68360F12" w14:textId="77777777" w:rsidR="00155A6C" w:rsidRDefault="00155A6C" w:rsidP="00155A6C">
      <w:pPr>
        <w:pStyle w:val="BodyText"/>
        <w:ind w:left="1440" w:hanging="720"/>
      </w:pPr>
      <w:r>
        <w:t>(g)</w:t>
      </w:r>
      <w:r>
        <w:tab/>
        <w:t xml:space="preserve">The word “must” </w:t>
      </w:r>
      <w:proofErr w:type="gramStart"/>
      <w:r>
        <w:t>denotes</w:t>
      </w:r>
      <w:proofErr w:type="gramEnd"/>
      <w:r>
        <w:t xml:space="preserve"> a condition precedent or subsequent;</w:t>
      </w:r>
    </w:p>
    <w:p w14:paraId="7CED2357" w14:textId="77777777" w:rsidR="00155A6C" w:rsidRDefault="00155A6C" w:rsidP="00155A6C">
      <w:pPr>
        <w:pStyle w:val="BodyText"/>
        <w:ind w:left="1440" w:hanging="720"/>
      </w:pPr>
      <w:r>
        <w:t>(h)</w:t>
      </w:r>
      <w:r>
        <w:tab/>
        <w:t xml:space="preserve">The word “may” </w:t>
      </w:r>
      <w:proofErr w:type="gramStart"/>
      <w:r>
        <w:t>denotes</w:t>
      </w:r>
      <w:proofErr w:type="gramEnd"/>
      <w:r>
        <w:t xml:space="preserve"> a privilege or discretionary power;</w:t>
      </w:r>
    </w:p>
    <w:p w14:paraId="3071BFD6" w14:textId="77777777" w:rsidR="00155A6C" w:rsidRDefault="00155A6C" w:rsidP="00155A6C">
      <w:pPr>
        <w:pStyle w:val="BodyText"/>
        <w:ind w:left="1440" w:hanging="720"/>
      </w:pPr>
      <w:r>
        <w:t>(</w:t>
      </w:r>
      <w:proofErr w:type="spellStart"/>
      <w:r>
        <w:t>i</w:t>
      </w:r>
      <w:proofErr w:type="spellEnd"/>
      <w:r>
        <w:t>)</w:t>
      </w:r>
      <w:r>
        <w:tab/>
        <w:t>The phrase “may not” denotes a prohibition;</w:t>
      </w:r>
    </w:p>
    <w:p w14:paraId="16D938B4" w14:textId="77777777" w:rsidR="00155A6C" w:rsidRDefault="00155A6C" w:rsidP="00155A6C">
      <w:pPr>
        <w:pStyle w:val="BodyText"/>
        <w:ind w:left="1440" w:hanging="720"/>
      </w:pPr>
      <w:r>
        <w:t>(j)</w:t>
      </w:r>
      <w:r>
        <w:tab/>
        <w:t>Reference to a Section, Attachment, Exhibit, or Protocol means a Section, Attachment, Exhibit, or provision of these Protocols;</w:t>
      </w:r>
    </w:p>
    <w:p w14:paraId="26612191" w14:textId="77777777" w:rsidR="00155A6C" w:rsidRDefault="00155A6C" w:rsidP="00155A6C">
      <w:pPr>
        <w:pStyle w:val="BodyText"/>
        <w:ind w:left="1440" w:hanging="720"/>
      </w:pPr>
      <w:r>
        <w:t>(k)</w:t>
      </w:r>
      <w:r>
        <w:tab/>
        <w:t>References to any statutes, regulations, tariffs, or these Protocols are deemed references to such statute, regulation, tariff, or Protocol as it may be amended, replaced, or restated from time to time;</w:t>
      </w:r>
    </w:p>
    <w:p w14:paraId="775178C9" w14:textId="77777777" w:rsidR="00155A6C" w:rsidRDefault="00155A6C" w:rsidP="00155A6C">
      <w:pPr>
        <w:pStyle w:val="BodyText"/>
        <w:ind w:left="1440" w:hanging="720"/>
      </w:pPr>
      <w:r>
        <w:t>(l)</w:t>
      </w:r>
      <w:r>
        <w:tab/>
        <w:t xml:space="preserve">Unless expressly stated otherwise, references to agreements and other contractual instruments include all subsequent amendments and other modifications to the </w:t>
      </w:r>
      <w:r>
        <w:lastRenderedPageBreak/>
        <w:t>instruments, but only to the extent that the amendments and other modifications are not prohibited by these Protocols;</w:t>
      </w:r>
    </w:p>
    <w:p w14:paraId="0B93B14E" w14:textId="77777777" w:rsidR="00155A6C" w:rsidRDefault="00155A6C" w:rsidP="00155A6C">
      <w:pPr>
        <w:pStyle w:val="BodyText"/>
        <w:ind w:left="1440" w:hanging="720"/>
      </w:pPr>
      <w:r>
        <w:t>(m)</w:t>
      </w:r>
      <w:r>
        <w:tab/>
        <w:t xml:space="preserve">References to persons or Entities include their respective successors and permitted assigns and, for governmental Entities, Entities succeeding </w:t>
      </w:r>
      <w:proofErr w:type="gramStart"/>
      <w:r>
        <w:t>to</w:t>
      </w:r>
      <w:proofErr w:type="gramEnd"/>
      <w:r>
        <w:t xml:space="preserve"> their respective functions and capacities;</w:t>
      </w:r>
    </w:p>
    <w:p w14:paraId="3C05C199" w14:textId="77777777" w:rsidR="00155A6C" w:rsidRDefault="00155A6C" w:rsidP="00155A6C">
      <w:pPr>
        <w:pStyle w:val="BodyText"/>
        <w:ind w:left="1440" w:hanging="720"/>
      </w:pPr>
      <w:r>
        <w:t>(n)</w:t>
      </w:r>
      <w:r>
        <w:tab/>
        <w:t>References to “writing” include printing, typing, lithography, and other means of reproducing words in a tangible visible form;</w:t>
      </w:r>
    </w:p>
    <w:p w14:paraId="43E0D044" w14:textId="77777777" w:rsidR="00155A6C" w:rsidRDefault="00155A6C" w:rsidP="00155A6C">
      <w:pPr>
        <w:pStyle w:val="BodyText"/>
        <w:ind w:left="1440" w:hanging="720"/>
      </w:pPr>
      <w:r>
        <w:t>(o)</w:t>
      </w:r>
      <w:r>
        <w:tab/>
        <w:t>Any reference to a day, week, month, or year is to a calendar day, week, month, or year unless otherwise noted; and</w:t>
      </w:r>
    </w:p>
    <w:p w14:paraId="22A297B2" w14:textId="77777777" w:rsidR="00155A6C" w:rsidRDefault="00155A6C" w:rsidP="00155A6C">
      <w:pPr>
        <w:pStyle w:val="BodyText"/>
        <w:ind w:left="1440" w:hanging="720"/>
      </w:pPr>
      <w:r>
        <w:t>(p)</w:t>
      </w:r>
      <w:r>
        <w:tab/>
        <w:t>Any reference to time is to Central Prevailing Time; the 24-hour clock is used unless otherwise noted.</w:t>
      </w:r>
    </w:p>
    <w:p w14:paraId="52A25D15" w14:textId="77777777" w:rsidR="00155A6C" w:rsidRDefault="00155A6C" w:rsidP="00155A6C">
      <w:pPr>
        <w:pStyle w:val="BodyText"/>
        <w:ind w:left="1440" w:hanging="720"/>
      </w:pPr>
      <w:r>
        <w:t>(q)</w:t>
      </w:r>
      <w:r>
        <w:tab/>
        <w:t xml:space="preserve">Any reference to dollars is </w:t>
      </w:r>
      <w:smartTag w:uri="urn:schemas-microsoft-com:office:smarttags" w:element="place">
        <w:smartTag w:uri="urn:schemas-microsoft-com:office:smarttags" w:element="City">
          <w:smartTag w:uri="urn:schemas-microsoft-com:office:smarttags" w:element="Street">
            <w:r>
              <w:t>U.S.</w:t>
            </w:r>
          </w:smartTag>
        </w:smartTag>
      </w:smartTag>
      <w:r>
        <w:t xml:space="preserve"> currency dollars unless otherwise noted.</w:t>
      </w:r>
    </w:p>
    <w:p w14:paraId="39D9CB2B" w14:textId="77777777" w:rsidR="00155A6C" w:rsidRDefault="00155A6C" w:rsidP="00155A6C">
      <w:pPr>
        <w:pStyle w:val="BodyText"/>
        <w:ind w:left="1440" w:hanging="720"/>
      </w:pPr>
      <w:r>
        <w:t>(r)</w:t>
      </w:r>
      <w:r>
        <w:tab/>
        <w:t>All Settlement calculations are in dollars (USD), unless otherwise noted.</w:t>
      </w:r>
    </w:p>
    <w:p w14:paraId="7353F09B" w14:textId="77777777" w:rsidR="00155A6C" w:rsidRDefault="00155A6C" w:rsidP="00155A6C">
      <w:pPr>
        <w:pStyle w:val="BodyText"/>
        <w:ind w:left="1440" w:hanging="720"/>
      </w:pPr>
      <w:r>
        <w:t>(s)</w:t>
      </w:r>
      <w:r>
        <w:tab/>
        <w:t>Any reference to energy is electrical energy, unless otherwise noted.</w:t>
      </w:r>
    </w:p>
    <w:p w14:paraId="76426F27" w14:textId="3E06EDDD" w:rsidR="00155A6C" w:rsidDel="007E641C" w:rsidRDefault="00155A6C" w:rsidP="00155A6C">
      <w:pPr>
        <w:ind w:left="720" w:hanging="720"/>
        <w:jc w:val="both"/>
        <w:rPr>
          <w:del w:id="24" w:author="ERCOT" w:date="2025-10-21T10:24:00Z" w16du:dateUtc="2025-10-21T15:24:00Z"/>
        </w:rPr>
      </w:pPr>
      <w:del w:id="25" w:author="ERCOT" w:date="2025-10-21T10:24:00Z" w16du:dateUtc="2025-10-21T15:24:00Z">
        <w:r w:rsidDel="007E641C">
          <w:delText>(3)</w:delText>
        </w:r>
        <w:r w:rsidDel="007E641C">
          <w:tab/>
          <w:delText>These provisions apply to giving notice under the Protocols:</w:delText>
        </w:r>
      </w:del>
    </w:p>
    <w:p w14:paraId="6DAF2D51" w14:textId="2AE01193" w:rsidR="00155A6C" w:rsidDel="007E641C" w:rsidRDefault="00155A6C" w:rsidP="00155A6C">
      <w:pPr>
        <w:ind w:left="720" w:hanging="720"/>
        <w:jc w:val="both"/>
        <w:rPr>
          <w:del w:id="26" w:author="ERCOT" w:date="2025-10-21T10:24:00Z" w16du:dateUtc="2025-10-21T15:24:00Z"/>
        </w:rPr>
      </w:pPr>
    </w:p>
    <w:p w14:paraId="746A69E5" w14:textId="7B749A23" w:rsidR="00155A6C" w:rsidDel="007E641C" w:rsidRDefault="00155A6C" w:rsidP="00155A6C">
      <w:pPr>
        <w:ind w:left="1440" w:hanging="720"/>
        <w:jc w:val="both"/>
        <w:rPr>
          <w:del w:id="27" w:author="ERCOT" w:date="2025-10-21T10:24:00Z" w16du:dateUtc="2025-10-21T15:24:00Z"/>
        </w:rPr>
      </w:pPr>
      <w:del w:id="28" w:author="ERCOT" w:date="2025-10-21T10:24:00Z" w16du:dateUtc="2025-10-21T15:24:00Z">
        <w:r w:rsidDel="007E641C">
          <w:delText>(a)</w:delText>
        </w:r>
        <w:r w:rsidDel="007E641C">
          <w:tab/>
          <w:delText>Where</w:delText>
        </w:r>
        <w:r w:rsidRPr="00BC5E3F" w:rsidDel="007E641C">
          <w:delText xml:space="preserve"> these Protocols require an Entity to provide, send, or </w:delText>
        </w:r>
        <w:r w:rsidRPr="002350DC" w:rsidDel="007E641C">
          <w:delText>deliver notice</w:delText>
        </w:r>
        <w:r w:rsidRPr="00BC5E3F" w:rsidDel="007E641C">
          <w:delText>, or to notify another Entity, such notice shall be in writing unless otherwise specified</w:delText>
        </w:r>
        <w:r w:rsidDel="007E641C">
          <w:delText xml:space="preserve">.  Where these Protocols do not specify the method by which written notice should be sent, then the notice may be sent by: </w:delText>
        </w:r>
      </w:del>
    </w:p>
    <w:p w14:paraId="316D5E91" w14:textId="434A29B9" w:rsidR="00155A6C" w:rsidDel="007E641C" w:rsidRDefault="00155A6C" w:rsidP="00155A6C">
      <w:pPr>
        <w:jc w:val="both"/>
        <w:rPr>
          <w:del w:id="29" w:author="ERCOT" w:date="2025-10-21T10:24:00Z" w16du:dateUtc="2025-10-21T15:24:00Z"/>
        </w:rPr>
      </w:pPr>
    </w:p>
    <w:p w14:paraId="4BD1BB90" w14:textId="2D229EC1" w:rsidR="00155A6C" w:rsidDel="007E641C" w:rsidRDefault="00155A6C" w:rsidP="00155A6C">
      <w:pPr>
        <w:tabs>
          <w:tab w:val="left" w:pos="1440"/>
        </w:tabs>
        <w:ind w:left="1440"/>
        <w:jc w:val="both"/>
        <w:rPr>
          <w:del w:id="30" w:author="ERCOT" w:date="2025-10-21T10:24:00Z" w16du:dateUtc="2025-10-21T15:24:00Z"/>
        </w:rPr>
      </w:pPr>
      <w:del w:id="31" w:author="ERCOT" w:date="2025-10-21T10:24:00Z" w16du:dateUtc="2025-10-21T15:24:00Z">
        <w:r w:rsidDel="007E641C">
          <w:delText>(i)</w:delText>
        </w:r>
        <w:r w:rsidDel="007E641C">
          <w:tab/>
          <w:delText>Hand-delivery:</w:delText>
        </w:r>
      </w:del>
    </w:p>
    <w:p w14:paraId="481569D0" w14:textId="24311E9E" w:rsidR="00155A6C" w:rsidDel="007E641C" w:rsidRDefault="00155A6C" w:rsidP="00155A6C">
      <w:pPr>
        <w:tabs>
          <w:tab w:val="left" w:pos="1440"/>
        </w:tabs>
        <w:ind w:left="1440"/>
        <w:jc w:val="both"/>
        <w:rPr>
          <w:del w:id="32" w:author="ERCOT" w:date="2025-10-21T10:24:00Z" w16du:dateUtc="2025-10-21T15:24:00Z"/>
        </w:rPr>
      </w:pPr>
    </w:p>
    <w:p w14:paraId="78893CFB" w14:textId="6FF992E9" w:rsidR="00155A6C" w:rsidDel="007E641C" w:rsidRDefault="00155A6C" w:rsidP="00155A6C">
      <w:pPr>
        <w:tabs>
          <w:tab w:val="left" w:pos="1440"/>
        </w:tabs>
        <w:ind w:left="1440"/>
        <w:jc w:val="both"/>
        <w:rPr>
          <w:del w:id="33" w:author="ERCOT" w:date="2025-10-21T10:24:00Z" w16du:dateUtc="2025-10-21T15:24:00Z"/>
        </w:rPr>
      </w:pPr>
      <w:del w:id="34" w:author="ERCOT" w:date="2025-10-21T10:24:00Z" w16du:dateUtc="2025-10-21T15:24:00Z">
        <w:r w:rsidDel="007E641C">
          <w:delText>(ii)</w:delText>
        </w:r>
        <w:r w:rsidDel="007E641C">
          <w:tab/>
          <w:delText>Electronic mail;</w:delText>
        </w:r>
      </w:del>
    </w:p>
    <w:p w14:paraId="43F56304" w14:textId="5485F346" w:rsidR="00155A6C" w:rsidDel="007E641C" w:rsidRDefault="00155A6C" w:rsidP="00155A6C">
      <w:pPr>
        <w:tabs>
          <w:tab w:val="left" w:pos="1440"/>
        </w:tabs>
        <w:ind w:left="1440"/>
        <w:jc w:val="both"/>
        <w:rPr>
          <w:del w:id="35" w:author="ERCOT" w:date="2025-10-21T10:24:00Z" w16du:dateUtc="2025-10-21T15:24:00Z"/>
        </w:rPr>
      </w:pPr>
    </w:p>
    <w:p w14:paraId="37E477C8" w14:textId="77EC1049" w:rsidR="00155A6C" w:rsidDel="007E641C" w:rsidRDefault="00155A6C" w:rsidP="00155A6C">
      <w:pPr>
        <w:tabs>
          <w:tab w:val="left" w:pos="1440"/>
        </w:tabs>
        <w:ind w:left="1440"/>
        <w:jc w:val="both"/>
        <w:rPr>
          <w:del w:id="36" w:author="ERCOT" w:date="2025-10-21T10:24:00Z" w16du:dateUtc="2025-10-21T15:24:00Z"/>
        </w:rPr>
      </w:pPr>
      <w:del w:id="37" w:author="ERCOT" w:date="2025-10-21T10:24:00Z" w16du:dateUtc="2025-10-21T15:24:00Z">
        <w:r w:rsidDel="007E641C">
          <w:delText>(iii)</w:delText>
        </w:r>
        <w:r w:rsidDel="007E641C">
          <w:tab/>
          <w:delText>Facsimile transmission;</w:delText>
        </w:r>
      </w:del>
    </w:p>
    <w:p w14:paraId="52D3F9A3" w14:textId="3639CB5D" w:rsidR="00155A6C" w:rsidDel="007E641C" w:rsidRDefault="00155A6C" w:rsidP="00155A6C">
      <w:pPr>
        <w:tabs>
          <w:tab w:val="left" w:pos="1440"/>
        </w:tabs>
        <w:ind w:left="1440"/>
        <w:jc w:val="both"/>
        <w:rPr>
          <w:del w:id="38" w:author="ERCOT" w:date="2025-10-21T10:24:00Z" w16du:dateUtc="2025-10-21T15:24:00Z"/>
        </w:rPr>
      </w:pPr>
    </w:p>
    <w:p w14:paraId="291CD515" w14:textId="4AF46DE6" w:rsidR="00155A6C" w:rsidDel="007E641C" w:rsidRDefault="00155A6C" w:rsidP="00155A6C">
      <w:pPr>
        <w:tabs>
          <w:tab w:val="left" w:pos="1440"/>
        </w:tabs>
        <w:ind w:left="2160" w:hanging="720"/>
        <w:jc w:val="both"/>
        <w:rPr>
          <w:del w:id="39" w:author="ERCOT" w:date="2025-10-21T10:24:00Z" w16du:dateUtc="2025-10-21T15:24:00Z"/>
        </w:rPr>
      </w:pPr>
      <w:del w:id="40" w:author="ERCOT" w:date="2025-10-21T10:24:00Z" w16du:dateUtc="2025-10-21T15:24:00Z">
        <w:r w:rsidDel="007E641C">
          <w:delText>(iv)</w:delText>
        </w:r>
        <w:r w:rsidDel="007E641C">
          <w:tab/>
          <w:delText>Overnight delivery service (e.g., Federal Express, DHL or similar service) that requires a signed receipt;</w:delText>
        </w:r>
      </w:del>
    </w:p>
    <w:p w14:paraId="52274B90" w14:textId="1E28DB56" w:rsidR="00155A6C" w:rsidDel="007E641C" w:rsidRDefault="00155A6C" w:rsidP="00155A6C">
      <w:pPr>
        <w:tabs>
          <w:tab w:val="left" w:pos="1440"/>
        </w:tabs>
        <w:ind w:left="1440"/>
        <w:jc w:val="both"/>
        <w:rPr>
          <w:del w:id="41" w:author="ERCOT" w:date="2025-10-21T10:24:00Z" w16du:dateUtc="2025-10-21T15:24:00Z"/>
        </w:rPr>
      </w:pPr>
    </w:p>
    <w:p w14:paraId="488AB159" w14:textId="06E3D449" w:rsidR="00155A6C" w:rsidDel="007E641C" w:rsidRDefault="00155A6C" w:rsidP="00155A6C">
      <w:pPr>
        <w:tabs>
          <w:tab w:val="left" w:pos="1440"/>
        </w:tabs>
        <w:ind w:left="2160" w:hanging="720"/>
        <w:jc w:val="both"/>
        <w:rPr>
          <w:del w:id="42" w:author="ERCOT" w:date="2025-10-21T10:24:00Z" w16du:dateUtc="2025-10-21T15:24:00Z"/>
        </w:rPr>
      </w:pPr>
      <w:bookmarkStart w:id="43" w:name="OLE_LINK1"/>
      <w:bookmarkStart w:id="44" w:name="OLE_LINK2"/>
      <w:del w:id="45" w:author="ERCOT" w:date="2025-10-21T10:24:00Z" w16du:dateUtc="2025-10-21T15:24:00Z">
        <w:r w:rsidDel="007E641C">
          <w:delText>(v)</w:delText>
        </w:r>
        <w:r w:rsidDel="007E641C">
          <w:tab/>
          <w:delText>The Messaging System, Market Notice, or other electronic means provided for by these Protocols</w:delText>
        </w:r>
        <w:bookmarkEnd w:id="43"/>
        <w:bookmarkEnd w:id="44"/>
        <w:r w:rsidDel="007E641C">
          <w:delText>; or</w:delText>
        </w:r>
      </w:del>
    </w:p>
    <w:p w14:paraId="0BC27B9A" w14:textId="6D53B302" w:rsidR="00155A6C" w:rsidDel="007E641C" w:rsidRDefault="00155A6C" w:rsidP="00155A6C">
      <w:pPr>
        <w:tabs>
          <w:tab w:val="left" w:pos="1440"/>
        </w:tabs>
        <w:ind w:left="2160" w:hanging="720"/>
        <w:jc w:val="both"/>
        <w:rPr>
          <w:del w:id="46" w:author="ERCOT" w:date="2025-10-21T10:24:00Z" w16du:dateUtc="2025-10-21T15:24:00Z"/>
        </w:rPr>
      </w:pPr>
    </w:p>
    <w:p w14:paraId="3F0C755F" w14:textId="143A8518" w:rsidR="00155A6C" w:rsidDel="007E641C" w:rsidRDefault="00155A6C" w:rsidP="00155A6C">
      <w:pPr>
        <w:numPr>
          <w:ilvl w:val="0"/>
          <w:numId w:val="22"/>
        </w:numPr>
        <w:tabs>
          <w:tab w:val="left" w:pos="1440"/>
        </w:tabs>
        <w:jc w:val="both"/>
        <w:rPr>
          <w:del w:id="47" w:author="ERCOT" w:date="2025-10-21T10:24:00Z" w16du:dateUtc="2025-10-21T15:24:00Z"/>
        </w:rPr>
      </w:pPr>
      <w:del w:id="48" w:author="ERCOT" w:date="2025-10-21T10:24:00Z" w16du:dateUtc="2025-10-21T15:24:00Z">
        <w:r w:rsidDel="007E641C">
          <w:delText>U.S. Mail, first class postage prepaid, registered (or certified) mail, return receipt requested, properly addressed.</w:delText>
        </w:r>
      </w:del>
    </w:p>
    <w:p w14:paraId="5BFFA0B7" w14:textId="2410A943" w:rsidR="00155A6C" w:rsidDel="007E641C" w:rsidRDefault="00155A6C" w:rsidP="00155A6C">
      <w:pPr>
        <w:ind w:left="427"/>
        <w:jc w:val="both"/>
        <w:rPr>
          <w:del w:id="49" w:author="ERCOT" w:date="2025-10-21T10:24:00Z" w16du:dateUtc="2025-10-21T15:24:00Z"/>
        </w:rPr>
      </w:pPr>
    </w:p>
    <w:p w14:paraId="78C57933" w14:textId="5B8B34ED" w:rsidR="00155A6C" w:rsidDel="007E641C" w:rsidRDefault="00155A6C" w:rsidP="00155A6C">
      <w:pPr>
        <w:ind w:left="1440" w:hanging="720"/>
        <w:jc w:val="both"/>
        <w:rPr>
          <w:del w:id="50" w:author="ERCOT" w:date="2025-10-21T10:24:00Z" w16du:dateUtc="2025-10-21T15:24:00Z"/>
        </w:rPr>
      </w:pPr>
      <w:del w:id="51" w:author="ERCOT" w:date="2025-10-21T10:24:00Z" w16du:dateUtc="2025-10-21T15:24:00Z">
        <w:r w:rsidDel="007E641C">
          <w:delText>(b)</w:delText>
        </w:r>
        <w:r w:rsidDel="007E641C">
          <w:tab/>
          <w:delText>Notice by facsimile, electronic mail, the Messaging System, Market Notice, or other electronic means provided for by these Protocols is considered received when sent unless transmitted after 5:00 p.m. local time of the recipient or on a non-</w:delText>
        </w:r>
        <w:r w:rsidDel="007E641C">
          <w:lastRenderedPageBreak/>
          <w:delText xml:space="preserve">Business Day, in which case it is considered received one Business Day after it was sent. </w:delText>
        </w:r>
      </w:del>
    </w:p>
    <w:p w14:paraId="4AC788DF" w14:textId="067A483C" w:rsidR="00155A6C" w:rsidDel="007E641C" w:rsidRDefault="00155A6C" w:rsidP="00155A6C">
      <w:pPr>
        <w:ind w:left="720" w:hanging="720"/>
        <w:jc w:val="both"/>
        <w:rPr>
          <w:del w:id="52" w:author="ERCOT" w:date="2025-10-21T10:24:00Z" w16du:dateUtc="2025-10-21T15:24:00Z"/>
        </w:rPr>
      </w:pPr>
    </w:p>
    <w:p w14:paraId="63DAA9DA" w14:textId="41630D57" w:rsidR="00155A6C" w:rsidDel="007E641C" w:rsidRDefault="00155A6C" w:rsidP="00155A6C">
      <w:pPr>
        <w:ind w:left="1440" w:hanging="720"/>
        <w:jc w:val="both"/>
        <w:rPr>
          <w:del w:id="53" w:author="ERCOT" w:date="2025-10-21T10:24:00Z" w16du:dateUtc="2025-10-21T15:24:00Z"/>
        </w:rPr>
      </w:pPr>
      <w:del w:id="54" w:author="ERCOT" w:date="2025-10-21T10:24:00Z" w16du:dateUtc="2025-10-21T15:24:00Z">
        <w:r w:rsidDel="007E641C">
          <w:delText>(c)</w:delText>
        </w:r>
        <w:r w:rsidDel="007E641C">
          <w:tab/>
          <w:delText xml:space="preserve">Notice by overnight delivery service that requires a signed receipt is considered received on the day that it was received.  </w:delText>
        </w:r>
      </w:del>
    </w:p>
    <w:p w14:paraId="56B2FE0A" w14:textId="10039F98" w:rsidR="00155A6C" w:rsidDel="007E641C" w:rsidRDefault="00155A6C" w:rsidP="00155A6C">
      <w:pPr>
        <w:ind w:left="720" w:hanging="720"/>
        <w:jc w:val="both"/>
        <w:rPr>
          <w:del w:id="55" w:author="ERCOT" w:date="2025-10-21T10:24:00Z" w16du:dateUtc="2025-10-21T15:24:00Z"/>
        </w:rPr>
      </w:pPr>
    </w:p>
    <w:p w14:paraId="2BC8AA6A" w14:textId="1DC5EBCB" w:rsidR="00155A6C" w:rsidDel="007E641C" w:rsidRDefault="00155A6C" w:rsidP="00155A6C">
      <w:pPr>
        <w:ind w:left="1440" w:hanging="720"/>
        <w:jc w:val="both"/>
        <w:rPr>
          <w:del w:id="56" w:author="ERCOT" w:date="2025-10-21T10:24:00Z" w16du:dateUtc="2025-10-21T15:24:00Z"/>
        </w:rPr>
      </w:pPr>
      <w:del w:id="57" w:author="ERCOT" w:date="2025-10-21T10:24:00Z" w16du:dateUtc="2025-10-21T15:24:00Z">
        <w:r w:rsidDel="007E641C">
          <w:delText>(d)</w:delText>
        </w:r>
        <w:r w:rsidDel="007E641C">
          <w:tab/>
          <w:delText>Notice by U.S. Mail is considered received three days after the date it was deposited in the U.S. Mail, first class postage prepaid, registered (or certified) mail, return receipt requested, properly addressed.</w:delText>
        </w:r>
      </w:del>
    </w:p>
    <w:p w14:paraId="4C3E63BF" w14:textId="4CF3826B" w:rsidR="00155A6C" w:rsidDel="007E641C" w:rsidRDefault="00155A6C" w:rsidP="00155A6C">
      <w:pPr>
        <w:ind w:left="720" w:hanging="720"/>
        <w:jc w:val="both"/>
        <w:rPr>
          <w:del w:id="58" w:author="ERCOT" w:date="2025-10-21T10:24:00Z" w16du:dateUtc="2025-10-21T15:24:00Z"/>
        </w:rPr>
      </w:pPr>
    </w:p>
    <w:p w14:paraId="10857BEB" w14:textId="3E1754AD" w:rsidR="00155A6C" w:rsidDel="007E641C" w:rsidRDefault="00155A6C" w:rsidP="00155A6C">
      <w:pPr>
        <w:ind w:left="1440" w:hanging="720"/>
        <w:jc w:val="both"/>
        <w:rPr>
          <w:del w:id="59" w:author="ERCOT" w:date="2025-10-21T10:24:00Z" w16du:dateUtc="2025-10-21T15:24:00Z"/>
        </w:rPr>
      </w:pPr>
      <w:del w:id="60" w:author="ERCOT" w:date="2025-10-21T10:24:00Z" w16du:dateUtc="2025-10-21T15:24:00Z">
        <w:r w:rsidDel="007E641C">
          <w:delText>(e)</w:delText>
        </w:r>
        <w:r w:rsidDel="007E641C">
          <w:tab/>
        </w:r>
        <w:r w:rsidRPr="00C50797" w:rsidDel="007E641C">
          <w:delText xml:space="preserve">If ERCOT is providing notice to a Market Participant as required by the Protocols, then such notice shall be provided to the Market Participant’s </w:delText>
        </w:r>
        <w:r w:rsidRPr="004D0367" w:rsidDel="007E641C">
          <w:delText>Authorized Representative</w:delText>
        </w:r>
        <w:r w:rsidRPr="00C50797" w:rsidDel="007E641C">
          <w:delText xml:space="preserve"> and backup </w:delText>
        </w:r>
        <w:r w:rsidDel="007E641C">
          <w:delText>Authorized Representative</w:delText>
        </w:r>
        <w:r w:rsidRPr="00C50797" w:rsidDel="007E641C">
          <w:delText xml:space="preserve">, in addition to any other person who is required to receive notice under the Protocols. </w:delText>
        </w:r>
        <w:r w:rsidDel="007E641C">
          <w:delText xml:space="preserve"> </w:delText>
        </w:r>
        <w:r w:rsidRPr="00C50797" w:rsidDel="007E641C">
          <w:delText xml:space="preserve">If ERCOT is providing notice to a Market Participant regarding a breach or </w:delText>
        </w:r>
        <w:r w:rsidDel="007E641C">
          <w:delText>d</w:delText>
        </w:r>
        <w:r w:rsidRPr="004D0367" w:rsidDel="007E641C">
          <w:delText>efault</w:delText>
        </w:r>
        <w:r w:rsidRPr="00C50797" w:rsidDel="007E641C">
          <w:delText xml:space="preserve"> under an agreement</w:delText>
        </w:r>
        <w:r w:rsidDel="007E641C">
          <w:delText xml:space="preserve"> </w:delText>
        </w:r>
        <w:r w:rsidRPr="001A230D" w:rsidDel="007E641C">
          <w:delText>contained in the Protocols</w:delText>
        </w:r>
        <w:r w:rsidRPr="00EC4B7D" w:rsidDel="007E641C">
          <w:delText>, then such notice shall be provided to the Market Participant’s contact for notice listed in Section 22, Attachment A</w:delText>
        </w:r>
        <w:r w:rsidDel="007E641C">
          <w:delText>,</w:delText>
        </w:r>
        <w:r w:rsidRPr="00EC4B7D" w:rsidDel="007E641C">
          <w:delText xml:space="preserve"> Standard Form Market Participant Agreement.  If a Market Participant is providing notice to ERCOT as required by the Protocols</w:delText>
        </w:r>
        <w:r w:rsidRPr="00C50797" w:rsidDel="007E641C">
          <w:delText xml:space="preserve"> or as provided under an agreement</w:delText>
        </w:r>
        <w:r w:rsidDel="007E641C">
          <w:delText xml:space="preserve"> contained in the Protocols</w:delText>
        </w:r>
        <w:r w:rsidRPr="00C50797" w:rsidDel="007E641C">
          <w:delText>, then such notice shall be provided to ERCOT’s contact for notice listed in Section 22, Attachment A.</w:delText>
        </w:r>
        <w:r w:rsidDel="007E641C">
          <w:delText xml:space="preserve">  </w:delText>
        </w:r>
      </w:del>
    </w:p>
    <w:p w14:paraId="6BEF9E91" w14:textId="201841FF" w:rsidR="00155A6C" w:rsidDel="007E641C" w:rsidRDefault="00155A6C" w:rsidP="00155A6C">
      <w:pPr>
        <w:ind w:left="720" w:hanging="720"/>
        <w:jc w:val="both"/>
        <w:rPr>
          <w:del w:id="61" w:author="ERCOT" w:date="2025-10-21T10:24:00Z" w16du:dateUtc="2025-10-21T15:24:00Z"/>
        </w:rPr>
      </w:pPr>
    </w:p>
    <w:p w14:paraId="62A3035B" w14:textId="52EA4184" w:rsidR="00155A6C" w:rsidDel="007E641C" w:rsidRDefault="00155A6C" w:rsidP="00155A6C">
      <w:pPr>
        <w:ind w:left="1440" w:hanging="720"/>
        <w:jc w:val="both"/>
        <w:rPr>
          <w:del w:id="62" w:author="ERCOT" w:date="2025-10-21T10:24:00Z" w16du:dateUtc="2025-10-21T15:24:00Z"/>
        </w:rPr>
      </w:pPr>
      <w:del w:id="63" w:author="ERCOT" w:date="2025-10-21T10:24:00Z" w16du:dateUtc="2025-10-21T15:24:00Z">
        <w:r w:rsidDel="007E641C">
          <w:delText>(f)</w:delText>
        </w:r>
        <w:r w:rsidDel="007E641C">
          <w:tab/>
          <w:delText xml:space="preserve">When the Protocols require a notice to be in writing, sending it by electronic mail, the Messaging System, Market Notice, or other electronic means satisfies the requirement that the notice be in writing. </w:delText>
        </w:r>
      </w:del>
    </w:p>
    <w:p w14:paraId="1AC105B7" w14:textId="74D7E5E9" w:rsidR="00E412AD" w:rsidRDefault="00155A6C" w:rsidP="00E412AD">
      <w:pPr>
        <w:pStyle w:val="List"/>
        <w:spacing w:before="120"/>
      </w:pPr>
      <w:r>
        <w:t>(</w:t>
      </w:r>
      <w:ins w:id="64" w:author="ERCOT" w:date="2025-10-21T10:24:00Z" w16du:dateUtc="2025-10-21T15:24:00Z">
        <w:r w:rsidR="007E641C">
          <w:t>3</w:t>
        </w:r>
      </w:ins>
      <w:del w:id="65" w:author="ERCOT" w:date="2025-10-21T10:24:00Z" w16du:dateUtc="2025-10-21T15:24:00Z">
        <w:r w:rsidDel="007E641C">
          <w:delText>4</w:delText>
        </w:r>
      </w:del>
      <w:r>
        <w:t>)</w:t>
      </w:r>
      <w:r>
        <w:tab/>
        <w:t xml:space="preserve">Nothing in these Protocols may be construed to grant any jurisdiction or authority to NERC or FERC that they do not otherwise have. </w:t>
      </w:r>
    </w:p>
    <w:p w14:paraId="44D13FFA" w14:textId="77777777" w:rsidR="00E412AD" w:rsidRPr="008265F5" w:rsidRDefault="00E412AD" w:rsidP="00E412AD">
      <w:pPr>
        <w:pStyle w:val="H2"/>
        <w:rPr>
          <w:ins w:id="66" w:author="ERCOT" w:date="2025-10-21T10:08:00Z" w16du:dateUtc="2025-10-21T15:08:00Z"/>
        </w:rPr>
      </w:pPr>
      <w:ins w:id="67" w:author="ERCOT" w:date="2025-10-21T10:08:00Z" w16du:dateUtc="2025-10-21T15:08:00Z">
        <w:r>
          <w:t>1.8</w:t>
        </w:r>
        <w:r>
          <w:tab/>
          <w:t xml:space="preserve">Notice </w:t>
        </w:r>
      </w:ins>
    </w:p>
    <w:p w14:paraId="2A90280C" w14:textId="16D0C186" w:rsidR="00E412AD" w:rsidRDefault="00E412AD" w:rsidP="00E412AD">
      <w:pPr>
        <w:ind w:left="720" w:hanging="720"/>
        <w:jc w:val="both"/>
        <w:rPr>
          <w:ins w:id="68" w:author="ERCOT" w:date="2025-10-21T10:08:00Z" w16du:dateUtc="2025-10-21T15:08:00Z"/>
        </w:rPr>
      </w:pPr>
      <w:ins w:id="69" w:author="ERCOT" w:date="2025-10-21T10:08:00Z" w16du:dateUtc="2025-10-21T15:08:00Z">
        <w:r>
          <w:t>(1)</w:t>
        </w:r>
        <w:r>
          <w:tab/>
          <w:t xml:space="preserve">These provisions apply to giving </w:t>
        </w:r>
      </w:ins>
      <w:ins w:id="70" w:author="ERCOT" w:date="2025-11-03T09:45:00Z" w16du:dateUtc="2025-11-03T15:45:00Z">
        <w:r w:rsidR="002C4C7B">
          <w:t>N</w:t>
        </w:r>
      </w:ins>
      <w:ins w:id="71" w:author="ERCOT" w:date="2025-10-21T10:08:00Z" w16du:dateUtc="2025-10-21T15:08:00Z">
        <w:r>
          <w:t>otice under the Protocols:</w:t>
        </w:r>
      </w:ins>
    </w:p>
    <w:p w14:paraId="775D201C" w14:textId="77777777" w:rsidR="00E412AD" w:rsidRDefault="00E412AD" w:rsidP="00E412AD">
      <w:pPr>
        <w:ind w:left="720" w:hanging="720"/>
        <w:jc w:val="both"/>
        <w:rPr>
          <w:ins w:id="72" w:author="ERCOT" w:date="2025-10-21T10:08:00Z" w16du:dateUtc="2025-10-21T15:08:00Z"/>
        </w:rPr>
      </w:pPr>
    </w:p>
    <w:p w14:paraId="4AA5C483" w14:textId="599C4611" w:rsidR="00E412AD" w:rsidRDefault="00E412AD" w:rsidP="00E412AD">
      <w:pPr>
        <w:ind w:left="1440" w:hanging="720"/>
        <w:jc w:val="both"/>
        <w:rPr>
          <w:ins w:id="73" w:author="ERCOT" w:date="2025-10-21T10:08:00Z" w16du:dateUtc="2025-10-21T15:08:00Z"/>
        </w:rPr>
      </w:pPr>
      <w:ins w:id="74" w:author="ERCOT" w:date="2025-10-21T10:08:00Z" w16du:dateUtc="2025-10-21T15:08:00Z">
        <w:r>
          <w:t>(a)</w:t>
        </w:r>
        <w:r>
          <w:tab/>
          <w:t>Where</w:t>
        </w:r>
        <w:r w:rsidRPr="00BC5E3F">
          <w:t xml:space="preserve"> these Protocols require an Entity to provide, send, or </w:t>
        </w:r>
        <w:r w:rsidRPr="002350DC">
          <w:t xml:space="preserve">deliver </w:t>
        </w:r>
      </w:ins>
      <w:ins w:id="75" w:author="ERCOT" w:date="2025-11-03T09:45:00Z" w16du:dateUtc="2025-11-03T15:45:00Z">
        <w:r w:rsidR="002C4C7B">
          <w:t>N</w:t>
        </w:r>
      </w:ins>
      <w:ins w:id="76" w:author="ERCOT" w:date="2025-10-21T10:08:00Z" w16du:dateUtc="2025-10-21T15:08:00Z">
        <w:r w:rsidRPr="002350DC">
          <w:t>otice</w:t>
        </w:r>
        <w:r w:rsidRPr="00BC5E3F">
          <w:t xml:space="preserve">, or to notify another Entity, such </w:t>
        </w:r>
      </w:ins>
      <w:ins w:id="77" w:author="ERCOT" w:date="2025-11-03T09:45:00Z" w16du:dateUtc="2025-11-03T15:45:00Z">
        <w:r w:rsidR="002C4C7B">
          <w:t>N</w:t>
        </w:r>
      </w:ins>
      <w:ins w:id="78" w:author="ERCOT" w:date="2025-10-21T10:08:00Z" w16du:dateUtc="2025-10-21T15:08:00Z">
        <w:r w:rsidRPr="00BC5E3F">
          <w:t>otice shall be in writing unless otherwise specified</w:t>
        </w:r>
        <w:r>
          <w:t xml:space="preserve">.  Where these Protocols do not specify the method by which written </w:t>
        </w:r>
      </w:ins>
      <w:ins w:id="79" w:author="ERCOT" w:date="2025-11-03T09:45:00Z" w16du:dateUtc="2025-11-03T15:45:00Z">
        <w:r w:rsidR="002C4C7B">
          <w:t>N</w:t>
        </w:r>
      </w:ins>
      <w:ins w:id="80" w:author="ERCOT" w:date="2025-10-21T10:08:00Z" w16du:dateUtc="2025-10-21T15:08:00Z">
        <w:r>
          <w:t xml:space="preserve">otice should be sent, then the </w:t>
        </w:r>
      </w:ins>
      <w:ins w:id="81" w:author="ERCOT" w:date="2025-11-03T09:45:00Z" w16du:dateUtc="2025-11-03T15:45:00Z">
        <w:r w:rsidR="002C4C7B">
          <w:t>N</w:t>
        </w:r>
      </w:ins>
      <w:ins w:id="82" w:author="ERCOT" w:date="2025-10-21T10:08:00Z" w16du:dateUtc="2025-10-21T15:08:00Z">
        <w:r>
          <w:t xml:space="preserve">otice may be sent by: </w:t>
        </w:r>
      </w:ins>
    </w:p>
    <w:p w14:paraId="5470B69F" w14:textId="77777777" w:rsidR="00E412AD" w:rsidRDefault="00E412AD" w:rsidP="00E412AD">
      <w:pPr>
        <w:jc w:val="both"/>
        <w:rPr>
          <w:ins w:id="83" w:author="ERCOT" w:date="2025-10-21T10:08:00Z" w16du:dateUtc="2025-10-21T15:08:00Z"/>
        </w:rPr>
      </w:pPr>
    </w:p>
    <w:p w14:paraId="031AD439" w14:textId="77777777" w:rsidR="00E412AD" w:rsidRDefault="00E412AD" w:rsidP="00E412AD">
      <w:pPr>
        <w:tabs>
          <w:tab w:val="left" w:pos="1440"/>
        </w:tabs>
        <w:ind w:left="1440"/>
        <w:jc w:val="both"/>
        <w:rPr>
          <w:ins w:id="84" w:author="ERCOT" w:date="2025-10-21T10:08:00Z" w16du:dateUtc="2025-10-21T15:08:00Z"/>
        </w:rPr>
      </w:pPr>
      <w:ins w:id="85" w:author="ERCOT" w:date="2025-10-21T10:08:00Z" w16du:dateUtc="2025-10-21T15:08:00Z">
        <w:r>
          <w:t>(</w:t>
        </w:r>
        <w:proofErr w:type="spellStart"/>
        <w:r>
          <w:t>i</w:t>
        </w:r>
        <w:proofErr w:type="spellEnd"/>
        <w:r>
          <w:t>)</w:t>
        </w:r>
        <w:r>
          <w:tab/>
          <w:t>Hand-delivery:</w:t>
        </w:r>
      </w:ins>
    </w:p>
    <w:p w14:paraId="374C35BF" w14:textId="77777777" w:rsidR="00E412AD" w:rsidRDefault="00E412AD" w:rsidP="00E412AD">
      <w:pPr>
        <w:tabs>
          <w:tab w:val="left" w:pos="1440"/>
        </w:tabs>
        <w:ind w:left="1440"/>
        <w:jc w:val="both"/>
        <w:rPr>
          <w:ins w:id="86" w:author="ERCOT" w:date="2025-10-21T10:08:00Z" w16du:dateUtc="2025-10-21T15:08:00Z"/>
        </w:rPr>
      </w:pPr>
    </w:p>
    <w:p w14:paraId="01B6AC38" w14:textId="77777777" w:rsidR="00E412AD" w:rsidRDefault="00E412AD" w:rsidP="00E412AD">
      <w:pPr>
        <w:tabs>
          <w:tab w:val="left" w:pos="1440"/>
        </w:tabs>
        <w:ind w:left="1440"/>
        <w:jc w:val="both"/>
        <w:rPr>
          <w:ins w:id="87" w:author="ERCOT" w:date="2025-10-21T10:08:00Z" w16du:dateUtc="2025-10-21T15:08:00Z"/>
        </w:rPr>
      </w:pPr>
      <w:ins w:id="88" w:author="ERCOT" w:date="2025-10-21T10:08:00Z" w16du:dateUtc="2025-10-21T15:08:00Z">
        <w:r>
          <w:t>(ii)</w:t>
        </w:r>
        <w:r>
          <w:tab/>
          <w:t>Electronic mail;</w:t>
        </w:r>
      </w:ins>
    </w:p>
    <w:p w14:paraId="57F9A3EE" w14:textId="77777777" w:rsidR="00E412AD" w:rsidRDefault="00E412AD" w:rsidP="00E412AD">
      <w:pPr>
        <w:tabs>
          <w:tab w:val="left" w:pos="1440"/>
        </w:tabs>
        <w:ind w:left="1440"/>
        <w:jc w:val="both"/>
        <w:rPr>
          <w:ins w:id="89" w:author="ERCOT" w:date="2025-10-21T10:08:00Z" w16du:dateUtc="2025-10-21T15:08:00Z"/>
        </w:rPr>
      </w:pPr>
    </w:p>
    <w:p w14:paraId="1F12B529" w14:textId="77777777" w:rsidR="00E412AD" w:rsidRDefault="00E412AD" w:rsidP="00E412AD">
      <w:pPr>
        <w:tabs>
          <w:tab w:val="left" w:pos="1440"/>
        </w:tabs>
        <w:ind w:left="2160" w:hanging="720"/>
        <w:jc w:val="both"/>
        <w:rPr>
          <w:ins w:id="90" w:author="ERCOT" w:date="2025-10-21T10:08:00Z" w16du:dateUtc="2025-10-21T15:08:00Z"/>
        </w:rPr>
      </w:pPr>
      <w:ins w:id="91" w:author="ERCOT" w:date="2025-10-21T10:08:00Z" w16du:dateUtc="2025-10-21T15:08:00Z">
        <w:r>
          <w:t>(iii)</w:t>
        </w:r>
        <w:r>
          <w:tab/>
          <w:t>Overnight delivery service (e.g., Federal Express, DHL or similar service) that requires a signed receipt;</w:t>
        </w:r>
      </w:ins>
    </w:p>
    <w:p w14:paraId="2BBCAC41" w14:textId="77777777" w:rsidR="00E412AD" w:rsidRDefault="00E412AD" w:rsidP="00E412AD">
      <w:pPr>
        <w:tabs>
          <w:tab w:val="left" w:pos="1440"/>
        </w:tabs>
        <w:ind w:left="1440"/>
        <w:jc w:val="both"/>
        <w:rPr>
          <w:ins w:id="92" w:author="ERCOT" w:date="2025-10-21T10:08:00Z" w16du:dateUtc="2025-10-21T15:08:00Z"/>
        </w:rPr>
      </w:pPr>
    </w:p>
    <w:p w14:paraId="00290299" w14:textId="77777777" w:rsidR="00E412AD" w:rsidRDefault="00E412AD" w:rsidP="00E412AD">
      <w:pPr>
        <w:tabs>
          <w:tab w:val="left" w:pos="1440"/>
        </w:tabs>
        <w:ind w:left="2160" w:hanging="720"/>
        <w:jc w:val="both"/>
        <w:rPr>
          <w:ins w:id="93" w:author="ERCOT" w:date="2025-10-21T10:08:00Z" w16du:dateUtc="2025-10-21T15:08:00Z"/>
        </w:rPr>
      </w:pPr>
      <w:ins w:id="94" w:author="ERCOT" w:date="2025-10-21T10:08:00Z" w16du:dateUtc="2025-10-21T15:08:00Z">
        <w:r>
          <w:t>(iv)</w:t>
        </w:r>
        <w:r>
          <w:tab/>
          <w:t xml:space="preserve">The Messaging System, Market Notice, or other electronic means </w:t>
        </w:r>
        <w:proofErr w:type="gramStart"/>
        <w:r>
          <w:t>provided for</w:t>
        </w:r>
        <w:proofErr w:type="gramEnd"/>
        <w:r>
          <w:t xml:space="preserve"> by these Protocols; or</w:t>
        </w:r>
      </w:ins>
    </w:p>
    <w:p w14:paraId="405557E9" w14:textId="77777777" w:rsidR="00E412AD" w:rsidRDefault="00E412AD" w:rsidP="00E412AD">
      <w:pPr>
        <w:tabs>
          <w:tab w:val="left" w:pos="1440"/>
        </w:tabs>
        <w:ind w:left="2160" w:hanging="720"/>
        <w:jc w:val="both"/>
        <w:rPr>
          <w:ins w:id="95" w:author="ERCOT" w:date="2025-10-21T10:08:00Z" w16du:dateUtc="2025-10-21T15:08:00Z"/>
        </w:rPr>
      </w:pPr>
    </w:p>
    <w:p w14:paraId="251A658E" w14:textId="77777777" w:rsidR="00E412AD" w:rsidRDefault="00E412AD" w:rsidP="00E412AD">
      <w:pPr>
        <w:tabs>
          <w:tab w:val="left" w:pos="1440"/>
        </w:tabs>
        <w:ind w:left="2160" w:hanging="720"/>
        <w:jc w:val="both"/>
        <w:rPr>
          <w:ins w:id="96" w:author="ERCOT" w:date="2025-10-21T10:08:00Z" w16du:dateUtc="2025-10-21T15:08:00Z"/>
        </w:rPr>
      </w:pPr>
      <w:ins w:id="97" w:author="ERCOT" w:date="2025-10-21T10:08:00Z" w16du:dateUtc="2025-10-21T15:08:00Z">
        <w:r>
          <w:t>(v)</w:t>
        </w:r>
        <w:r>
          <w:tab/>
          <w:t>U.S. Mail, first class postage prepaid, registered (or certified) mail, return receipt requested, properly addressed.</w:t>
        </w:r>
      </w:ins>
    </w:p>
    <w:p w14:paraId="00B6CDA2" w14:textId="77777777" w:rsidR="00E412AD" w:rsidRDefault="00E412AD" w:rsidP="00E412AD">
      <w:pPr>
        <w:ind w:left="427"/>
        <w:jc w:val="both"/>
        <w:rPr>
          <w:ins w:id="98" w:author="ERCOT" w:date="2025-10-21T10:08:00Z" w16du:dateUtc="2025-10-21T15:08:00Z"/>
        </w:rPr>
      </w:pPr>
    </w:p>
    <w:p w14:paraId="7FFB798B" w14:textId="77777777" w:rsidR="00E412AD" w:rsidRDefault="00E412AD" w:rsidP="00E412AD">
      <w:pPr>
        <w:ind w:left="1440" w:hanging="720"/>
        <w:jc w:val="both"/>
        <w:rPr>
          <w:ins w:id="99" w:author="ERCOT" w:date="2025-10-21T10:08:00Z" w16du:dateUtc="2025-10-21T15:08:00Z"/>
        </w:rPr>
      </w:pPr>
      <w:ins w:id="100" w:author="ERCOT" w:date="2025-10-21T10:08:00Z" w16du:dateUtc="2025-10-21T15:08:00Z">
        <w:r>
          <w:t>(b)</w:t>
        </w:r>
        <w:r>
          <w:tab/>
          <w:t xml:space="preserve">Notice by facsimile, electronic mail, the Messaging System, Market Notice, or other electronic means provided for by these Protocols is considered received when sent unless transmitted after 5:00 p.m. local time of the recipient or on a non-Business Day, in which case it is considered received one Business Day after it was sent. </w:t>
        </w:r>
      </w:ins>
    </w:p>
    <w:p w14:paraId="6D72C474" w14:textId="77777777" w:rsidR="00E412AD" w:rsidRDefault="00E412AD" w:rsidP="00E412AD">
      <w:pPr>
        <w:ind w:left="720" w:hanging="720"/>
        <w:jc w:val="both"/>
        <w:rPr>
          <w:ins w:id="101" w:author="ERCOT" w:date="2025-10-21T10:08:00Z" w16du:dateUtc="2025-10-21T15:08:00Z"/>
        </w:rPr>
      </w:pPr>
    </w:p>
    <w:p w14:paraId="66E77E5D" w14:textId="77777777" w:rsidR="00E412AD" w:rsidRDefault="00E412AD" w:rsidP="00E412AD">
      <w:pPr>
        <w:ind w:left="1440" w:hanging="720"/>
        <w:jc w:val="both"/>
        <w:rPr>
          <w:ins w:id="102" w:author="ERCOT" w:date="2025-10-21T10:08:00Z" w16du:dateUtc="2025-10-21T15:08:00Z"/>
        </w:rPr>
      </w:pPr>
      <w:ins w:id="103" w:author="ERCOT" w:date="2025-10-21T10:08:00Z" w16du:dateUtc="2025-10-21T15:08:00Z">
        <w:r>
          <w:t>(c)</w:t>
        </w:r>
        <w:r>
          <w:tab/>
          <w:t xml:space="preserve">Notice by overnight delivery service that requires a signed receipt is considered received on the day that it was received.  </w:t>
        </w:r>
      </w:ins>
    </w:p>
    <w:p w14:paraId="59E7A919" w14:textId="77777777" w:rsidR="00E412AD" w:rsidRDefault="00E412AD" w:rsidP="00E412AD">
      <w:pPr>
        <w:ind w:left="720" w:hanging="720"/>
        <w:jc w:val="both"/>
        <w:rPr>
          <w:ins w:id="104" w:author="ERCOT" w:date="2025-10-21T10:08:00Z" w16du:dateUtc="2025-10-21T15:08:00Z"/>
        </w:rPr>
      </w:pPr>
    </w:p>
    <w:p w14:paraId="274F12D4" w14:textId="77777777" w:rsidR="00E412AD" w:rsidRDefault="00E412AD" w:rsidP="00E412AD">
      <w:pPr>
        <w:ind w:left="1440" w:hanging="720"/>
        <w:jc w:val="both"/>
        <w:rPr>
          <w:ins w:id="105" w:author="ERCOT" w:date="2025-10-21T10:08:00Z" w16du:dateUtc="2025-10-21T15:08:00Z"/>
        </w:rPr>
      </w:pPr>
      <w:ins w:id="106" w:author="ERCOT" w:date="2025-10-21T10:08:00Z" w16du:dateUtc="2025-10-21T15:08:00Z">
        <w:r>
          <w:t>(d)</w:t>
        </w:r>
        <w:r>
          <w:tab/>
          <w:t>Notice by U.S. Mail is considered received three days after the date it was deposited in the U.S. Mail, first class postage prepaid, registered (or certified) mail, return receipt requested, properly addressed.</w:t>
        </w:r>
      </w:ins>
    </w:p>
    <w:p w14:paraId="1F921454" w14:textId="77777777" w:rsidR="00E412AD" w:rsidRDefault="00E412AD" w:rsidP="00E412AD">
      <w:pPr>
        <w:ind w:left="720" w:hanging="720"/>
        <w:jc w:val="both"/>
        <w:rPr>
          <w:ins w:id="107" w:author="ERCOT" w:date="2025-10-21T10:08:00Z" w16du:dateUtc="2025-10-21T15:08:00Z"/>
        </w:rPr>
      </w:pPr>
    </w:p>
    <w:p w14:paraId="42228EAA" w14:textId="19318C20" w:rsidR="00E412AD" w:rsidRDefault="00E412AD" w:rsidP="00E412AD">
      <w:pPr>
        <w:ind w:left="1440" w:hanging="720"/>
        <w:jc w:val="both"/>
        <w:rPr>
          <w:ins w:id="108" w:author="ERCOT" w:date="2025-10-21T10:08:00Z" w16du:dateUtc="2025-10-21T15:08:00Z"/>
        </w:rPr>
      </w:pPr>
      <w:ins w:id="109" w:author="ERCOT" w:date="2025-10-21T10:08:00Z" w16du:dateUtc="2025-10-21T15:08:00Z">
        <w:r>
          <w:t>(e)</w:t>
        </w:r>
        <w:r>
          <w:tab/>
        </w:r>
        <w:r w:rsidRPr="00C50797">
          <w:t xml:space="preserve">If ERCOT is providing </w:t>
        </w:r>
      </w:ins>
      <w:ins w:id="110" w:author="ERCOT" w:date="2025-11-03T09:46:00Z" w16du:dateUtc="2025-11-03T15:46:00Z">
        <w:r w:rsidR="002C4C7B">
          <w:t>N</w:t>
        </w:r>
      </w:ins>
      <w:ins w:id="111" w:author="ERCOT" w:date="2025-10-21T10:08:00Z" w16du:dateUtc="2025-10-21T15:08:00Z">
        <w:r w:rsidRPr="00C50797">
          <w:t xml:space="preserve">otice to a Market Participant as required by the Protocols, then such </w:t>
        </w:r>
      </w:ins>
      <w:ins w:id="112" w:author="ERCOT" w:date="2025-11-03T09:46:00Z" w16du:dateUtc="2025-11-03T15:46:00Z">
        <w:r w:rsidR="002C4C7B">
          <w:t>N</w:t>
        </w:r>
      </w:ins>
      <w:ins w:id="113" w:author="ERCOT" w:date="2025-10-21T10:08:00Z" w16du:dateUtc="2025-10-21T15:08:00Z">
        <w:r w:rsidRPr="00C50797">
          <w:t xml:space="preserve">otice shall be provided to the Market Participant’s </w:t>
        </w:r>
        <w:r w:rsidRPr="004D0367">
          <w:t>Authorized Representative</w:t>
        </w:r>
        <w:r w:rsidRPr="00C50797">
          <w:t xml:space="preserve"> and backup </w:t>
        </w:r>
        <w:r>
          <w:t>Authorized Representative</w:t>
        </w:r>
        <w:r w:rsidRPr="00C50797">
          <w:t xml:space="preserve">, in addition to any other person who is required to receive </w:t>
        </w:r>
      </w:ins>
      <w:ins w:id="114" w:author="ERCOT" w:date="2025-11-03T09:46:00Z" w16du:dateUtc="2025-11-03T15:46:00Z">
        <w:r w:rsidR="002C4C7B">
          <w:t>N</w:t>
        </w:r>
      </w:ins>
      <w:ins w:id="115" w:author="ERCOT" w:date="2025-10-21T10:08:00Z" w16du:dateUtc="2025-10-21T15:08:00Z">
        <w:r w:rsidRPr="00C50797">
          <w:t xml:space="preserve">otice under the Protocols. </w:t>
        </w:r>
        <w:r>
          <w:t xml:space="preserve"> </w:t>
        </w:r>
        <w:r w:rsidRPr="00C50797">
          <w:t xml:space="preserve">If ERCOT is providing </w:t>
        </w:r>
      </w:ins>
      <w:ins w:id="116" w:author="ERCOT" w:date="2025-11-03T09:46:00Z" w16du:dateUtc="2025-11-03T15:46:00Z">
        <w:r w:rsidR="002C4C7B">
          <w:t>N</w:t>
        </w:r>
      </w:ins>
      <w:ins w:id="117" w:author="ERCOT" w:date="2025-10-21T10:08:00Z" w16du:dateUtc="2025-10-21T15:08:00Z">
        <w:r w:rsidRPr="00C50797">
          <w:t xml:space="preserve">otice to a Market Participant regarding a breach or </w:t>
        </w:r>
        <w:r>
          <w:t>D</w:t>
        </w:r>
        <w:r w:rsidRPr="004D0367">
          <w:t>efault</w:t>
        </w:r>
        <w:r w:rsidRPr="00C50797">
          <w:t xml:space="preserve"> under an </w:t>
        </w:r>
        <w:r>
          <w:t>A</w:t>
        </w:r>
        <w:r w:rsidRPr="00C50797">
          <w:t>greement</w:t>
        </w:r>
        <w:r w:rsidRPr="00EC4B7D">
          <w:t xml:space="preserve">, then such </w:t>
        </w:r>
      </w:ins>
      <w:ins w:id="118" w:author="ERCOT" w:date="2025-11-03T09:46:00Z" w16du:dateUtc="2025-11-03T15:46:00Z">
        <w:r w:rsidR="002C4C7B">
          <w:t>N</w:t>
        </w:r>
      </w:ins>
      <w:ins w:id="119" w:author="ERCOT" w:date="2025-10-21T10:08:00Z" w16du:dateUtc="2025-10-21T15:08:00Z">
        <w:r w:rsidRPr="00EC4B7D">
          <w:t xml:space="preserve">otice </w:t>
        </w:r>
        <w:r>
          <w:t xml:space="preserve">is only required to </w:t>
        </w:r>
        <w:r w:rsidRPr="00EC4B7D">
          <w:t xml:space="preserve">be provided to the Market Participant’s contact for </w:t>
        </w:r>
      </w:ins>
      <w:ins w:id="120" w:author="ERCOT" w:date="2025-11-03T09:46:00Z" w16du:dateUtc="2025-11-03T15:46:00Z">
        <w:r w:rsidR="002C4C7B">
          <w:t>N</w:t>
        </w:r>
      </w:ins>
      <w:ins w:id="121" w:author="ERCOT" w:date="2025-10-21T10:08:00Z" w16du:dateUtc="2025-10-21T15:08:00Z">
        <w:r w:rsidRPr="00EC4B7D">
          <w:t>otice listed in Section 22, Attachment A</w:t>
        </w:r>
        <w:r>
          <w:t>,</w:t>
        </w:r>
        <w:r w:rsidRPr="00EC4B7D">
          <w:t xml:space="preserve"> Standard Form Market Participant Agreement.  If a Market Participant is providing </w:t>
        </w:r>
      </w:ins>
      <w:ins w:id="122" w:author="ERCOT" w:date="2025-11-03T09:46:00Z" w16du:dateUtc="2025-11-03T15:46:00Z">
        <w:r w:rsidR="002C4C7B">
          <w:t>N</w:t>
        </w:r>
      </w:ins>
      <w:ins w:id="123" w:author="ERCOT" w:date="2025-10-21T10:08:00Z" w16du:dateUtc="2025-10-21T15:08:00Z">
        <w:r w:rsidRPr="00EC4B7D">
          <w:t>otice to ERCOT as required by the Protocols</w:t>
        </w:r>
        <w:r w:rsidRPr="00C50797">
          <w:t xml:space="preserve"> or as provided under an </w:t>
        </w:r>
        <w:r>
          <w:t>A</w:t>
        </w:r>
        <w:r w:rsidRPr="00C50797">
          <w:t xml:space="preserve">greement, then such </w:t>
        </w:r>
      </w:ins>
      <w:ins w:id="124" w:author="ERCOT" w:date="2025-11-03T09:46:00Z" w16du:dateUtc="2025-11-03T15:46:00Z">
        <w:r w:rsidR="002C4C7B">
          <w:t>N</w:t>
        </w:r>
      </w:ins>
      <w:ins w:id="125" w:author="ERCOT" w:date="2025-10-21T10:08:00Z" w16du:dateUtc="2025-10-21T15:08:00Z">
        <w:r w:rsidRPr="00C50797">
          <w:t xml:space="preserve">otice shall be provided to ERCOT’s contact for </w:t>
        </w:r>
      </w:ins>
      <w:ins w:id="126" w:author="ERCOT" w:date="2025-11-11T15:36:00Z" w16du:dateUtc="2025-11-11T21:36:00Z">
        <w:r w:rsidR="00005C12">
          <w:t>N</w:t>
        </w:r>
      </w:ins>
      <w:ins w:id="127" w:author="ERCOT" w:date="2025-10-21T10:08:00Z" w16du:dateUtc="2025-10-21T15:08:00Z">
        <w:r w:rsidRPr="00C50797">
          <w:t>otice listed in Section 22, Attachment A.</w:t>
        </w:r>
        <w:r>
          <w:t xml:space="preserve">  </w:t>
        </w:r>
      </w:ins>
    </w:p>
    <w:p w14:paraId="42C7F9C8" w14:textId="77777777" w:rsidR="00E412AD" w:rsidRDefault="00E412AD" w:rsidP="00E412AD">
      <w:pPr>
        <w:ind w:left="720" w:hanging="720"/>
        <w:jc w:val="both"/>
        <w:rPr>
          <w:ins w:id="128" w:author="ERCOT" w:date="2025-10-21T10:08:00Z" w16du:dateUtc="2025-10-21T15:08:00Z"/>
        </w:rPr>
      </w:pPr>
    </w:p>
    <w:p w14:paraId="0CC64853" w14:textId="11F3A29D" w:rsidR="00E412AD" w:rsidRDefault="00E412AD" w:rsidP="00E412AD">
      <w:pPr>
        <w:ind w:left="1440" w:hanging="720"/>
        <w:jc w:val="both"/>
        <w:rPr>
          <w:ins w:id="129" w:author="ERCOT" w:date="2025-10-21T10:08:00Z" w16du:dateUtc="2025-10-21T15:08:00Z"/>
        </w:rPr>
      </w:pPr>
      <w:ins w:id="130" w:author="ERCOT" w:date="2025-10-21T10:08:00Z" w16du:dateUtc="2025-10-21T15:08:00Z">
        <w:r>
          <w:t>(f)</w:t>
        </w:r>
        <w:r>
          <w:tab/>
          <w:t xml:space="preserve">When the Protocols require a </w:t>
        </w:r>
      </w:ins>
      <w:ins w:id="131" w:author="ERCOT" w:date="2025-11-03T09:46:00Z" w16du:dateUtc="2025-11-03T15:46:00Z">
        <w:r w:rsidR="002C4C7B">
          <w:t>N</w:t>
        </w:r>
      </w:ins>
      <w:ins w:id="132" w:author="ERCOT" w:date="2025-10-21T10:08:00Z" w16du:dateUtc="2025-10-21T15:08:00Z">
        <w:r>
          <w:t xml:space="preserve">otice to be in writing, sending it by electronic mail, the Messaging System, Market Notice, or other electronic means satisfies the requirement that the </w:t>
        </w:r>
      </w:ins>
      <w:ins w:id="133" w:author="ERCOT" w:date="2025-11-03T09:46:00Z" w16du:dateUtc="2025-11-03T15:46:00Z">
        <w:r w:rsidR="002C4C7B">
          <w:t>N</w:t>
        </w:r>
      </w:ins>
      <w:ins w:id="134" w:author="ERCOT" w:date="2025-10-21T10:08:00Z" w16du:dateUtc="2025-10-21T15:08:00Z">
        <w:r>
          <w:t xml:space="preserve">otice be in writing. </w:t>
        </w:r>
      </w:ins>
    </w:p>
    <w:p w14:paraId="2DD14363" w14:textId="77777777" w:rsidR="00E412AD" w:rsidRPr="005B6346" w:rsidRDefault="00E412AD" w:rsidP="00E412AD">
      <w:pPr>
        <w:pStyle w:val="H2"/>
        <w:rPr>
          <w:ins w:id="135" w:author="ERCOT" w:date="2025-10-21T10:08:00Z" w16du:dateUtc="2025-10-21T15:08:00Z"/>
        </w:rPr>
      </w:pPr>
      <w:ins w:id="136" w:author="ERCOT" w:date="2025-10-21T10:08:00Z" w16du:dateUtc="2025-10-21T15:08:00Z">
        <w:r w:rsidRPr="005B6346">
          <w:t>1.10</w:t>
        </w:r>
        <w:r w:rsidRPr="005B6346">
          <w:tab/>
          <w:t xml:space="preserve">Right to Audit </w:t>
        </w:r>
      </w:ins>
    </w:p>
    <w:p w14:paraId="5012FF63" w14:textId="4B80571D" w:rsidR="00E412AD" w:rsidRDefault="00E412AD" w:rsidP="00E412AD">
      <w:pPr>
        <w:pStyle w:val="BodyText"/>
        <w:ind w:left="720" w:hanging="720"/>
        <w:rPr>
          <w:ins w:id="137" w:author="ERCOT" w:date="2025-10-21T10:08:00Z" w16du:dateUtc="2025-10-21T15:08:00Z"/>
        </w:rPr>
      </w:pPr>
      <w:ins w:id="138" w:author="ERCOT" w:date="2025-10-21T10:08:00Z" w16du:dateUtc="2025-10-21T15:08:00Z">
        <w:r w:rsidRPr="0086581F">
          <w:t>(1)</w:t>
        </w:r>
        <w:r w:rsidRPr="0086581F">
          <w:tab/>
        </w:r>
        <w:r w:rsidRPr="00AF42F3">
          <w:t xml:space="preserve">A Market Participant shall keep detailed records for a period of three years for all activities giving rise to any information, statement, charge, payment, or computation delivered to ERCOT under the Protocols or pursuant to an </w:t>
        </w:r>
        <w:r>
          <w:t>A</w:t>
        </w:r>
        <w:r w:rsidRPr="00AF42F3">
          <w:t xml:space="preserve">greement. </w:t>
        </w:r>
        <w:r>
          <w:t xml:space="preserve"> </w:t>
        </w:r>
        <w:r w:rsidRPr="00AF42F3">
          <w:t xml:space="preserve">Such records shall be retained and shall be available for audit or examination by ERCOT as hereinafter provided. </w:t>
        </w:r>
        <w:r>
          <w:t xml:space="preserve"> </w:t>
        </w:r>
        <w:r w:rsidRPr="00AF42F3">
          <w:t xml:space="preserve">ERCOT has the right, during Business Hours and upon reasonable </w:t>
        </w:r>
      </w:ins>
      <w:ins w:id="139" w:author="ERCOT" w:date="2025-11-03T09:47:00Z" w16du:dateUtc="2025-11-03T15:47:00Z">
        <w:r w:rsidR="002C4C7B">
          <w:t>N</w:t>
        </w:r>
      </w:ins>
      <w:ins w:id="140" w:author="ERCOT" w:date="2025-10-21T10:08:00Z" w16du:dateUtc="2025-10-21T15:08:00Z">
        <w:r w:rsidRPr="00AF42F3">
          <w:t xml:space="preserve">otice and for reasonable cause, to examine the records of a Market Participant as necessary to verify the accuracy of any such information, statement, charge, payment, or computation made pursuant to the Protocols or any </w:t>
        </w:r>
        <w:r>
          <w:t>A</w:t>
        </w:r>
        <w:r w:rsidRPr="00AF42F3">
          <w:t xml:space="preserve">greement. </w:t>
        </w:r>
        <w:r>
          <w:t xml:space="preserve"> </w:t>
        </w:r>
        <w:r w:rsidRPr="00AF42F3">
          <w:t xml:space="preserve">If such examination reveals any inaccuracy in such information, statement, charge, payment, or computation, the necessary adjustments shall be promptly made to correct it and, if necessary, to correct the procedures used to support its ongoing accuracy. </w:t>
        </w:r>
      </w:ins>
    </w:p>
    <w:p w14:paraId="7B498369" w14:textId="77777777" w:rsidR="00E412AD" w:rsidRDefault="00E412AD" w:rsidP="002F7DBE">
      <w:pPr>
        <w:pStyle w:val="Heading2"/>
        <w:numPr>
          <w:ilvl w:val="0"/>
          <w:numId w:val="0"/>
        </w:numPr>
      </w:pPr>
      <w:bookmarkStart w:id="141" w:name="_Toc73847662"/>
      <w:bookmarkStart w:id="142" w:name="_Toc118224377"/>
      <w:bookmarkStart w:id="143" w:name="_Toc118909445"/>
      <w:bookmarkStart w:id="144" w:name="_Toc205190238"/>
    </w:p>
    <w:p w14:paraId="7EB5B6D8" w14:textId="6AEC035A" w:rsidR="002F7DBE" w:rsidRDefault="002F7DBE" w:rsidP="002F7DBE">
      <w:pPr>
        <w:pStyle w:val="Heading2"/>
        <w:numPr>
          <w:ilvl w:val="0"/>
          <w:numId w:val="0"/>
        </w:numPr>
      </w:pPr>
      <w:r>
        <w:t>2.1</w:t>
      </w:r>
      <w:r>
        <w:tab/>
        <w:t>DEFINITIONS</w:t>
      </w:r>
      <w:bookmarkEnd w:id="141"/>
      <w:bookmarkEnd w:id="142"/>
      <w:bookmarkEnd w:id="143"/>
      <w:bookmarkEnd w:id="144"/>
    </w:p>
    <w:p w14:paraId="32FCFF40" w14:textId="77777777" w:rsidR="00D362D6" w:rsidRPr="0026216D" w:rsidRDefault="00D362D6" w:rsidP="00D362D6">
      <w:pPr>
        <w:pStyle w:val="H2"/>
        <w:ind w:left="907" w:hanging="907"/>
        <w:rPr>
          <w:ins w:id="145" w:author="ERCOT" w:date="2025-10-21T10:12:00Z" w16du:dateUtc="2025-10-21T15:12:00Z"/>
          <w:b w:val="0"/>
        </w:rPr>
      </w:pPr>
      <w:bookmarkStart w:id="146" w:name="_Toc205190366"/>
      <w:ins w:id="147" w:author="ERCOT" w:date="2025-10-21T10:12:00Z" w16du:dateUtc="2025-10-21T15:12:00Z">
        <w:r w:rsidRPr="0026216D">
          <w:t>Default</w:t>
        </w:r>
      </w:ins>
    </w:p>
    <w:p w14:paraId="4F8272E2" w14:textId="0B34961F" w:rsidR="00305019" w:rsidRDefault="00D362D6" w:rsidP="00D362D6">
      <w:pPr>
        <w:pStyle w:val="BodyText"/>
        <w:spacing w:before="240"/>
      </w:pPr>
      <w:ins w:id="148" w:author="ERCOT" w:date="2025-10-21T10:12:00Z" w16du:dateUtc="2025-10-21T15:12:00Z">
        <w:r w:rsidRPr="0026216D">
          <w:t xml:space="preserve">An event, </w:t>
        </w:r>
        <w:r>
          <w:t xml:space="preserve">including an uncured Material Breach, </w:t>
        </w:r>
        <w:r w:rsidRPr="0026216D">
          <w:t xml:space="preserve">as more particularly defined in the Protocols or any </w:t>
        </w:r>
        <w:r>
          <w:t>A</w:t>
        </w:r>
        <w:r w:rsidRPr="0026216D">
          <w:t xml:space="preserve">greements, that gives rise to certain remedies </w:t>
        </w:r>
        <w:r>
          <w:t xml:space="preserve">under the Protocols or </w:t>
        </w:r>
        <w:r w:rsidRPr="0026216D">
          <w:t xml:space="preserve">an </w:t>
        </w:r>
        <w:r>
          <w:t>A</w:t>
        </w:r>
        <w:r w:rsidRPr="0026216D">
          <w:t>greement.</w:t>
        </w:r>
        <w:r>
          <w:t xml:space="preserve"> </w:t>
        </w:r>
      </w:ins>
    </w:p>
    <w:p w14:paraId="2D414666" w14:textId="524B63ED" w:rsidR="002F7DBE" w:rsidRPr="00D5497B" w:rsidRDefault="002F7DBE" w:rsidP="002F7DBE">
      <w:pPr>
        <w:pStyle w:val="H2"/>
        <w:ind w:left="907" w:hanging="907"/>
        <w:rPr>
          <w:b w:val="0"/>
        </w:rPr>
      </w:pPr>
      <w:r w:rsidRPr="00D5497B">
        <w:t>Force Majeure Eve</w:t>
      </w:r>
      <w:bookmarkEnd w:id="146"/>
      <w:r w:rsidRPr="00D5497B">
        <w:t xml:space="preserve">nt </w:t>
      </w:r>
    </w:p>
    <w:p w14:paraId="3C369338" w14:textId="07155865" w:rsidR="002F7DBE" w:rsidRDefault="002F7DBE" w:rsidP="002F7DBE">
      <w:pPr>
        <w:pStyle w:val="BodyText"/>
      </w:pPr>
      <w:r>
        <w:t xml:space="preserve">Any event beyond </w:t>
      </w:r>
      <w:proofErr w:type="gramStart"/>
      <w:r>
        <w:t>the reasonable</w:t>
      </w:r>
      <w:proofErr w:type="gramEnd"/>
      <w:r>
        <w:t xml:space="preserve"> control of, and that occurs without the fault or negligence of, an Entity whose </w:t>
      </w:r>
      <w:ins w:id="149" w:author="ERCOT" w:date="2025-10-21T10:25:00Z" w16du:dateUtc="2025-10-21T15:25:00Z">
        <w:r w:rsidR="0058611F">
          <w:t xml:space="preserve">failure to </w:t>
        </w:r>
      </w:ins>
      <w:r>
        <w:t>perform</w:t>
      </w:r>
      <w:del w:id="150" w:author="ERCOT" w:date="2025-10-21T10:25:00Z" w16du:dateUtc="2025-10-21T15:25:00Z">
        <w:r w:rsidDel="0058611F">
          <w:delText>ance</w:delText>
        </w:r>
      </w:del>
      <w:r>
        <w:t xml:space="preserve"> </w:t>
      </w:r>
      <w:ins w:id="151" w:author="ERCOT" w:date="2025-10-21T10:25:00Z" w16du:dateUtc="2025-10-21T15:25:00Z">
        <w:r w:rsidR="0058611F">
          <w:t>was proximately caused</w:t>
        </w:r>
      </w:ins>
      <w:del w:id="152" w:author="ERCOT" w:date="2025-10-21T10:25:00Z" w16du:dateUtc="2025-10-21T15:25:00Z">
        <w:r w:rsidDel="0058611F">
          <w:delText>is prevented</w:delText>
        </w:r>
      </w:del>
      <w:r>
        <w:t xml:space="preserve"> by the occurrence of such event.  Examples of such a Force Majeure Event may include the following, subject to the limitations of the above sentence:  an act of God, labor disturbance, act of the public enemy, war, insurrection, riot, fire, </w:t>
      </w:r>
      <w:del w:id="153" w:author="ERCOT" w:date="2025-10-21T10:26:00Z" w16du:dateUtc="2025-10-21T15:26:00Z">
        <w:r w:rsidDel="0058611F">
          <w:delText xml:space="preserve">storm </w:delText>
        </w:r>
      </w:del>
      <w:ins w:id="154" w:author="ERCOT" w:date="2025-10-21T10:26:00Z" w16du:dateUtc="2025-10-21T15:26:00Z">
        <w:r w:rsidR="0058611F">
          <w:t>hurricane, tornado, lightning strike,</w:t>
        </w:r>
      </w:ins>
      <w:del w:id="155" w:author="ERCOT" w:date="2025-10-21T10:26:00Z" w16du:dateUtc="2025-10-21T15:26:00Z">
        <w:r w:rsidDel="0058611F">
          <w:delText>or</w:delText>
        </w:r>
      </w:del>
      <w:r>
        <w:t xml:space="preserve"> flood, explosion, breakage or accident to machinery or equipment, or a curtailment, order, regulation or restriction imposed by governmental, military, or lawfully established civilian authorities.</w:t>
      </w:r>
      <w:ins w:id="156" w:author="ERCOT" w:date="2025-10-21T10:27:00Z" w16du:dateUtc="2025-10-21T15:27:00Z">
        <w:r w:rsidR="0058611F">
          <w:t xml:space="preserve">  </w:t>
        </w:r>
        <w:r w:rsidR="0058611F" w:rsidRPr="00545275">
          <w:t>Notwithstanding the foregoing, a Force Majeure Event does not include any action taken by the P</w:t>
        </w:r>
      </w:ins>
      <w:ins w:id="157" w:author="ERCOT" w:date="2025-10-21T10:28:00Z" w16du:dateUtc="2025-10-21T15:28:00Z">
        <w:r w:rsidR="006C6E49">
          <w:t>ublic Utility Commission of Te</w:t>
        </w:r>
      </w:ins>
      <w:ins w:id="158" w:author="ERCOT" w:date="2025-10-21T10:29:00Z" w16du:dateUtc="2025-10-21T15:29:00Z">
        <w:r w:rsidR="006C6E49">
          <w:t>xas (P</w:t>
        </w:r>
      </w:ins>
      <w:ins w:id="159" w:author="ERCOT" w:date="2025-10-21T10:27:00Z" w16du:dateUtc="2025-10-21T15:27:00Z">
        <w:r w:rsidR="0058611F" w:rsidRPr="00545275">
          <w:t>UCT</w:t>
        </w:r>
      </w:ins>
      <w:ins w:id="160" w:author="ERCOT" w:date="2025-10-21T10:29:00Z" w16du:dateUtc="2025-10-21T15:29:00Z">
        <w:r w:rsidR="006C6E49">
          <w:t>)</w:t>
        </w:r>
      </w:ins>
      <w:ins w:id="161" w:author="ERCOT" w:date="2025-10-21T10:27:00Z" w16du:dateUtc="2025-10-21T15:27:00Z">
        <w:r w:rsidR="0058611F" w:rsidRPr="00545275">
          <w:t xml:space="preserve"> or ERCOT, nor does it include wholesale prices whether or not resulting from a Force Majeure Event, nor any event caused in whole or in part by a failure to follow Good Utility Practice, or to satisfy requirements under applicable law or the Protocols regarding weatherization or physical resiliency.</w:t>
        </w:r>
      </w:ins>
    </w:p>
    <w:p w14:paraId="50782E86" w14:textId="77777777" w:rsidR="002F7DBE" w:rsidRPr="004222A1" w:rsidRDefault="002F7DBE" w:rsidP="002F7DBE">
      <w:pPr>
        <w:pStyle w:val="H2"/>
        <w:keepNext w:val="0"/>
        <w:rPr>
          <w:b w:val="0"/>
        </w:rPr>
      </w:pPr>
      <w:r w:rsidRPr="004222A1">
        <w:t>Market Participant</w:t>
      </w:r>
    </w:p>
    <w:p w14:paraId="2D9DB18F" w14:textId="446F2FD3" w:rsidR="002F7DBE" w:rsidRDefault="002F7DBE" w:rsidP="002F7DBE">
      <w:pPr>
        <w:pStyle w:val="BodyText"/>
      </w:pPr>
      <w:r>
        <w:t xml:space="preserve">An Entity, other than ERCOT, that </w:t>
      </w:r>
      <w:ins w:id="162" w:author="ERCOT" w:date="2025-10-21T10:30:00Z" w16du:dateUtc="2025-10-21T15:30:00Z">
        <w:r w:rsidR="000C6A9A" w:rsidRPr="00545275">
          <w:t xml:space="preserve">has executed a </w:t>
        </w:r>
      </w:ins>
      <w:ins w:id="163" w:author="ERCOT" w:date="2025-11-10T09:37:00Z">
        <w:r w:rsidR="0042292C" w:rsidRPr="0042292C">
          <w:t>Standard Form Market Participant</w:t>
        </w:r>
        <w:r w:rsidR="0042292C" w:rsidRPr="0042292C">
          <w:br/>
          <w:t>Agreement (Section 22, Attachment A, Standard Form Market Participant Agreement)</w:t>
        </w:r>
      </w:ins>
      <w:ins w:id="164" w:author="ERCOT" w:date="2025-10-21T10:30:00Z" w16du:dateUtc="2025-10-21T15:30:00Z">
        <w:r w:rsidR="000C6A9A" w:rsidRPr="00545275">
          <w:t xml:space="preserve"> and is registered with ERCOT under one or more of the following categories:</w:t>
        </w:r>
      </w:ins>
      <w:del w:id="165" w:author="ERCOT" w:date="2025-10-21T10:30:00Z" w16du:dateUtc="2025-10-21T15:30:00Z">
        <w:r w:rsidDel="000C6A9A">
          <w:delText xml:space="preserve">engages in any activity that is in whole or in part the subject of these Protocols, regardless of whether that Entity has signed an Agreement with ERCOT.  Examples of such an Entity include but are not limited to the following: </w:delText>
        </w:r>
      </w:del>
    </w:p>
    <w:p w14:paraId="15B17D7D" w14:textId="77777777" w:rsidR="002F7DBE" w:rsidRDefault="002F7DBE" w:rsidP="002F7DBE">
      <w:pPr>
        <w:pStyle w:val="BodyText"/>
      </w:pPr>
      <w:r>
        <w:t>(a)</w:t>
      </w:r>
      <w:r>
        <w:tab/>
        <w:t xml:space="preserve">Load Serving Entity (LSE); </w:t>
      </w:r>
    </w:p>
    <w:p w14:paraId="5527E346" w14:textId="77777777" w:rsidR="002F7DBE" w:rsidRDefault="002F7DBE" w:rsidP="002F7DBE">
      <w:pPr>
        <w:pStyle w:val="BodyText"/>
      </w:pPr>
      <w:r>
        <w:t>(b)</w:t>
      </w:r>
      <w:r>
        <w:tab/>
        <w:t xml:space="preserve">Qualified Scheduling Entity (QSE); </w:t>
      </w:r>
    </w:p>
    <w:p w14:paraId="7646DD7A" w14:textId="77777777" w:rsidR="002F7DBE" w:rsidRDefault="002F7DBE" w:rsidP="002F7DBE">
      <w:pPr>
        <w:pStyle w:val="BodyText"/>
      </w:pPr>
      <w:r>
        <w:t>(c)</w:t>
      </w:r>
      <w:r>
        <w:tab/>
        <w:t xml:space="preserve">Transmission and/or Distribution Service Provider (TDSP); </w:t>
      </w:r>
    </w:p>
    <w:p w14:paraId="17AB847D" w14:textId="77777777" w:rsidR="002F7DBE" w:rsidRDefault="002F7DBE" w:rsidP="002F7DBE">
      <w:pPr>
        <w:pStyle w:val="BodyText"/>
      </w:pPr>
      <w:r>
        <w:t>(d)</w:t>
      </w:r>
      <w:r>
        <w:tab/>
        <w:t xml:space="preserve">Congestion Revenue Right (CRR) Account Holder; </w:t>
      </w:r>
    </w:p>
    <w:p w14:paraId="2A0669EE" w14:textId="77777777" w:rsidR="002F7DBE" w:rsidRDefault="002F7DBE" w:rsidP="002F7DBE">
      <w:pPr>
        <w:pStyle w:val="BodyText"/>
      </w:pPr>
      <w:r>
        <w:t>(e)</w:t>
      </w:r>
      <w:r>
        <w:tab/>
        <w:t xml:space="preserve">Resource Entity; </w:t>
      </w:r>
    </w:p>
    <w:p w14:paraId="531AA3FB" w14:textId="77777777" w:rsidR="002F7DBE" w:rsidRDefault="002F7DBE" w:rsidP="002F7DBE">
      <w:pPr>
        <w:pStyle w:val="BodyText"/>
      </w:pPr>
      <w:r>
        <w:t>(f)</w:t>
      </w:r>
      <w:r>
        <w:tab/>
      </w:r>
      <w:r w:rsidRPr="000F6934">
        <w:t>Independent Market Information System Registered Entity</w:t>
      </w:r>
      <w:r>
        <w:t xml:space="preserve"> (IMRE); and </w:t>
      </w:r>
    </w:p>
    <w:p w14:paraId="4011A9D4" w14:textId="77777777" w:rsidR="002F7DBE" w:rsidRDefault="002F7DBE" w:rsidP="002F7DBE">
      <w:pPr>
        <w:pStyle w:val="BodyText"/>
      </w:pPr>
      <w:r>
        <w:t>(g)</w:t>
      </w:r>
      <w:r>
        <w:tab/>
        <w:t xml:space="preserve">Renewable Energy Credit (REC) Account Holder.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F7DBE" w:rsidRPr="004B32CF" w14:paraId="12F2E105" w14:textId="77777777" w:rsidTr="001451D2">
        <w:trPr>
          <w:trHeight w:val="386"/>
        </w:trPr>
        <w:tc>
          <w:tcPr>
            <w:tcW w:w="9350" w:type="dxa"/>
            <w:shd w:val="pct12" w:color="auto" w:fill="auto"/>
          </w:tcPr>
          <w:p w14:paraId="00ACF519" w14:textId="77777777" w:rsidR="002F7DBE" w:rsidRPr="004B32CF" w:rsidRDefault="002F7DBE" w:rsidP="001451D2">
            <w:pPr>
              <w:spacing w:before="120" w:after="240"/>
              <w:rPr>
                <w:b/>
                <w:i/>
                <w:iCs/>
              </w:rPr>
            </w:pPr>
            <w:r>
              <w:rPr>
                <w:b/>
                <w:i/>
                <w:iCs/>
              </w:rPr>
              <w:lastRenderedPageBreak/>
              <w:t>[NPRR857</w:t>
            </w:r>
            <w:r w:rsidRPr="004B32CF">
              <w:rPr>
                <w:b/>
                <w:i/>
                <w:iCs/>
              </w:rPr>
              <w:t>:  Replace the above definition “</w:t>
            </w:r>
            <w:r>
              <w:rPr>
                <w:b/>
                <w:i/>
                <w:iCs/>
              </w:rPr>
              <w:t>Market Participant</w:t>
            </w:r>
            <w:r w:rsidRPr="004B32CF">
              <w:rPr>
                <w:b/>
                <w:i/>
                <w:iCs/>
              </w:rPr>
              <w:t>” with the following upon system implementation</w:t>
            </w:r>
            <w:r>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373B6" w14:textId="77777777" w:rsidR="002F7DBE" w:rsidRPr="00E55E72" w:rsidRDefault="002F7DBE" w:rsidP="001451D2">
            <w:pPr>
              <w:tabs>
                <w:tab w:val="left" w:pos="900"/>
              </w:tabs>
              <w:spacing w:after="240"/>
              <w:ind w:left="900" w:hanging="900"/>
              <w:outlineLvl w:val="1"/>
              <w:rPr>
                <w:b/>
              </w:rPr>
            </w:pPr>
            <w:r w:rsidRPr="00E55E72">
              <w:rPr>
                <w:b/>
              </w:rPr>
              <w:t>Market Participant</w:t>
            </w:r>
          </w:p>
          <w:p w14:paraId="64BAC65D" w14:textId="6B3DA850" w:rsidR="002F7DBE" w:rsidRDefault="002F7DBE" w:rsidP="001451D2">
            <w:pPr>
              <w:spacing w:after="240"/>
            </w:pPr>
            <w:r w:rsidRPr="00E55E72">
              <w:t xml:space="preserve">An Entity, other than ERCOT, </w:t>
            </w:r>
            <w:ins w:id="166" w:author="ERCOT" w:date="2025-11-10T09:46:00Z" w16du:dateUtc="2025-11-10T15:46:00Z">
              <w:r w:rsidR="00FC1692">
                <w:t xml:space="preserve">that </w:t>
              </w:r>
              <w:r w:rsidR="00FC1692" w:rsidRPr="00545275">
                <w:t xml:space="preserve">has executed a </w:t>
              </w:r>
              <w:bookmarkStart w:id="167" w:name="_Hlk213769034"/>
              <w:r w:rsidR="00FC1692" w:rsidRPr="0042292C">
                <w:t>Standard Form Market Participant</w:t>
              </w:r>
              <w:r w:rsidR="00FC1692" w:rsidRPr="0042292C">
                <w:br/>
                <w:t>Agreement (Section 22, Attachment A, Standard Form Market Participant Agreement)</w:t>
              </w:r>
              <w:r w:rsidR="00FC1692" w:rsidRPr="00545275">
                <w:t xml:space="preserve"> </w:t>
              </w:r>
              <w:bookmarkEnd w:id="167"/>
              <w:r w:rsidR="00FC1692" w:rsidRPr="00545275">
                <w:t xml:space="preserve">and </w:t>
              </w:r>
              <w:r w:rsidR="00FC1692" w:rsidRPr="00FC1692">
                <w:t>is registered with ERCOT under one or more of the following categories:</w:t>
              </w:r>
            </w:ins>
            <w:del w:id="168" w:author="ERCOT" w:date="2025-10-21T10:31:00Z" w16du:dateUtc="2025-10-21T15:31:00Z">
              <w:r w:rsidRPr="00E55E72" w:rsidDel="000C6A9A">
                <w:delText>that engages in any activity that is in whole or in part the subject of these Protocols, regardless of whether that Entity has signed an Agreement with ERCOT.  Examples of such an Entity include but are not limited to the following:</w:delText>
              </w:r>
            </w:del>
          </w:p>
          <w:p w14:paraId="6C58BA6D" w14:textId="77777777" w:rsidR="002F7DBE" w:rsidRDefault="002F7DBE" w:rsidP="001451D2">
            <w:pPr>
              <w:spacing w:after="240"/>
            </w:pPr>
            <w:r>
              <w:t xml:space="preserve">(a) </w:t>
            </w:r>
            <w:r>
              <w:tab/>
            </w:r>
            <w:r w:rsidRPr="000F6934">
              <w:t>Load Serving Entity</w:t>
            </w:r>
            <w:r>
              <w:t xml:space="preserve"> (</w:t>
            </w:r>
            <w:r w:rsidRPr="00E55E72">
              <w:t>LSE</w:t>
            </w:r>
            <w:r>
              <w:t>);</w:t>
            </w:r>
          </w:p>
          <w:p w14:paraId="22F4E3FB" w14:textId="77777777" w:rsidR="002F7DBE" w:rsidRDefault="002F7DBE" w:rsidP="001451D2">
            <w:pPr>
              <w:spacing w:after="240"/>
            </w:pPr>
            <w:r>
              <w:t xml:space="preserve">(b) </w:t>
            </w:r>
            <w:r>
              <w:tab/>
            </w:r>
            <w:r w:rsidRPr="000F6934">
              <w:t>Qualified Scheduling Entity</w:t>
            </w:r>
            <w:r>
              <w:t xml:space="preserve"> (</w:t>
            </w:r>
            <w:r w:rsidRPr="00E55E72">
              <w:t>QSE</w:t>
            </w:r>
            <w:r>
              <w:t>);</w:t>
            </w:r>
          </w:p>
          <w:p w14:paraId="27DADBBE" w14:textId="77777777" w:rsidR="002F7DBE" w:rsidRDefault="002F7DBE" w:rsidP="001451D2">
            <w:pPr>
              <w:spacing w:after="240"/>
            </w:pPr>
            <w:r>
              <w:t>(c)</w:t>
            </w:r>
            <w:r>
              <w:tab/>
            </w:r>
            <w:r w:rsidRPr="000F6934">
              <w:t>Transmission and/or Distribution Service Provider</w:t>
            </w:r>
            <w:r>
              <w:t xml:space="preserve"> (</w:t>
            </w:r>
            <w:r w:rsidRPr="00E55E72">
              <w:t>TDSP</w:t>
            </w:r>
            <w:r>
              <w:t>);</w:t>
            </w:r>
          </w:p>
          <w:p w14:paraId="122CCD69" w14:textId="77777777" w:rsidR="002F7DBE" w:rsidRDefault="002F7DBE" w:rsidP="001451D2">
            <w:pPr>
              <w:spacing w:after="240"/>
            </w:pPr>
            <w:r>
              <w:t xml:space="preserve">(d) </w:t>
            </w:r>
            <w:r>
              <w:tab/>
              <w:t>Direct Current Tie Operator (</w:t>
            </w:r>
            <w:r w:rsidRPr="00E55E72">
              <w:t>DCTO</w:t>
            </w:r>
            <w:r>
              <w:t>);</w:t>
            </w:r>
          </w:p>
          <w:p w14:paraId="5BD0F043" w14:textId="77777777" w:rsidR="002F7DBE" w:rsidRDefault="002F7DBE" w:rsidP="001451D2">
            <w:pPr>
              <w:spacing w:after="240"/>
            </w:pPr>
            <w:r>
              <w:t xml:space="preserve">(e) </w:t>
            </w:r>
            <w:r>
              <w:tab/>
            </w:r>
            <w:r w:rsidRPr="000F6934">
              <w:t>Congestion Revenue Right</w:t>
            </w:r>
            <w:r>
              <w:t xml:space="preserve"> (</w:t>
            </w:r>
            <w:r w:rsidRPr="00E55E72">
              <w:t>CRR</w:t>
            </w:r>
            <w:r>
              <w:t>) Account Holder;</w:t>
            </w:r>
          </w:p>
          <w:p w14:paraId="799E203D" w14:textId="77777777" w:rsidR="002F7DBE" w:rsidRDefault="002F7DBE" w:rsidP="001451D2">
            <w:pPr>
              <w:spacing w:after="240"/>
            </w:pPr>
            <w:r>
              <w:t xml:space="preserve">(f) </w:t>
            </w:r>
            <w:r>
              <w:tab/>
              <w:t>Resource Entity;</w:t>
            </w:r>
          </w:p>
          <w:p w14:paraId="4247C590" w14:textId="77777777" w:rsidR="002F7DBE" w:rsidRDefault="002F7DBE" w:rsidP="001451D2">
            <w:pPr>
              <w:spacing w:after="240"/>
            </w:pPr>
            <w:r>
              <w:t xml:space="preserve">(g) </w:t>
            </w:r>
            <w:r>
              <w:tab/>
            </w:r>
            <w:r w:rsidRPr="000F6934">
              <w:t>Independent Market Information System Registered Entity</w:t>
            </w:r>
            <w:r>
              <w:t xml:space="preserve"> (</w:t>
            </w:r>
            <w:r w:rsidRPr="00E55E72">
              <w:t>IMRE</w:t>
            </w:r>
            <w:r>
              <w:t>);</w:t>
            </w:r>
            <w:r w:rsidRPr="00E55E72">
              <w:t xml:space="preserve"> and </w:t>
            </w:r>
          </w:p>
          <w:p w14:paraId="5672F376" w14:textId="77777777" w:rsidR="002F7DBE" w:rsidRPr="00F7520C" w:rsidRDefault="002F7DBE" w:rsidP="001451D2">
            <w:pPr>
              <w:spacing w:after="240"/>
            </w:pPr>
            <w:r>
              <w:t xml:space="preserve">(h) </w:t>
            </w:r>
            <w:r>
              <w:tab/>
            </w:r>
            <w:r w:rsidRPr="000F6934">
              <w:t>Renewable Energy Credit</w:t>
            </w:r>
            <w:r>
              <w:t xml:space="preserve"> (</w:t>
            </w:r>
            <w:r w:rsidRPr="00E55E72">
              <w:t>REC</w:t>
            </w:r>
            <w:r>
              <w:t>)</w:t>
            </w:r>
            <w:r w:rsidRPr="00E55E72">
              <w:t xml:space="preserve"> Account Holder.</w:t>
            </w:r>
          </w:p>
        </w:tc>
      </w:tr>
    </w:tbl>
    <w:p w14:paraId="2F821A8C" w14:textId="77777777" w:rsidR="002F7DBE" w:rsidRDefault="002F7DBE" w:rsidP="00BC2D06"/>
    <w:p w14:paraId="3D3F6969" w14:textId="77777777" w:rsidR="00305019" w:rsidRPr="0026216D" w:rsidRDefault="00305019" w:rsidP="00305019">
      <w:pPr>
        <w:pStyle w:val="BodyText"/>
        <w:spacing w:before="240"/>
        <w:rPr>
          <w:ins w:id="169" w:author="ERCOT" w:date="2025-10-21T10:13:00Z" w16du:dateUtc="2025-10-21T15:13:00Z"/>
          <w:b/>
          <w:bCs/>
        </w:rPr>
      </w:pPr>
      <w:ins w:id="170" w:author="ERCOT" w:date="2025-10-21T10:13:00Z" w16du:dateUtc="2025-10-21T15:13:00Z">
        <w:r w:rsidRPr="0026216D">
          <w:rPr>
            <w:b/>
            <w:bCs/>
          </w:rPr>
          <w:t xml:space="preserve">Material Breach </w:t>
        </w:r>
      </w:ins>
    </w:p>
    <w:p w14:paraId="44BBA794" w14:textId="7BCE7908" w:rsidR="00305019" w:rsidRPr="0026216D" w:rsidRDefault="00305019" w:rsidP="00305019">
      <w:pPr>
        <w:pStyle w:val="BodyText"/>
        <w:rPr>
          <w:ins w:id="171" w:author="ERCOT" w:date="2025-10-21T10:13:00Z" w16du:dateUtc="2025-10-21T15:13:00Z"/>
        </w:rPr>
      </w:pPr>
      <w:ins w:id="172" w:author="ERCOT" w:date="2025-10-21T10:13:00Z" w16du:dateUtc="2025-10-21T15:13:00Z">
        <w:r w:rsidRPr="0026216D">
          <w:t xml:space="preserve">A breach of </w:t>
        </w:r>
        <w:proofErr w:type="gramStart"/>
        <w:r w:rsidRPr="0026216D">
          <w:t>an obligation</w:t>
        </w:r>
        <w:proofErr w:type="gramEnd"/>
        <w:r>
          <w:t xml:space="preserve"> under the Protocols, Other Binding Documents or an Agreement</w:t>
        </w:r>
        <w:r w:rsidRPr="0026216D">
          <w:t xml:space="preserve"> that may result in </w:t>
        </w:r>
        <w:r>
          <w:t>a Default</w:t>
        </w:r>
        <w:r w:rsidRPr="0026216D">
          <w:t xml:space="preserve">. A Material </w:t>
        </w:r>
        <w:proofErr w:type="gramStart"/>
        <w:r w:rsidRPr="0026216D">
          <w:t>Breach</w:t>
        </w:r>
        <w:r>
          <w:t>,</w:t>
        </w:r>
        <w:proofErr w:type="gramEnd"/>
        <w:r>
          <w:t xml:space="preserve"> includes, but is not limited to</w:t>
        </w:r>
      </w:ins>
      <w:ins w:id="173" w:author="ERCOT" w:date="2025-11-10T09:47:00Z" w16du:dateUtc="2025-11-10T15:47:00Z">
        <w:r w:rsidR="00FC1692">
          <w:t>,</w:t>
        </w:r>
      </w:ins>
      <w:ins w:id="174" w:author="ERCOT" w:date="2025-10-21T10:13:00Z" w16du:dateUtc="2025-10-21T15:13:00Z">
        <w:r w:rsidRPr="0026216D">
          <w:t xml:space="preserve"> one of the following categories: </w:t>
        </w:r>
      </w:ins>
    </w:p>
    <w:p w14:paraId="6E18A8B6" w14:textId="77777777" w:rsidR="00305019" w:rsidRPr="0026216D" w:rsidRDefault="00305019" w:rsidP="00305019">
      <w:pPr>
        <w:pStyle w:val="BodyText"/>
        <w:ind w:firstLine="720"/>
        <w:rPr>
          <w:ins w:id="175" w:author="ERCOT" w:date="2025-10-21T10:13:00Z" w16du:dateUtc="2025-10-21T15:13:00Z"/>
          <w:b/>
          <w:bCs/>
        </w:rPr>
      </w:pPr>
      <w:ins w:id="176" w:author="ERCOT" w:date="2025-10-21T10:13:00Z" w16du:dateUtc="2025-10-21T15:13:00Z">
        <w:r w:rsidRPr="0026216D">
          <w:rPr>
            <w:b/>
            <w:bCs/>
          </w:rPr>
          <w:t xml:space="preserve">Payment Breach </w:t>
        </w:r>
      </w:ins>
    </w:p>
    <w:p w14:paraId="430D470D" w14:textId="78A3A4E0" w:rsidR="00305019" w:rsidRPr="0026216D" w:rsidRDefault="00305019" w:rsidP="00305019">
      <w:pPr>
        <w:pStyle w:val="BodyText"/>
        <w:ind w:left="720"/>
        <w:rPr>
          <w:ins w:id="177" w:author="ERCOT" w:date="2025-10-21T10:13:00Z" w16du:dateUtc="2025-10-21T15:13:00Z"/>
        </w:rPr>
      </w:pPr>
      <w:ins w:id="178" w:author="ERCOT" w:date="2025-10-21T10:13:00Z" w16du:dateUtc="2025-10-21T15:13:00Z">
        <w:r w:rsidRPr="0026216D">
          <w:t xml:space="preserve">Failure by a Market Participant to pay, when due, any payment or Financial Security obligation owed to ERCOT </w:t>
        </w:r>
        <w:r>
          <w:t>(</w:t>
        </w:r>
        <w:r w:rsidRPr="0026216D">
          <w:t>or its designee, if applicable</w:t>
        </w:r>
        <w:r>
          <w:t>)</w:t>
        </w:r>
        <w:r w:rsidRPr="0026216D">
          <w:t xml:space="preserve"> under </w:t>
        </w:r>
        <w:r>
          <w:t xml:space="preserve">the Protocols, </w:t>
        </w:r>
      </w:ins>
      <w:ins w:id="179" w:author="ERCOT" w:date="2025-11-21T10:56:00Z" w16du:dateUtc="2025-11-21T16:56:00Z">
        <w:r w:rsidR="00C170E2">
          <w:t>Other Binding Documents</w:t>
        </w:r>
      </w:ins>
      <w:ins w:id="180" w:author="ERCOT" w:date="2025-10-21T10:13:00Z" w16du:dateUtc="2025-10-21T15:13:00Z">
        <w:r>
          <w:t xml:space="preserve">, or </w:t>
        </w:r>
        <w:r w:rsidRPr="0026216D">
          <w:t xml:space="preserve">any </w:t>
        </w:r>
        <w:r>
          <w:t>A</w:t>
        </w:r>
        <w:r w:rsidRPr="0026216D">
          <w:t xml:space="preserve">greement with ERCOT. </w:t>
        </w:r>
      </w:ins>
    </w:p>
    <w:p w14:paraId="6F6B9E27" w14:textId="77777777" w:rsidR="00305019" w:rsidRPr="0026216D" w:rsidRDefault="00305019" w:rsidP="00305019">
      <w:pPr>
        <w:pStyle w:val="BodyText"/>
        <w:ind w:firstLine="720"/>
        <w:rPr>
          <w:ins w:id="181" w:author="ERCOT" w:date="2025-10-21T10:13:00Z" w16du:dateUtc="2025-10-21T15:13:00Z"/>
        </w:rPr>
      </w:pPr>
      <w:ins w:id="182" w:author="ERCOT" w:date="2025-10-21T10:13:00Z" w16du:dateUtc="2025-10-21T15:13:00Z">
        <w:r w:rsidRPr="0026216D">
          <w:rPr>
            <w:b/>
            <w:bCs/>
          </w:rPr>
          <w:t xml:space="preserve">QSE Affiliation Breach </w:t>
        </w:r>
      </w:ins>
    </w:p>
    <w:p w14:paraId="0E9F359B" w14:textId="77777777" w:rsidR="00305019" w:rsidRPr="0026216D" w:rsidRDefault="00305019" w:rsidP="00305019">
      <w:pPr>
        <w:pStyle w:val="BodyText"/>
        <w:ind w:left="720"/>
        <w:rPr>
          <w:ins w:id="183" w:author="ERCOT" w:date="2025-10-21T10:13:00Z" w16du:dateUtc="2025-10-21T15:13:00Z"/>
        </w:rPr>
      </w:pPr>
      <w:ins w:id="184" w:author="ERCOT" w:date="2025-10-21T10:13:00Z" w16du:dateUtc="2025-10-21T15:13:00Z">
        <w:r w:rsidRPr="0026216D">
          <w:lastRenderedPageBreak/>
          <w:t xml:space="preserve">Failure by a Market Participant to designate or maintain an association with a QSE, if required by the Protocols. </w:t>
        </w:r>
      </w:ins>
    </w:p>
    <w:p w14:paraId="0CD84378" w14:textId="77777777" w:rsidR="00305019" w:rsidRPr="0026216D" w:rsidRDefault="00305019" w:rsidP="00305019">
      <w:pPr>
        <w:pStyle w:val="BodyText"/>
        <w:ind w:left="720"/>
        <w:rPr>
          <w:ins w:id="185" w:author="ERCOT" w:date="2025-10-21T10:13:00Z" w16du:dateUtc="2025-10-21T15:13:00Z"/>
        </w:rPr>
      </w:pPr>
      <w:ins w:id="186" w:author="ERCOT" w:date="2025-10-21T10:13:00Z" w16du:dateUtc="2025-10-21T15:13:00Z">
        <w:r w:rsidRPr="0026216D">
          <w:rPr>
            <w:b/>
            <w:bCs/>
          </w:rPr>
          <w:t xml:space="preserve">Other Material Breach </w:t>
        </w:r>
      </w:ins>
    </w:p>
    <w:p w14:paraId="4C4BE2FB" w14:textId="093F0695" w:rsidR="008D217D" w:rsidRPr="00E119ED" w:rsidRDefault="00305019" w:rsidP="00C170E2">
      <w:pPr>
        <w:pStyle w:val="BodyText"/>
        <w:ind w:left="720"/>
        <w:rPr>
          <w:ins w:id="187" w:author="ERCOT" w:date="2025-11-20T15:36:00Z" w16du:dateUtc="2025-11-20T21:36:00Z"/>
        </w:rPr>
      </w:pPr>
      <w:ins w:id="188" w:author="ERCOT" w:date="2025-10-21T10:13:00Z" w16du:dateUtc="2025-10-21T15:13:00Z">
        <w:r w:rsidRPr="0026216D">
          <w:t>Any material failure by a Market Participant or ERCOT to comply with the Protocols</w:t>
        </w:r>
        <w:r>
          <w:t xml:space="preserve">, </w:t>
        </w:r>
      </w:ins>
      <w:ins w:id="189" w:author="ERCOT" w:date="2025-11-21T10:56:00Z" w16du:dateUtc="2025-11-21T16:56:00Z">
        <w:r w:rsidR="00C170E2">
          <w:t>Other Binding Document</w:t>
        </w:r>
      </w:ins>
      <w:ins w:id="190" w:author="ERCOT" w:date="2025-10-21T10:13:00Z" w16du:dateUtc="2025-10-21T15:13:00Z">
        <w:r>
          <w:t>s,</w:t>
        </w:r>
        <w:r w:rsidRPr="0026216D">
          <w:t xml:space="preserve"> or any </w:t>
        </w:r>
        <w:r>
          <w:t>A</w:t>
        </w:r>
        <w:r w:rsidRPr="0026216D">
          <w:t>greement.</w:t>
        </w:r>
        <w:r>
          <w:t xml:space="preserve"> </w:t>
        </w:r>
      </w:ins>
      <w:bookmarkStart w:id="191" w:name="_Toc390438925"/>
      <w:bookmarkStart w:id="192" w:name="_Toc405897622"/>
      <w:bookmarkStart w:id="193" w:name="_Toc415055726"/>
      <w:bookmarkStart w:id="194" w:name="_Toc415055852"/>
      <w:bookmarkStart w:id="195" w:name="_Toc415055951"/>
      <w:bookmarkStart w:id="196" w:name="_Toc415056052"/>
      <w:bookmarkStart w:id="197" w:name="_Toc184622988"/>
    </w:p>
    <w:p w14:paraId="2F9C10F9" w14:textId="739FC074" w:rsidR="00DB31B3" w:rsidRPr="00D63F95" w:rsidRDefault="00DB31B3" w:rsidP="00DB31B3">
      <w:pPr>
        <w:pStyle w:val="H4"/>
        <w:spacing w:after="120"/>
        <w:rPr>
          <w:b w:val="0"/>
        </w:rPr>
      </w:pPr>
      <w:r w:rsidRPr="00D63F95">
        <w:t>16.2.6.1</w:t>
      </w:r>
      <w:r w:rsidRPr="00D63F95">
        <w:tab/>
        <w:t>Designation as an Emergency Qualified Scheduling Entity or Virtual Qualified Scheduling Entity</w:t>
      </w:r>
      <w:bookmarkEnd w:id="191"/>
      <w:bookmarkEnd w:id="192"/>
      <w:bookmarkEnd w:id="193"/>
      <w:bookmarkEnd w:id="194"/>
      <w:bookmarkEnd w:id="195"/>
      <w:bookmarkEnd w:id="196"/>
      <w:bookmarkEnd w:id="197"/>
    </w:p>
    <w:p w14:paraId="1143DA4E" w14:textId="77777777" w:rsidR="00DB31B3" w:rsidRDefault="00DB31B3" w:rsidP="00DB31B3">
      <w:pPr>
        <w:pStyle w:val="BodyText"/>
        <w:ind w:left="720" w:hanging="720"/>
      </w:pPr>
      <w:r>
        <w:t>(1)</w:t>
      </w:r>
      <w:r>
        <w:tab/>
        <w:t xml:space="preserve">A “Virtual QSE” is defined as an LSE or Resource Entity that has not qualified and been designated as an Emergency </w:t>
      </w:r>
      <w:proofErr w:type="gramStart"/>
      <w:r>
        <w:t>QSE, but</w:t>
      </w:r>
      <w:proofErr w:type="gramEnd"/>
      <w:r>
        <w:t xml:space="preserve"> has been designated by ERCOT to temporarily perform the responsibilities of a QSE. </w:t>
      </w:r>
    </w:p>
    <w:p w14:paraId="731A9E80" w14:textId="77777777" w:rsidR="00DB31B3" w:rsidRDefault="00DB31B3" w:rsidP="00DB31B3">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p>
    <w:p w14:paraId="5F3F8F3B" w14:textId="77777777" w:rsidR="00DB31B3" w:rsidRDefault="00DB31B3" w:rsidP="00DB31B3">
      <w:pPr>
        <w:pStyle w:val="BodyTextNumbered"/>
        <w:ind w:left="1440"/>
      </w:pPr>
      <w:r>
        <w:t xml:space="preserve">(a) </w:t>
      </w:r>
      <w:r>
        <w:tab/>
        <w:t>Designate a new QSE with such relationship to take effect on the Termination Date, or earlier if allowed by ERCOT; or</w:t>
      </w:r>
    </w:p>
    <w:p w14:paraId="2466B8A8" w14:textId="77777777" w:rsidR="00DB31B3" w:rsidRDefault="00DB31B3" w:rsidP="00DB31B3">
      <w:pPr>
        <w:pStyle w:val="BodyTextNumbered"/>
        <w:ind w:left="1440"/>
      </w:pPr>
      <w:r>
        <w:t xml:space="preserve">(b) </w:t>
      </w:r>
      <w:r>
        <w:tab/>
        <w:t xml:space="preserve">Satisfy all necessary creditworthiness requirements for QSEs as described in Section 16.2, Registration and Qualification of Qualified Scheduling Entities, and operate as an Emergency QSE as described below.  </w:t>
      </w:r>
    </w:p>
    <w:p w14:paraId="13C6BFEE" w14:textId="77777777" w:rsidR="00DB31B3" w:rsidRDefault="00DB31B3" w:rsidP="00DB31B3">
      <w:pPr>
        <w:pStyle w:val="List2"/>
        <w:ind w:left="720"/>
      </w:pPr>
      <w:r>
        <w:t>(3)</w:t>
      </w:r>
      <w:r>
        <w:tab/>
        <w:t xml:space="preserve">If ERCOT has given Notice of an LSE’s or Resource Entity’s QSE’s termination or suspension, that LSE or Resource Entity will be designated as a Virtual QSE for up to two Bank Business Days, during which time it must either: </w:t>
      </w:r>
    </w:p>
    <w:p w14:paraId="4ABDB818" w14:textId="77777777" w:rsidR="00DB31B3" w:rsidRDefault="00DB31B3" w:rsidP="00DB31B3">
      <w:pPr>
        <w:pStyle w:val="List2"/>
        <w:ind w:left="0" w:firstLine="0"/>
      </w:pPr>
      <w:r>
        <w:tab/>
        <w:t xml:space="preserve">(a) </w:t>
      </w:r>
      <w:r>
        <w:tab/>
        <w:t>Designate and begin operations with a new QSE; or</w:t>
      </w:r>
    </w:p>
    <w:p w14:paraId="6B4C581E" w14:textId="77777777" w:rsidR="00DB31B3" w:rsidRDefault="00DB31B3" w:rsidP="00DB31B3">
      <w:pPr>
        <w:pStyle w:val="BodyTextNumbered"/>
        <w:ind w:left="1440"/>
      </w:pPr>
      <w:r>
        <w:t xml:space="preserve">(b) </w:t>
      </w:r>
      <w:r>
        <w:tab/>
        <w:t>Satisfy all necessary creditworthiness requirements for QSEs as described in Section 16.2, and operate as an Emergency QSE as described below.</w:t>
      </w:r>
      <w:r w:rsidRPr="00296FC2">
        <w:t xml:space="preserve"> </w:t>
      </w:r>
      <w:r>
        <w:t xml:space="preserve"> As provided in paragraph (2) of Section 16.2.5, Suspended or Terminated</w:t>
      </w:r>
      <w:r w:rsidRPr="00220D12">
        <w:t xml:space="preserve"> Qualified Scheduling Entity – Notification to LSEs and Resource Entities Represented</w:t>
      </w:r>
      <w:r>
        <w:t>, this option does not apply to an LSE or Resource Entity represented by a terminated or suspended QSE that is the same Entity as the terminated or suspended QSE.</w:t>
      </w:r>
    </w:p>
    <w:p w14:paraId="6ADD6A36" w14:textId="77777777" w:rsidR="00DB31B3" w:rsidRDefault="00DB31B3" w:rsidP="00DB31B3">
      <w:pPr>
        <w:pStyle w:val="BodyTextNumbered"/>
      </w:pPr>
      <w:r>
        <w:t>(4)</w:t>
      </w:r>
      <w:r>
        <w:tab/>
        <w:t>If an LSE or Resource Entity meets the creditworthiness requirements, the LSE or Resource Entity may be designated as an Emergency QSE except as provided in paragraph (2) of Section 16.2.5 and may, upon the Termination Date, be issued Digital Certificates and given access to the Market Information System (MIS) as determined by ERCOT.</w:t>
      </w:r>
    </w:p>
    <w:p w14:paraId="4B408870" w14:textId="7461E7C9" w:rsidR="00DB31B3" w:rsidRDefault="00DB31B3" w:rsidP="00DB31B3">
      <w:pPr>
        <w:pStyle w:val="BodyTextNumbered"/>
      </w:pPr>
      <w:r>
        <w:t>(5)</w:t>
      </w:r>
      <w:r>
        <w:tab/>
        <w:t xml:space="preserve">If the LSE fails to meet the requirements of one of the above options in the timeframe set forth above, it shall constitute a QSE Affiliation Breach under the LSE’s Standard Form Market Participant Agreement.  If the LSE fails to cure the QSE Affiliation Breach </w:t>
      </w:r>
      <w:r>
        <w:lastRenderedPageBreak/>
        <w:t xml:space="preserve">within the cure period set forth in </w:t>
      </w:r>
      <w:ins w:id="198" w:author="ERCOT" w:date="2025-10-21T10:42:00Z" w16du:dateUtc="2025-10-21T15:42:00Z">
        <w:r w:rsidR="00AD5BCE">
          <w:t>Section 16, Registration and Qualification</w:t>
        </w:r>
      </w:ins>
      <w:ins w:id="199" w:author="ERCOT" w:date="2025-10-21T10:43:00Z" w16du:dateUtc="2025-10-21T15:43:00Z">
        <w:r w:rsidR="00AD5BCE">
          <w:t xml:space="preserve"> of Market Participants,</w:t>
        </w:r>
      </w:ins>
      <w:del w:id="200" w:author="ERCOT" w:date="2025-10-21T10:43:00Z" w16du:dateUtc="2025-10-21T15:43:00Z">
        <w:r w:rsidDel="00AD5BCE">
          <w:delText>the Standard Form Market Participant Agreement,</w:delText>
        </w:r>
      </w:del>
      <w:r>
        <w:t xml:space="preserve"> and the LSE serves Load, ERCOT shall, after notice as specified in Retail Market Guide Section 7.11, Transition Process, initiate a Mass Transition of the LSE’s Electronic Service Identifiers (ESI IDs) pursuant to Section 15.1.3, Transition Process.</w:t>
      </w:r>
    </w:p>
    <w:p w14:paraId="05BEFD0B" w14:textId="77777777" w:rsidR="00DB31B3" w:rsidRDefault="00DB31B3" w:rsidP="00DB31B3">
      <w:pPr>
        <w:pStyle w:val="BodyTextNumbered"/>
      </w:pPr>
      <w:r>
        <w:t>(6)</w:t>
      </w:r>
      <w:r>
        <w:tab/>
        <w:t>If a Resource Entity fails to meet the requirements of one of the options set forth in paragraph (2) or (3) above within the requisite timeframe, it shall constitute a QSE Affiliation Breach under the Resource Entity’s Standard Form Market Participant Agreement, provided that ERCOT may allow the Resource Entity additional time, as determined by ERCOT staff, to meet the requirements.</w:t>
      </w:r>
    </w:p>
    <w:p w14:paraId="0AFE45FF" w14:textId="77777777" w:rsidR="00DB31B3" w:rsidRDefault="00DB31B3" w:rsidP="00DB31B3">
      <w:pPr>
        <w:pStyle w:val="BodyTextNumbered"/>
      </w:pPr>
      <w:r>
        <w:t>(7)</w:t>
      </w:r>
      <w:r>
        <w:tab/>
        <w:t>For any Operating Day in which an LSE or Resource Entity is not either represented by a QSE or qualified as an Emergency QSE, ERCOT may designate the LSE or Resource Entity as a Virtual QSE.  ERCOT may issue Digital Certificates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2864D519" w14:textId="0576082C" w:rsidR="00E412AD" w:rsidRDefault="00DB31B3" w:rsidP="004B69AA">
      <w:pPr>
        <w:pStyle w:val="BodyTextNumbered"/>
      </w:pPr>
      <w:r>
        <w:t>(8)</w:t>
      </w:r>
      <w:r>
        <w:tab/>
        <w:t>ERCOT shall maintain a referral list of qualified QSEs on the ERCOT website who request to be listed as providing QSE services on short notice.  The list shall include the QSE’s name, contact information and whether they are qualified to represent Load and/or Resources and/or provide Ancillary Services.  ERCOT shall not be obligated to verify the abilities of any QSE so listed.  ERCOT shall require all QSEs listed to confirm their inclusion on the referral list no later than the start of each calendar year.</w:t>
      </w:r>
    </w:p>
    <w:p w14:paraId="4A9EECE3" w14:textId="16525A9E" w:rsidR="00E412AD" w:rsidRPr="00E412AD" w:rsidRDefault="00E412AD" w:rsidP="00E412AD">
      <w:pPr>
        <w:pStyle w:val="BodyText"/>
        <w:spacing w:before="240"/>
        <w:ind w:left="1440" w:hanging="1440"/>
        <w:rPr>
          <w:ins w:id="201" w:author="ERCOT" w:date="2025-10-21T10:10:00Z" w16du:dateUtc="2025-10-21T15:10:00Z"/>
          <w:b/>
          <w:bCs/>
        </w:rPr>
      </w:pPr>
      <w:bookmarkStart w:id="202" w:name="_Hlk169208543"/>
      <w:bookmarkStart w:id="203" w:name="_Toc453764634"/>
      <w:bookmarkStart w:id="204" w:name="_Toc453764679"/>
      <w:bookmarkStart w:id="205" w:name="_Toc453764706"/>
      <w:bookmarkStart w:id="206" w:name="_Toc453764795"/>
      <w:bookmarkStart w:id="207" w:name="_Toc148961527"/>
      <w:ins w:id="208" w:author="ERCOT" w:date="2025-10-21T10:10:00Z" w16du:dateUtc="2025-10-21T15:10:00Z">
        <w:r w:rsidRPr="000849C4">
          <w:rPr>
            <w:b/>
            <w:bCs/>
          </w:rPr>
          <w:t>16.20</w:t>
        </w:r>
        <w:r w:rsidRPr="000849C4">
          <w:rPr>
            <w:b/>
            <w:bCs/>
          </w:rPr>
          <w:tab/>
        </w:r>
        <w:bookmarkEnd w:id="202"/>
        <w:r w:rsidRPr="000849C4">
          <w:rPr>
            <w:b/>
            <w:bCs/>
          </w:rPr>
          <w:t>Default Under an Agreement Between ERCOT and a Market Participant and Remedies for Default</w:t>
        </w:r>
        <w:r>
          <w:rPr>
            <w:b/>
            <w:bCs/>
          </w:rPr>
          <w:t xml:space="preserve"> </w:t>
        </w:r>
      </w:ins>
    </w:p>
    <w:p w14:paraId="5466C778" w14:textId="11B7ED03" w:rsidR="00E412AD" w:rsidRDefault="00E412AD" w:rsidP="004B69AA">
      <w:pPr>
        <w:pStyle w:val="BodyText"/>
        <w:ind w:left="720" w:hanging="720"/>
        <w:rPr>
          <w:ins w:id="209" w:author="ERCOT" w:date="2025-10-21T10:10:00Z" w16du:dateUtc="2025-10-21T15:10:00Z"/>
        </w:rPr>
      </w:pPr>
      <w:ins w:id="210" w:author="ERCOT" w:date="2025-10-21T10:10:00Z" w16du:dateUtc="2025-10-21T15:10:00Z">
        <w:r>
          <w:t>(1)</w:t>
        </w:r>
        <w:r>
          <w:tab/>
          <w:t xml:space="preserve">This section shall apply to an event of Default under an Agreement between ERCOT and a Market Participant except where the Protocols provide for different procedures to be used to resolve a specific type of dispute. </w:t>
        </w:r>
      </w:ins>
    </w:p>
    <w:p w14:paraId="71BCD57C" w14:textId="77777777" w:rsidR="00E412AD" w:rsidRDefault="00E412AD" w:rsidP="00E412AD">
      <w:pPr>
        <w:pStyle w:val="BodyText"/>
        <w:spacing w:before="240"/>
        <w:rPr>
          <w:ins w:id="211" w:author="ERCOT" w:date="2025-10-21T10:10:00Z" w16du:dateUtc="2025-10-21T15:10:00Z"/>
        </w:rPr>
      </w:pPr>
      <w:ins w:id="212" w:author="ERCOT" w:date="2025-10-21T10:10:00Z" w16du:dateUtc="2025-10-21T15:10:00Z">
        <w:r>
          <w:rPr>
            <w:b/>
            <w:bCs/>
          </w:rPr>
          <w:t>16.20.1</w:t>
        </w:r>
        <w:r>
          <w:rPr>
            <w:b/>
            <w:bCs/>
          </w:rPr>
          <w:tab/>
          <w:t xml:space="preserve">Default by a Market Participant and ERCOT’s Remedies </w:t>
        </w:r>
      </w:ins>
    </w:p>
    <w:p w14:paraId="7456E84F" w14:textId="77777777" w:rsidR="00E412AD" w:rsidRDefault="00E412AD" w:rsidP="00E412AD">
      <w:pPr>
        <w:pStyle w:val="BodyText"/>
        <w:ind w:left="720" w:hanging="720"/>
        <w:rPr>
          <w:ins w:id="213" w:author="ERCOT" w:date="2025-10-21T10:10:00Z" w16du:dateUtc="2025-10-21T15:10:00Z"/>
        </w:rPr>
      </w:pPr>
      <w:ins w:id="214" w:author="ERCOT" w:date="2025-10-21T10:10:00Z" w16du:dateUtc="2025-10-21T15:10:00Z">
        <w:r>
          <w:t>(1)</w:t>
        </w:r>
        <w:r>
          <w:tab/>
          <w:t xml:space="preserve">A Default under an Agreement occurs when: </w:t>
        </w:r>
      </w:ins>
    </w:p>
    <w:p w14:paraId="451B1F0D" w14:textId="48F6541C" w:rsidR="00E412AD" w:rsidRDefault="00E412AD" w:rsidP="00E412AD">
      <w:pPr>
        <w:pStyle w:val="BodyText"/>
        <w:ind w:left="1440" w:hanging="720"/>
        <w:rPr>
          <w:ins w:id="215" w:author="ERCOT" w:date="2025-10-21T10:10:00Z" w16du:dateUtc="2025-10-21T15:10:00Z"/>
        </w:rPr>
      </w:pPr>
      <w:ins w:id="216" w:author="ERCOT" w:date="2025-10-21T10:10:00Z" w16du:dateUtc="2025-10-21T15:10:00Z">
        <w:r>
          <w:t xml:space="preserve">(a) </w:t>
        </w:r>
        <w:r>
          <w:tab/>
          <w:t xml:space="preserve">ERCOT notifies a Market Participant that the Market Participant has committed a Payment Breach, and the Market Participant fails to cure the breach within one Bank Business Day of receiving such </w:t>
        </w:r>
      </w:ins>
      <w:ins w:id="217" w:author="ERCOT" w:date="2025-11-03T09:52:00Z" w16du:dateUtc="2025-11-03T15:52:00Z">
        <w:r w:rsidR="002C4C7B">
          <w:t>N</w:t>
        </w:r>
      </w:ins>
      <w:ins w:id="218" w:author="ERCOT" w:date="2025-10-21T10:10:00Z" w16du:dateUtc="2025-10-21T15:10:00Z">
        <w:r>
          <w:t xml:space="preserve">otice; </w:t>
        </w:r>
      </w:ins>
    </w:p>
    <w:p w14:paraId="3C831568" w14:textId="274D4DB0" w:rsidR="00E412AD" w:rsidRDefault="00E412AD" w:rsidP="00E412AD">
      <w:pPr>
        <w:pStyle w:val="BodyText"/>
        <w:ind w:left="1440" w:hanging="720"/>
        <w:rPr>
          <w:ins w:id="219" w:author="ERCOT" w:date="2025-10-21T10:10:00Z" w16du:dateUtc="2025-10-21T15:10:00Z"/>
        </w:rPr>
      </w:pPr>
      <w:ins w:id="220" w:author="ERCOT" w:date="2025-10-21T10:10:00Z" w16du:dateUtc="2025-10-21T15:10:00Z">
        <w:r>
          <w:t xml:space="preserve">(b) </w:t>
        </w:r>
        <w:r>
          <w:tab/>
          <w:t xml:space="preserve">ERCOT notifies a Market Participant that the Market Participant has committed a QSE Affiliation Breach, and the Market Participant fails to cure the breach within one Bank Business Day of receiving such </w:t>
        </w:r>
      </w:ins>
      <w:ins w:id="221" w:author="ERCOT" w:date="2025-11-03T09:52:00Z" w16du:dateUtc="2025-11-03T15:52:00Z">
        <w:r w:rsidR="002C4C7B">
          <w:t>N</w:t>
        </w:r>
      </w:ins>
      <w:ins w:id="222" w:author="ERCOT" w:date="2025-10-21T10:10:00Z" w16du:dateUtc="2025-10-21T15:10:00Z">
        <w:r>
          <w:t xml:space="preserve">otice; </w:t>
        </w:r>
      </w:ins>
    </w:p>
    <w:p w14:paraId="0BD90EE7" w14:textId="576D1A33" w:rsidR="00E412AD" w:rsidRDefault="00E412AD" w:rsidP="00E412AD">
      <w:pPr>
        <w:pStyle w:val="BodyText"/>
        <w:ind w:left="1440" w:hanging="720"/>
        <w:rPr>
          <w:ins w:id="223" w:author="ERCOT" w:date="2025-10-21T10:10:00Z" w16du:dateUtc="2025-10-21T15:10:00Z"/>
        </w:rPr>
      </w:pPr>
      <w:ins w:id="224" w:author="ERCOT" w:date="2025-10-21T10:10:00Z" w16du:dateUtc="2025-10-21T15:10:00Z">
        <w:r>
          <w:lastRenderedPageBreak/>
          <w:t xml:space="preserve">(c) </w:t>
        </w:r>
        <w:r>
          <w:tab/>
          <w:t xml:space="preserve">ERCOT notifies a Market Participant that the Market Participant has committed an Other Material Breach, and the Market Participant fails to cure the breach within 14 Business Days of receiving such </w:t>
        </w:r>
      </w:ins>
      <w:ins w:id="225" w:author="ERCOT" w:date="2025-11-03T09:52:00Z" w16du:dateUtc="2025-11-03T15:52:00Z">
        <w:r w:rsidR="002C4C7B">
          <w:t>N</w:t>
        </w:r>
      </w:ins>
      <w:ins w:id="226" w:author="ERCOT" w:date="2025-10-21T10:10:00Z" w16du:dateUtc="2025-10-21T15:10:00Z">
        <w:r>
          <w:t xml:space="preserve">otice; </w:t>
        </w:r>
      </w:ins>
    </w:p>
    <w:p w14:paraId="211D5869" w14:textId="77777777" w:rsidR="00E412AD" w:rsidRDefault="00E412AD" w:rsidP="00E412AD">
      <w:pPr>
        <w:pStyle w:val="BodyText"/>
        <w:ind w:left="1440" w:hanging="720"/>
        <w:rPr>
          <w:ins w:id="227" w:author="ERCOT" w:date="2025-10-21T10:10:00Z" w16du:dateUtc="2025-10-21T15:10:00Z"/>
        </w:rPr>
      </w:pPr>
      <w:ins w:id="228" w:author="ERCOT" w:date="2025-10-21T10:10:00Z" w16du:dateUtc="2025-10-21T15:10:00Z">
        <w:r>
          <w:t xml:space="preserve">(d) </w:t>
        </w:r>
        <w:r>
          <w:tab/>
          <w:t xml:space="preserve">A Market Participant commits a fourth Material Breach after committing a Material Breach </w:t>
        </w:r>
        <w:r w:rsidRPr="0016109E">
          <w:t xml:space="preserve">more than three times within a 12-month period, regardless of whether the Market Participant </w:t>
        </w:r>
        <w:r>
          <w:t>has cured any of</w:t>
        </w:r>
        <w:r w:rsidRPr="0016109E">
          <w:t xml:space="preserve"> the </w:t>
        </w:r>
        <w:r>
          <w:t xml:space="preserve">three prior </w:t>
        </w:r>
        <w:r w:rsidRPr="0016109E">
          <w:t>breach</w:t>
        </w:r>
        <w:r>
          <w:t>es</w:t>
        </w:r>
        <w:r w:rsidRPr="0016109E">
          <w:t xml:space="preserve"> within the allotted time after</w:t>
        </w:r>
        <w:r>
          <w:t xml:space="preserve"> the Market Participant receives </w:t>
        </w:r>
        <w:r w:rsidRPr="0016109E">
          <w:t>notice of th</w:t>
        </w:r>
        <w:r>
          <w:t xml:space="preserve">e prior Material Breaches. </w:t>
        </w:r>
      </w:ins>
    </w:p>
    <w:p w14:paraId="7DD5793A" w14:textId="77777777" w:rsidR="00E412AD" w:rsidRDefault="00E412AD" w:rsidP="00E412AD">
      <w:pPr>
        <w:pStyle w:val="BodyText"/>
        <w:ind w:left="720" w:hanging="720"/>
        <w:rPr>
          <w:ins w:id="229" w:author="ERCOT" w:date="2025-10-21T10:10:00Z" w16du:dateUtc="2025-10-21T15:10:00Z"/>
        </w:rPr>
      </w:pPr>
      <w:ins w:id="230" w:author="ERCOT" w:date="2025-10-21T10:10:00Z" w16du:dateUtc="2025-10-21T15:10:00Z">
        <w:r>
          <w:t>(2)</w:t>
        </w:r>
        <w:r>
          <w:tab/>
          <w:t xml:space="preserve">An Other Material Breach shall not result in a Default if a Market Participant cannot reasonably cure the breach within 14 Business Days, and the Market Participant: </w:t>
        </w:r>
      </w:ins>
    </w:p>
    <w:p w14:paraId="0198920C" w14:textId="28FB157E" w:rsidR="00E412AD" w:rsidRDefault="00E412AD" w:rsidP="00E412AD">
      <w:pPr>
        <w:pStyle w:val="BodyText"/>
        <w:ind w:left="1440" w:hanging="720"/>
        <w:rPr>
          <w:ins w:id="231" w:author="ERCOT" w:date="2025-10-21T10:10:00Z" w16du:dateUtc="2025-10-21T15:10:00Z"/>
        </w:rPr>
      </w:pPr>
      <w:ins w:id="232" w:author="ERCOT" w:date="2025-10-21T10:10:00Z" w16du:dateUtc="2025-10-21T15:10:00Z">
        <w:r>
          <w:t>(a)</w:t>
        </w:r>
        <w:r>
          <w:tab/>
          <w:t xml:space="preserve">Promptly provides ERCOT with written </w:t>
        </w:r>
      </w:ins>
      <w:ins w:id="233" w:author="ERCOT" w:date="2025-11-03T09:52:00Z" w16du:dateUtc="2025-11-03T15:52:00Z">
        <w:r w:rsidR="002C4C7B">
          <w:t>N</w:t>
        </w:r>
      </w:ins>
      <w:ins w:id="234" w:author="ERCOT" w:date="2025-10-21T10:10:00Z" w16du:dateUtc="2025-10-21T15:10:00Z">
        <w:r>
          <w:t xml:space="preserve">otice of the reasons why the breach cannot be reasonably cured within 14 Business Days; </w:t>
        </w:r>
      </w:ins>
    </w:p>
    <w:p w14:paraId="55278018" w14:textId="0488F074" w:rsidR="00E412AD" w:rsidRDefault="00E412AD" w:rsidP="00E412AD">
      <w:pPr>
        <w:pStyle w:val="BodyText"/>
        <w:ind w:left="1440" w:hanging="720"/>
        <w:rPr>
          <w:ins w:id="235" w:author="ERCOT" w:date="2025-10-21T10:10:00Z" w16du:dateUtc="2025-10-21T15:10:00Z"/>
        </w:rPr>
      </w:pPr>
      <w:ins w:id="236" w:author="ERCOT" w:date="2025-10-21T10:10:00Z" w16du:dateUtc="2025-10-21T15:10:00Z">
        <w:r>
          <w:t>(b)</w:t>
        </w:r>
        <w:r>
          <w:tab/>
          <w:t xml:space="preserve">Begins reasonable efforts to cure the breach within three Business Days after receiving ERCOT’s </w:t>
        </w:r>
      </w:ins>
      <w:ins w:id="237" w:author="ERCOT" w:date="2025-11-03T09:52:00Z" w16du:dateUtc="2025-11-03T15:52:00Z">
        <w:r w:rsidR="002C4C7B">
          <w:t>N</w:t>
        </w:r>
      </w:ins>
      <w:ins w:id="238" w:author="ERCOT" w:date="2025-10-21T10:10:00Z" w16du:dateUtc="2025-10-21T15:10:00Z">
        <w:r>
          <w:t xml:space="preserve">otice of the breach; and </w:t>
        </w:r>
      </w:ins>
    </w:p>
    <w:p w14:paraId="6769F93A" w14:textId="77777777" w:rsidR="00E412AD" w:rsidRDefault="00E412AD" w:rsidP="00E412AD">
      <w:pPr>
        <w:pStyle w:val="BodyText"/>
        <w:ind w:left="1440" w:hanging="720"/>
        <w:rPr>
          <w:ins w:id="239" w:author="ERCOT" w:date="2025-10-21T10:10:00Z" w16du:dateUtc="2025-10-21T15:10:00Z"/>
        </w:rPr>
      </w:pPr>
      <w:ins w:id="240" w:author="ERCOT" w:date="2025-10-21T10:10:00Z" w16du:dateUtc="2025-10-21T15:10:00Z">
        <w:r>
          <w:t>(c)</w:t>
        </w:r>
        <w:r>
          <w:tab/>
          <w:t>Prosecutes the curative efforts with reasonable diligence until the efforts are completed.</w:t>
        </w:r>
      </w:ins>
    </w:p>
    <w:p w14:paraId="678B0993" w14:textId="77777777" w:rsidR="00E412AD" w:rsidRDefault="00E412AD" w:rsidP="00E412AD">
      <w:pPr>
        <w:pStyle w:val="BodyText"/>
        <w:ind w:left="720" w:hanging="720"/>
        <w:rPr>
          <w:ins w:id="241" w:author="ERCOT" w:date="2025-10-21T10:10:00Z" w16du:dateUtc="2025-10-21T15:10:00Z"/>
        </w:rPr>
      </w:pPr>
      <w:ins w:id="242" w:author="ERCOT" w:date="2025-10-21T10:10:00Z" w16du:dateUtc="2025-10-21T15:10:00Z">
        <w:r>
          <w:t>(3)</w:t>
        </w:r>
        <w:r>
          <w:tab/>
          <w:t xml:space="preserve">Bankruptcy by a Market Participant shall constitute an event of Default, except for the filing of a petition in involuntary bankruptcy or similar involuntary proceedings that </w:t>
        </w:r>
        <w:proofErr w:type="gramStart"/>
        <w:r>
          <w:t>is</w:t>
        </w:r>
        <w:proofErr w:type="gramEnd"/>
        <w:r>
          <w:t xml:space="preserve"> dismissed within 90 days thereafter.</w:t>
        </w:r>
      </w:ins>
    </w:p>
    <w:p w14:paraId="5BFB2EA2" w14:textId="7D0D6A9F" w:rsidR="00E412AD" w:rsidRDefault="00E412AD" w:rsidP="00E412AD">
      <w:pPr>
        <w:pStyle w:val="BodyText"/>
        <w:ind w:left="720" w:hanging="720"/>
        <w:rPr>
          <w:ins w:id="243" w:author="ERCOT" w:date="2025-10-21T10:10:00Z" w16du:dateUtc="2025-10-21T15:10:00Z"/>
        </w:rPr>
      </w:pPr>
      <w:ins w:id="244" w:author="ERCOT" w:date="2025-10-21T10:10:00Z" w16du:dateUtc="2025-10-21T15:10:00Z">
        <w:r>
          <w:t>(4)</w:t>
        </w:r>
        <w:r>
          <w:tab/>
          <w:t xml:space="preserve">In the event of a Default by a Market Participant, ERCOT may pursue any remedies that ERCOT has under the Protocols, at law or in equity. In the event of a Default by a Market Participant, if the Protocols do not specify a remedy for a particular Default, ERCOT may, at its option and upon </w:t>
        </w:r>
      </w:ins>
      <w:ins w:id="245" w:author="ERCOT" w:date="2025-11-03T09:52:00Z" w16du:dateUtc="2025-11-03T15:52:00Z">
        <w:r w:rsidR="002C4C7B">
          <w:t>N</w:t>
        </w:r>
      </w:ins>
      <w:ins w:id="246" w:author="ERCOT" w:date="2025-10-21T10:10:00Z" w16du:dateUtc="2025-10-21T15:10:00Z">
        <w:r>
          <w:t>otice to the Market Participant, immediately terminate the Market Participant’s registration and</w:t>
        </w:r>
      </w:ins>
      <w:ins w:id="247" w:author="ERCOT" w:date="2025-11-11T15:48:00Z" w16du:dateUtc="2025-11-11T21:48:00Z">
        <w:r w:rsidR="00B46557" w:rsidRPr="00B46557">
          <w:t xml:space="preserve"> </w:t>
        </w:r>
        <w:r w:rsidR="00B46557" w:rsidRPr="0042292C">
          <w:t>Standard Form Market Participant</w:t>
        </w:r>
        <w:r w:rsidR="004255B4">
          <w:t xml:space="preserve"> </w:t>
        </w:r>
        <w:r w:rsidR="00B46557" w:rsidRPr="0042292C">
          <w:t>Agreement (Section 22, Attachment A, Standard Form Market Participant Agreement)</w:t>
        </w:r>
      </w:ins>
      <w:ins w:id="248" w:author="ERCOT" w:date="2025-10-21T10:10:00Z" w16du:dateUtc="2025-10-21T15:10:00Z">
        <w:r>
          <w:t xml:space="preserve">. If ERCOT terminates a Market Participant’s </w:t>
        </w:r>
      </w:ins>
      <w:ins w:id="249" w:author="ERCOT" w:date="2025-11-11T15:49:00Z" w16du:dateUtc="2025-11-11T21:49:00Z">
        <w:r w:rsidR="004255B4">
          <w:t>Standard Form Market Participant Agreement</w:t>
        </w:r>
      </w:ins>
      <w:ins w:id="250" w:author="ERCOT" w:date="2025-10-21T10:10:00Z" w16du:dateUtc="2025-10-21T15:10:00Z">
        <w:r>
          <w:t xml:space="preserve">, then all other Agreements that were entered into under the Protocols are automatically terminated. Termination is effective when the Market Participant receives ERCOT’s notice of termination. </w:t>
        </w:r>
      </w:ins>
    </w:p>
    <w:p w14:paraId="4E38DBB6" w14:textId="77777777" w:rsidR="00E412AD" w:rsidRDefault="00E412AD" w:rsidP="00E412AD">
      <w:pPr>
        <w:pStyle w:val="BodyText"/>
        <w:ind w:left="1440" w:hanging="720"/>
        <w:rPr>
          <w:ins w:id="251" w:author="ERCOT" w:date="2025-10-21T10:10:00Z" w16du:dateUtc="2025-10-21T15:10:00Z"/>
        </w:rPr>
      </w:pPr>
      <w:ins w:id="252" w:author="ERCOT" w:date="2025-10-21T10:10:00Z" w16du:dateUtc="2025-10-21T15:10:00Z">
        <w:r>
          <w:t>(a)</w:t>
        </w:r>
        <w:r>
          <w:tab/>
          <w:t>In the event of a Market Participant’s bankruptcy, the Market Participant waives any right to challenge ERCOT’s right to set off amounts that ERCOT owes to the Market Participant by the amount of any sums owed by the Market Participant to ERCOT, including any amounts owed pursuant to the operation of the Protocols.</w:t>
        </w:r>
      </w:ins>
    </w:p>
    <w:p w14:paraId="7651AD4E" w14:textId="77777777" w:rsidR="00E412AD" w:rsidRDefault="00E412AD" w:rsidP="00E412AD">
      <w:pPr>
        <w:pStyle w:val="BodyText"/>
        <w:ind w:left="720" w:hanging="720"/>
        <w:rPr>
          <w:ins w:id="253" w:author="ERCOT" w:date="2025-10-21T10:12:00Z" w16du:dateUtc="2025-10-21T15:12:00Z"/>
        </w:rPr>
      </w:pPr>
      <w:ins w:id="254" w:author="ERCOT" w:date="2025-10-21T10:10:00Z" w16du:dateUtc="2025-10-21T15:10:00Z">
        <w:r>
          <w:t>(5)</w:t>
        </w:r>
        <w:r>
          <w:tab/>
          <w:t xml:space="preserve">This Section does not affect ERCOT’s right to suspend or terminate a Market Participant’s registration or access to ERCOT systems as may otherwise be permitted in the Protocols or other applicable law. </w:t>
        </w:r>
      </w:ins>
    </w:p>
    <w:p w14:paraId="1A453AD0" w14:textId="77777777" w:rsidR="00E412AD" w:rsidRPr="00D046F4" w:rsidRDefault="00E412AD" w:rsidP="00E412AD">
      <w:pPr>
        <w:pStyle w:val="BodyText"/>
        <w:ind w:left="720" w:hanging="720"/>
        <w:rPr>
          <w:ins w:id="255" w:author="ERCOT" w:date="2025-10-21T10:10:00Z" w16du:dateUtc="2025-10-21T15:10:00Z"/>
        </w:rPr>
      </w:pPr>
    </w:p>
    <w:p w14:paraId="36728186" w14:textId="77777777" w:rsidR="00E412AD" w:rsidRDefault="00E412AD" w:rsidP="00E412AD">
      <w:pPr>
        <w:pStyle w:val="BodyText"/>
        <w:ind w:left="720" w:hanging="720"/>
        <w:rPr>
          <w:ins w:id="256" w:author="ERCOT" w:date="2025-10-21T10:10:00Z" w16du:dateUtc="2025-10-21T15:10:00Z"/>
          <w:b/>
          <w:bCs/>
        </w:rPr>
      </w:pPr>
      <w:ins w:id="257" w:author="ERCOT" w:date="2025-10-21T10:10:00Z" w16du:dateUtc="2025-10-21T15:10:00Z">
        <w:r>
          <w:rPr>
            <w:b/>
            <w:bCs/>
          </w:rPr>
          <w:lastRenderedPageBreak/>
          <w:t>16.20.2</w:t>
        </w:r>
        <w:r>
          <w:rPr>
            <w:b/>
            <w:bCs/>
          </w:rPr>
          <w:tab/>
          <w:t xml:space="preserve">Default by ERCOT and Market Participant’s Remedies </w:t>
        </w:r>
      </w:ins>
    </w:p>
    <w:p w14:paraId="61DFB2A4" w14:textId="77777777" w:rsidR="00E412AD" w:rsidRDefault="00E412AD" w:rsidP="00E412AD">
      <w:pPr>
        <w:pStyle w:val="BodyText"/>
        <w:ind w:left="720" w:hanging="720"/>
        <w:rPr>
          <w:ins w:id="258" w:author="ERCOT" w:date="2025-10-21T10:10:00Z" w16du:dateUtc="2025-10-21T15:10:00Z"/>
        </w:rPr>
      </w:pPr>
      <w:ins w:id="259" w:author="ERCOT" w:date="2025-10-21T10:10:00Z" w16du:dateUtc="2025-10-21T15:10:00Z">
        <w:r>
          <w:t>(1)</w:t>
        </w:r>
        <w:r>
          <w:tab/>
          <w:t xml:space="preserve">A Default by ERCOT under an Agreement occurs when ERCOT commits an Other Material Breach, other than a breach of an obligation to make a payment to a Market Participant, and ERCOT fails to cure such breach within 14 Business Days after ERCOT receives notice of such breach from an affected Market Participant. </w:t>
        </w:r>
      </w:ins>
    </w:p>
    <w:p w14:paraId="5DD529EC" w14:textId="77777777" w:rsidR="00E412AD" w:rsidRDefault="00E412AD" w:rsidP="00E412AD">
      <w:pPr>
        <w:pStyle w:val="BodyText"/>
        <w:ind w:left="720" w:hanging="720"/>
        <w:rPr>
          <w:ins w:id="260" w:author="ERCOT" w:date="2025-10-21T10:10:00Z" w16du:dateUtc="2025-10-21T15:10:00Z"/>
        </w:rPr>
      </w:pPr>
      <w:ins w:id="261" w:author="ERCOT" w:date="2025-10-21T10:10:00Z" w16du:dateUtc="2025-10-21T15:10:00Z">
        <w:r>
          <w:t>(2)</w:t>
        </w:r>
        <w:r>
          <w:tab/>
          <w:t xml:space="preserve">An Other Material Breach under this section shall not result in a Default if ERCOT cannot reasonably cure the breach within 14 Business Days, and ERCOT: </w:t>
        </w:r>
      </w:ins>
    </w:p>
    <w:p w14:paraId="55B63599" w14:textId="2220A6F1" w:rsidR="00E412AD" w:rsidRDefault="00E412AD" w:rsidP="00E412AD">
      <w:pPr>
        <w:pStyle w:val="BodyText"/>
        <w:ind w:left="1440" w:hanging="720"/>
        <w:rPr>
          <w:ins w:id="262" w:author="ERCOT" w:date="2025-10-21T10:10:00Z" w16du:dateUtc="2025-10-21T15:10:00Z"/>
        </w:rPr>
      </w:pPr>
      <w:ins w:id="263" w:author="ERCOT" w:date="2025-10-21T10:10:00Z" w16du:dateUtc="2025-10-21T15:10:00Z">
        <w:r>
          <w:t>(a)</w:t>
        </w:r>
        <w:r>
          <w:tab/>
          <w:t xml:space="preserve">Promptly provides an affected Market Participant with written </w:t>
        </w:r>
      </w:ins>
      <w:ins w:id="264" w:author="ERCOT" w:date="2025-11-11T15:54:00Z" w16du:dateUtc="2025-11-11T21:54:00Z">
        <w:r w:rsidR="003822E7">
          <w:t>N</w:t>
        </w:r>
      </w:ins>
      <w:ins w:id="265" w:author="ERCOT" w:date="2025-10-21T10:10:00Z" w16du:dateUtc="2025-10-21T15:10:00Z">
        <w:r>
          <w:t xml:space="preserve">otice of the reasons why the breach cannot be reasonably cured within 14 Business Days; </w:t>
        </w:r>
      </w:ins>
    </w:p>
    <w:p w14:paraId="4A3319E1" w14:textId="2B0A7F11" w:rsidR="00E412AD" w:rsidRDefault="00E412AD" w:rsidP="00E412AD">
      <w:pPr>
        <w:pStyle w:val="BodyText"/>
        <w:ind w:left="1440" w:hanging="720"/>
        <w:rPr>
          <w:ins w:id="266" w:author="ERCOT" w:date="2025-10-21T10:10:00Z" w16du:dateUtc="2025-10-21T15:10:00Z"/>
        </w:rPr>
      </w:pPr>
      <w:ins w:id="267" w:author="ERCOT" w:date="2025-10-21T10:10:00Z" w16du:dateUtc="2025-10-21T15:10:00Z">
        <w:r>
          <w:t>(b)</w:t>
        </w:r>
        <w:r>
          <w:tab/>
          <w:t xml:space="preserve">Begins work or other efforts to cure the breach within three Business Days after ERCOT receives </w:t>
        </w:r>
      </w:ins>
      <w:ins w:id="268" w:author="ERCOT" w:date="2025-11-11T15:54:00Z" w16du:dateUtc="2025-11-11T21:54:00Z">
        <w:r w:rsidR="003822E7">
          <w:t>N</w:t>
        </w:r>
      </w:ins>
      <w:ins w:id="269" w:author="ERCOT" w:date="2025-10-21T10:10:00Z" w16du:dateUtc="2025-10-21T15:10:00Z">
        <w:r>
          <w:t xml:space="preserve">otice of the breach from an affected Market Participant; and </w:t>
        </w:r>
      </w:ins>
    </w:p>
    <w:p w14:paraId="2574AAC6" w14:textId="77777777" w:rsidR="00E412AD" w:rsidRDefault="00E412AD" w:rsidP="00E412AD">
      <w:pPr>
        <w:pStyle w:val="BodyText"/>
        <w:ind w:left="1440" w:hanging="720"/>
        <w:rPr>
          <w:ins w:id="270" w:author="ERCOT" w:date="2025-10-21T10:10:00Z" w16du:dateUtc="2025-10-21T15:10:00Z"/>
        </w:rPr>
      </w:pPr>
      <w:ins w:id="271" w:author="ERCOT" w:date="2025-10-21T10:10:00Z" w16du:dateUtc="2025-10-21T15:10:00Z">
        <w:r>
          <w:t>(c)</w:t>
        </w:r>
        <w:r>
          <w:tab/>
          <w:t>Prosecutes the curative work or efforts with reasonable diligence until the curative work or efforts are completed.</w:t>
        </w:r>
      </w:ins>
    </w:p>
    <w:p w14:paraId="07C84633" w14:textId="07955CB9" w:rsidR="00E412AD" w:rsidRDefault="00E412AD" w:rsidP="00E412AD">
      <w:pPr>
        <w:pStyle w:val="BodyText"/>
        <w:ind w:left="720" w:hanging="720"/>
        <w:rPr>
          <w:ins w:id="272" w:author="ERCOT" w:date="2025-10-21T10:10:00Z" w16du:dateUtc="2025-10-21T15:10:00Z"/>
        </w:rPr>
      </w:pPr>
      <w:ins w:id="273" w:author="ERCOT" w:date="2025-10-21T10:10:00Z" w16du:dateUtc="2025-10-21T15:10:00Z">
        <w:r>
          <w:t>(3)</w:t>
        </w:r>
        <w:r>
          <w:tab/>
          <w:t>A Settlement dispute is not a Material Breach or subject to the Default procedures in the Protocols but instead is governed by procedures in the Protocols relating to Settlement and billing disputes and the</w:t>
        </w:r>
      </w:ins>
      <w:ins w:id="274" w:author="ERCOT" w:date="2025-11-20T16:20:00Z" w16du:dateUtc="2025-11-20T22:20:00Z">
        <w:r w:rsidR="00D70980">
          <w:t xml:space="preserve"> Alternative Dispute Resolution</w:t>
        </w:r>
      </w:ins>
      <w:ins w:id="275" w:author="ERCOT" w:date="2025-10-21T10:10:00Z" w16du:dateUtc="2025-10-21T15:10:00Z">
        <w:r>
          <w:t xml:space="preserve"> </w:t>
        </w:r>
      </w:ins>
      <w:ins w:id="276" w:author="ERCOT" w:date="2025-11-20T16:20:00Z" w16du:dateUtc="2025-11-20T22:20:00Z">
        <w:r w:rsidR="00D70980">
          <w:t>(</w:t>
        </w:r>
      </w:ins>
      <w:ins w:id="277" w:author="ERCOT" w:date="2025-10-21T10:10:00Z" w16du:dateUtc="2025-10-21T15:10:00Z">
        <w:r>
          <w:t>ADR</w:t>
        </w:r>
      </w:ins>
      <w:ins w:id="278" w:author="ERCOT" w:date="2025-11-20T16:20:00Z" w16du:dateUtc="2025-11-20T22:20:00Z">
        <w:r w:rsidR="00D70980">
          <w:t>)</w:t>
        </w:r>
      </w:ins>
      <w:ins w:id="279" w:author="ERCOT" w:date="2025-10-21T10:10:00Z" w16du:dateUtc="2025-10-21T15:10:00Z">
        <w:r>
          <w:t xml:space="preserve"> process in Section 20</w:t>
        </w:r>
      </w:ins>
      <w:ins w:id="280" w:author="ERCOT" w:date="2025-10-22T10:00:00Z" w16du:dateUtc="2025-10-22T15:00:00Z">
        <w:r w:rsidR="00245664">
          <w:t>,</w:t>
        </w:r>
      </w:ins>
      <w:ins w:id="281" w:author="ERCOT" w:date="2025-10-21T10:10:00Z" w16du:dateUtc="2025-10-21T15:10:00Z">
        <w:r>
          <w:t xml:space="preserve"> Alternative Dispute Resolution Procedure</w:t>
        </w:r>
      </w:ins>
      <w:ins w:id="282" w:author="ERCOT" w:date="2025-11-20T16:21:00Z" w16du:dateUtc="2025-11-20T22:21:00Z">
        <w:r w:rsidR="009B6A1F">
          <w:t xml:space="preserve"> and Procedure for Return of Settlement Funds</w:t>
        </w:r>
      </w:ins>
      <w:ins w:id="283" w:author="ERCOT" w:date="2025-10-21T10:10:00Z" w16du:dateUtc="2025-10-21T15:10:00Z">
        <w:r>
          <w:t>. ERCOT’s resolution of an ADR is appealable to the PUCT under P</w:t>
        </w:r>
      </w:ins>
      <w:ins w:id="284" w:author="ERCOT" w:date="2025-10-22T10:01:00Z" w16du:dateUtc="2025-10-22T15:01:00Z">
        <w:r w:rsidR="00245664">
          <w:t>.</w:t>
        </w:r>
      </w:ins>
      <w:ins w:id="285" w:author="ERCOT" w:date="2025-10-21T10:10:00Z" w16du:dateUtc="2025-10-21T15:10:00Z">
        <w:r>
          <w:t>U</w:t>
        </w:r>
      </w:ins>
      <w:ins w:id="286" w:author="ERCOT" w:date="2025-10-22T10:01:00Z" w16du:dateUtc="2025-10-22T15:01:00Z">
        <w:r w:rsidR="00245664">
          <w:t>.</w:t>
        </w:r>
      </w:ins>
      <w:ins w:id="287" w:author="ERCOT" w:date="2025-10-21T10:10:00Z" w16du:dateUtc="2025-10-21T15:10:00Z">
        <w:r>
          <w:t>C</w:t>
        </w:r>
      </w:ins>
      <w:ins w:id="288" w:author="ERCOT" w:date="2025-11-20T16:22:00Z" w16du:dateUtc="2025-11-20T22:22:00Z">
        <w:r w:rsidR="007F519D">
          <w:t xml:space="preserve"> P</w:t>
        </w:r>
        <w:r w:rsidR="007F519D" w:rsidRPr="007E3B82">
          <w:rPr>
            <w:smallCaps/>
          </w:rPr>
          <w:t>roc</w:t>
        </w:r>
        <w:r w:rsidR="007F519D">
          <w:t>.</w:t>
        </w:r>
      </w:ins>
      <w:ins w:id="289" w:author="ERCOT" w:date="2025-10-21T10:10:00Z" w16du:dateUtc="2025-10-21T15:10:00Z">
        <w:r>
          <w:t xml:space="preserve"> R</w:t>
        </w:r>
      </w:ins>
      <w:ins w:id="290" w:author="ERCOT" w:date="2025-10-22T10:01:00Z" w16du:dateUtc="2025-10-22T15:01:00Z">
        <w:r w:rsidR="00245664">
          <w:t>.</w:t>
        </w:r>
      </w:ins>
      <w:ins w:id="291" w:author="ERCOT" w:date="2025-10-21T10:10:00Z" w16du:dateUtc="2025-10-21T15:10:00Z">
        <w:r>
          <w:t xml:space="preserve"> 22.251</w:t>
        </w:r>
      </w:ins>
      <w:ins w:id="292" w:author="ERCOT" w:date="2025-11-20T16:22:00Z" w16du:dateUtc="2025-11-20T22:22:00Z">
        <w:r w:rsidR="007F519D">
          <w:t>, Review of Electric Reliability Council of Texas (ERCOT</w:t>
        </w:r>
      </w:ins>
      <w:ins w:id="293" w:author="ERCOT" w:date="2025-11-20T16:23:00Z" w16du:dateUtc="2025-11-20T22:23:00Z">
        <w:r w:rsidR="007E3B82">
          <w:t>) Conduct.</w:t>
        </w:r>
      </w:ins>
      <w:r w:rsidR="007E3B82">
        <w:t xml:space="preserve"> </w:t>
      </w:r>
    </w:p>
    <w:p w14:paraId="2939C4F5" w14:textId="0D9A0808" w:rsidR="00E412AD" w:rsidRPr="006967D7" w:rsidRDefault="00E412AD" w:rsidP="00E412AD">
      <w:pPr>
        <w:pStyle w:val="BodyText"/>
        <w:ind w:left="720" w:hanging="720"/>
        <w:rPr>
          <w:ins w:id="294" w:author="ERCOT" w:date="2025-10-21T10:10:00Z" w16du:dateUtc="2025-10-21T15:10:00Z"/>
        </w:rPr>
      </w:pPr>
      <w:ins w:id="295" w:author="ERCOT" w:date="2025-10-21T10:10:00Z" w16du:dateUtc="2025-10-21T15:10:00Z">
        <w:r>
          <w:t>(4)</w:t>
        </w:r>
        <w:r>
          <w:tab/>
          <w:t>Unless otherwise specified in the Protocols and subject to Section 20</w:t>
        </w:r>
        <w:r w:rsidRPr="006967D7">
          <w:t xml:space="preserve">, in the event of a Default by ERCOT, a Market Participant’s remedies shall be limited to: </w:t>
        </w:r>
      </w:ins>
    </w:p>
    <w:p w14:paraId="2845A7D9" w14:textId="258F09A4" w:rsidR="00E412AD" w:rsidRPr="006967D7" w:rsidRDefault="00E412AD" w:rsidP="00E412AD">
      <w:pPr>
        <w:pStyle w:val="BodyText"/>
        <w:ind w:left="1440" w:hanging="720"/>
        <w:rPr>
          <w:ins w:id="296" w:author="ERCOT" w:date="2025-10-21T10:10:00Z" w16du:dateUtc="2025-10-21T15:10:00Z"/>
        </w:rPr>
      </w:pPr>
      <w:ins w:id="297" w:author="ERCOT" w:date="2025-10-21T10:10:00Z" w16du:dateUtc="2025-10-21T15:10:00Z">
        <w:r w:rsidRPr="006967D7">
          <w:t>(a)</w:t>
        </w:r>
        <w:r w:rsidRPr="006967D7">
          <w:tab/>
          <w:t xml:space="preserve">Termination of the </w:t>
        </w:r>
      </w:ins>
      <w:ins w:id="298" w:author="ERCOT" w:date="2025-11-11T15:56:00Z" w16du:dateUtc="2025-11-11T21:56:00Z">
        <w:r w:rsidR="003822E7" w:rsidRPr="0042292C">
          <w:t>Standard Form Market Participant</w:t>
        </w:r>
        <w:r w:rsidR="003822E7">
          <w:t xml:space="preserve"> </w:t>
        </w:r>
        <w:r w:rsidR="003822E7" w:rsidRPr="0042292C">
          <w:t>Agreement (Section 22, Attachment A, Standard Form Market Participant Agreement)</w:t>
        </w:r>
        <w:r w:rsidR="003822E7" w:rsidRPr="00545275">
          <w:t xml:space="preserve"> </w:t>
        </w:r>
      </w:ins>
      <w:ins w:id="299" w:author="ERCOT" w:date="2025-10-21T10:10:00Z" w16du:dateUtc="2025-10-21T15:10:00Z">
        <w:r w:rsidRPr="006967D7">
          <w:t xml:space="preserve">upon notice to ERCOT; and </w:t>
        </w:r>
      </w:ins>
    </w:p>
    <w:p w14:paraId="1344F631" w14:textId="483FC095" w:rsidR="00E412AD" w:rsidRPr="006967D7" w:rsidRDefault="00E412AD" w:rsidP="00E412AD">
      <w:pPr>
        <w:pStyle w:val="BodyText"/>
        <w:ind w:left="1440" w:hanging="720"/>
        <w:rPr>
          <w:ins w:id="300" w:author="ERCOT" w:date="2025-10-21T10:10:00Z" w16du:dateUtc="2025-10-21T15:10:00Z"/>
        </w:rPr>
      </w:pPr>
      <w:ins w:id="301" w:author="ERCOT" w:date="2025-10-21T10:10:00Z" w16du:dateUtc="2025-10-21T15:10:00Z">
        <w:r w:rsidRPr="006967D7">
          <w:t>(b)</w:t>
        </w:r>
        <w:r w:rsidRPr="006967D7">
          <w:tab/>
          <w:t xml:space="preserve">Seeking relief from the </w:t>
        </w:r>
        <w:r>
          <w:t>PUCT</w:t>
        </w:r>
        <w:r w:rsidRPr="006967D7">
          <w:t xml:space="preserve"> under </w:t>
        </w:r>
        <w:r w:rsidR="00EF054E">
          <w:t>P</w:t>
        </w:r>
      </w:ins>
      <w:ins w:id="302" w:author="ERCOT" w:date="2025-10-22T10:01:00Z" w16du:dateUtc="2025-10-22T15:01:00Z">
        <w:r w:rsidR="00EF054E">
          <w:t>.</w:t>
        </w:r>
      </w:ins>
      <w:ins w:id="303" w:author="ERCOT" w:date="2025-10-21T10:10:00Z" w16du:dateUtc="2025-10-21T15:10:00Z">
        <w:r w:rsidR="00EF054E">
          <w:t>U</w:t>
        </w:r>
      </w:ins>
      <w:ins w:id="304" w:author="ERCOT" w:date="2025-10-22T10:01:00Z" w16du:dateUtc="2025-10-22T15:01:00Z">
        <w:r w:rsidR="00EF054E">
          <w:t>.</w:t>
        </w:r>
      </w:ins>
      <w:ins w:id="305" w:author="ERCOT" w:date="2025-10-21T10:10:00Z" w16du:dateUtc="2025-10-21T15:10:00Z">
        <w:r w:rsidR="00EF054E">
          <w:t>C</w:t>
        </w:r>
      </w:ins>
      <w:ins w:id="306" w:author="ERCOT" w:date="2025-11-20T16:22:00Z" w16du:dateUtc="2025-11-20T22:22:00Z">
        <w:r w:rsidR="00EF054E">
          <w:t xml:space="preserve"> P</w:t>
        </w:r>
        <w:r w:rsidR="00EF054E" w:rsidRPr="007E3B82">
          <w:rPr>
            <w:smallCaps/>
          </w:rPr>
          <w:t>roc</w:t>
        </w:r>
        <w:r w:rsidR="00EF054E">
          <w:t>.</w:t>
        </w:r>
      </w:ins>
      <w:ins w:id="307" w:author="ERCOT" w:date="2025-10-21T10:10:00Z" w16du:dateUtc="2025-10-21T15:10:00Z">
        <w:r w:rsidR="00EF054E">
          <w:t xml:space="preserve"> R</w:t>
        </w:r>
      </w:ins>
      <w:ins w:id="308" w:author="ERCOT" w:date="2025-10-22T10:01:00Z" w16du:dateUtc="2025-10-22T15:01:00Z">
        <w:r w:rsidR="00EF054E">
          <w:t>.</w:t>
        </w:r>
      </w:ins>
      <w:ins w:id="309" w:author="ERCOT" w:date="2025-10-21T10:10:00Z" w16du:dateUtc="2025-10-21T15:10:00Z">
        <w:r w:rsidR="00EF054E">
          <w:t xml:space="preserve"> </w:t>
        </w:r>
        <w:r w:rsidRPr="006967D7">
          <w:t>22.251.</w:t>
        </w:r>
      </w:ins>
    </w:p>
    <w:p w14:paraId="57A57EC8" w14:textId="3F3DE667" w:rsidR="00E412AD" w:rsidRDefault="00E412AD" w:rsidP="00E412AD">
      <w:pPr>
        <w:pStyle w:val="BodyText"/>
        <w:ind w:left="720" w:hanging="720"/>
        <w:rPr>
          <w:ins w:id="310" w:author="ERCOT" w:date="2025-10-21T10:12:00Z" w16du:dateUtc="2025-10-21T15:12:00Z"/>
        </w:rPr>
      </w:pPr>
      <w:ins w:id="311" w:author="ERCOT" w:date="2025-10-21T10:10:00Z" w16du:dateUtc="2025-10-21T15:10:00Z">
        <w:r w:rsidRPr="006967D7">
          <w:t>(5)</w:t>
        </w:r>
        <w:r w:rsidRPr="006967D7">
          <w:tab/>
          <w:t>Notwithstanding the foregoing, in the event of a Default arising from a</w:t>
        </w:r>
        <w:r>
          <w:t xml:space="preserve"> Material Breach by ERCOT of any of its representations, warranties, or covenants in the </w:t>
        </w:r>
      </w:ins>
      <w:ins w:id="312" w:author="ERCOT" w:date="2025-11-11T15:57:00Z" w16du:dateUtc="2025-11-11T21:57:00Z">
        <w:r w:rsidR="003822E7" w:rsidRPr="0042292C">
          <w:t>Standard Form Market Participant</w:t>
        </w:r>
        <w:r w:rsidR="00570240">
          <w:t xml:space="preserve"> </w:t>
        </w:r>
        <w:r w:rsidR="003822E7" w:rsidRPr="0042292C">
          <w:t>Agreement</w:t>
        </w:r>
      </w:ins>
      <w:ins w:id="313" w:author="ERCOT" w:date="2025-10-21T10:10:00Z" w16du:dateUtc="2025-10-21T15:10:00Z">
        <w:r>
          <w:t xml:space="preserve">, a Market Participant’s sole remedy shall be termination of the </w:t>
        </w:r>
      </w:ins>
      <w:ins w:id="314" w:author="ERCOT" w:date="2025-11-11T15:57:00Z" w16du:dateUtc="2025-11-11T21:57:00Z">
        <w:r w:rsidR="00570240" w:rsidRPr="0042292C">
          <w:t>Standard Form Market Participant</w:t>
        </w:r>
        <w:r w:rsidR="00570240">
          <w:t xml:space="preserve"> </w:t>
        </w:r>
        <w:r w:rsidR="00570240" w:rsidRPr="0042292C">
          <w:t xml:space="preserve">Agreement </w:t>
        </w:r>
      </w:ins>
      <w:ins w:id="315" w:author="ERCOT" w:date="2025-10-21T10:10:00Z" w16du:dateUtc="2025-10-21T15:10:00Z">
        <w:r>
          <w:t xml:space="preserve">upon notice to ERCOT. </w:t>
        </w:r>
      </w:ins>
    </w:p>
    <w:p w14:paraId="77F3091B" w14:textId="77777777" w:rsidR="00E412AD" w:rsidRPr="00167DA8" w:rsidRDefault="00E412AD" w:rsidP="00E412AD">
      <w:pPr>
        <w:pStyle w:val="BodyText"/>
        <w:ind w:left="720" w:hanging="720"/>
        <w:rPr>
          <w:ins w:id="316" w:author="ERCOT" w:date="2025-10-21T10:10:00Z" w16du:dateUtc="2025-10-21T15:10:00Z"/>
        </w:rPr>
      </w:pPr>
    </w:p>
    <w:p w14:paraId="02FD955A" w14:textId="77777777" w:rsidR="00E412AD" w:rsidRDefault="00E412AD" w:rsidP="00E412AD">
      <w:pPr>
        <w:pStyle w:val="BodyText"/>
        <w:ind w:left="720" w:hanging="720"/>
        <w:rPr>
          <w:ins w:id="317" w:author="ERCOT" w:date="2025-10-21T10:10:00Z" w16du:dateUtc="2025-10-21T15:10:00Z"/>
          <w:u w:val="single"/>
        </w:rPr>
      </w:pPr>
      <w:ins w:id="318" w:author="ERCOT" w:date="2025-10-21T10:10:00Z" w16du:dateUtc="2025-10-21T15:10:00Z">
        <w:r w:rsidRPr="009C0A74">
          <w:rPr>
            <w:b/>
            <w:bCs/>
          </w:rPr>
          <w:t>16.21</w:t>
        </w:r>
        <w:r w:rsidRPr="009C0A74">
          <w:rPr>
            <w:b/>
            <w:bCs/>
          </w:rPr>
          <w:tab/>
          <w:t>Force Majeure</w:t>
        </w:r>
        <w:r>
          <w:rPr>
            <w:b/>
            <w:bCs/>
          </w:rPr>
          <w:t xml:space="preserve"> </w:t>
        </w:r>
      </w:ins>
    </w:p>
    <w:p w14:paraId="5557573D" w14:textId="77777777" w:rsidR="00E412AD" w:rsidRDefault="00E412AD" w:rsidP="00E412AD">
      <w:pPr>
        <w:pStyle w:val="BodyText"/>
        <w:ind w:left="720" w:hanging="720"/>
        <w:rPr>
          <w:ins w:id="319" w:author="ERCOT" w:date="2025-10-21T10:10:00Z" w16du:dateUtc="2025-10-21T15:10:00Z"/>
        </w:rPr>
      </w:pPr>
      <w:ins w:id="320" w:author="ERCOT" w:date="2025-10-21T10:10:00Z" w16du:dateUtc="2025-10-21T15:10:00Z">
        <w:r>
          <w:t>(1)</w:t>
        </w:r>
        <w:r>
          <w:tab/>
          <w:t xml:space="preserve">If, due to a Force Majeure Event, ERCOT or a Market Participant is in Material Breach, other than a Payment Breach, with respect to an obligation under a written Agreement, then such breach shall not result in a Default, except as otherwise provided by the Protocols, if the breaching Entity complies with the following requirements: </w:t>
        </w:r>
      </w:ins>
    </w:p>
    <w:p w14:paraId="12BAAC30" w14:textId="77777777" w:rsidR="00E412AD" w:rsidRDefault="00E412AD" w:rsidP="00E412AD">
      <w:pPr>
        <w:pStyle w:val="BodyText"/>
        <w:ind w:left="720"/>
        <w:rPr>
          <w:ins w:id="321" w:author="ERCOT" w:date="2025-10-21T10:10:00Z" w16du:dateUtc="2025-10-21T15:10:00Z"/>
        </w:rPr>
      </w:pPr>
      <w:ins w:id="322" w:author="ERCOT" w:date="2025-10-21T10:10:00Z" w16du:dateUtc="2025-10-21T15:10:00Z">
        <w:r>
          <w:lastRenderedPageBreak/>
          <w:t xml:space="preserve">(a) The breaching Entity shall take reasonable steps, consistent with Good Utility Practice, to remedy such breach; </w:t>
        </w:r>
      </w:ins>
    </w:p>
    <w:p w14:paraId="1E6C5C92" w14:textId="77777777" w:rsidR="00E412AD" w:rsidRDefault="00E412AD" w:rsidP="00E412AD">
      <w:pPr>
        <w:pStyle w:val="BodyText"/>
        <w:ind w:left="720"/>
        <w:rPr>
          <w:ins w:id="323" w:author="ERCOT" w:date="2025-10-21T10:10:00Z" w16du:dateUtc="2025-10-21T15:10:00Z"/>
        </w:rPr>
      </w:pPr>
      <w:ins w:id="324" w:author="ERCOT" w:date="2025-10-21T10:10:00Z" w16du:dateUtc="2025-10-21T15:10:00Z">
        <w:r>
          <w:t xml:space="preserve">(b) The breaching Entity shall notify the other Entity as soon as reasonably practicable, but not later than 14 calendar days after the breaching Entity becomes aware of the Force Majeure Event; and </w:t>
        </w:r>
      </w:ins>
    </w:p>
    <w:p w14:paraId="3E280A2E" w14:textId="77777777" w:rsidR="00E412AD" w:rsidRDefault="00E412AD" w:rsidP="00E412AD">
      <w:pPr>
        <w:pStyle w:val="BodyText"/>
        <w:ind w:left="720"/>
        <w:rPr>
          <w:ins w:id="325" w:author="ERCOT" w:date="2025-10-21T10:10:00Z" w16du:dateUtc="2025-10-21T15:10:00Z"/>
        </w:rPr>
      </w:pPr>
      <w:ins w:id="326" w:author="ERCOT" w:date="2025-10-21T10:10:00Z" w16du:dateUtc="2025-10-21T15:10:00Z">
        <w:r>
          <w:t xml:space="preserve">(c) </w:t>
        </w:r>
        <w:r w:rsidRPr="00C618AF">
          <w:t xml:space="preserve">The </w:t>
        </w:r>
        <w:r>
          <w:t>breaching</w:t>
        </w:r>
        <w:r w:rsidRPr="00C618AF">
          <w:t xml:space="preserve"> Entity shall provide notice to the other Entity, as soon as reasonably practicable, when the Force Majeure Event ends.</w:t>
        </w:r>
      </w:ins>
    </w:p>
    <w:p w14:paraId="211B68F2" w14:textId="37605635" w:rsidR="00E412AD" w:rsidRDefault="00E412AD" w:rsidP="00E412AD">
      <w:pPr>
        <w:pStyle w:val="BodyText"/>
        <w:ind w:left="720" w:hanging="720"/>
        <w:rPr>
          <w:ins w:id="327" w:author="ERCOT" w:date="2025-10-21T10:10:00Z" w16du:dateUtc="2025-10-21T15:10:00Z"/>
        </w:rPr>
      </w:pPr>
      <w:ins w:id="328" w:author="ERCOT" w:date="2025-10-21T10:10:00Z" w16du:dateUtc="2025-10-21T15:10:00Z">
        <w:r>
          <w:t>(2)</w:t>
        </w:r>
        <w:r>
          <w:tab/>
          <w:t xml:space="preserve">Notice under this section </w:t>
        </w:r>
        <w:r w:rsidRPr="00626D0E">
          <w:t xml:space="preserve">shall include a detailed description of the obligations affected </w:t>
        </w:r>
        <w:r>
          <w:t xml:space="preserve">by a Force Majeure Event </w:t>
        </w:r>
        <w:r w:rsidRPr="00626D0E">
          <w:t>and how the Force Majeure Event prevented the breaching Entity from fulfilling those obligations.</w:t>
        </w:r>
        <w:r>
          <w:t xml:space="preserve"> </w:t>
        </w:r>
        <w:r w:rsidRPr="00C618AF">
          <w:t>A failure to provide timely</w:t>
        </w:r>
        <w:r>
          <w:t xml:space="preserve"> and adequate</w:t>
        </w:r>
        <w:r w:rsidRPr="00C618AF">
          <w:t xml:space="preserve"> </w:t>
        </w:r>
      </w:ins>
      <w:ins w:id="329" w:author="ERCOT" w:date="2025-11-11T15:58:00Z" w16du:dateUtc="2025-11-11T21:58:00Z">
        <w:r w:rsidR="004B50A2">
          <w:t>N</w:t>
        </w:r>
      </w:ins>
      <w:ins w:id="330" w:author="ERCOT" w:date="2025-10-21T10:10:00Z" w16du:dateUtc="2025-10-21T15:10:00Z">
        <w:r w:rsidRPr="00C618AF">
          <w:t xml:space="preserve">otice </w:t>
        </w:r>
        <w:r>
          <w:t>under</w:t>
        </w:r>
      </w:ins>
      <w:ins w:id="331" w:author="ERCOT" w:date="2025-11-20T16:25:00Z" w16du:dateUtc="2025-11-20T22:25:00Z">
        <w:r w:rsidR="00AC02CB">
          <w:t xml:space="preserve"> paragraphs (1) and (2)</w:t>
        </w:r>
      </w:ins>
      <w:ins w:id="332" w:author="ERCOT" w:date="2025-10-21T10:10:00Z" w16du:dateUtc="2025-10-21T15:10:00Z">
        <w:r>
          <w:t xml:space="preserve"> above regarding a Force Majeure Event </w:t>
        </w:r>
        <w:r w:rsidRPr="00C618AF">
          <w:t>shall constitute a waiver of the claim of Force Majeure Event</w:t>
        </w:r>
        <w:r>
          <w:t xml:space="preserve">. </w:t>
        </w:r>
      </w:ins>
    </w:p>
    <w:p w14:paraId="3395C469" w14:textId="77777777" w:rsidR="00E412AD" w:rsidRDefault="00E412AD" w:rsidP="00E412AD">
      <w:pPr>
        <w:pStyle w:val="BodyText"/>
        <w:ind w:left="720" w:hanging="720"/>
        <w:rPr>
          <w:ins w:id="333" w:author="ERCOT" w:date="2025-10-21T10:10:00Z" w16du:dateUtc="2025-10-21T15:10:00Z"/>
        </w:rPr>
      </w:pPr>
      <w:ins w:id="334" w:author="ERCOT" w:date="2025-10-21T10:10:00Z" w16du:dateUtc="2025-10-21T15:10:00Z">
        <w:r>
          <w:t>(3)</w:t>
        </w:r>
        <w:r>
          <w:tab/>
          <w:t xml:space="preserve">Notwithstanding the foregoing, </w:t>
        </w:r>
        <w:r w:rsidRPr="00A37EFF">
          <w:t xml:space="preserve">a Force Majeure Event does not relieve a Market Participant of </w:t>
        </w:r>
        <w:r>
          <w:t>any</w:t>
        </w:r>
        <w:r w:rsidRPr="00A37EFF">
          <w:t xml:space="preserve"> obligation to make payments</w:t>
        </w:r>
        <w:r>
          <w:t>, and a failure to make payments will result in a Default. A Force Majeure Event also does not excuse a Market Participant from any consequences of non-performance pursuant to the Protocols or any Agreement.</w:t>
        </w:r>
      </w:ins>
    </w:p>
    <w:p w14:paraId="21421262" w14:textId="77777777" w:rsidR="00B214AE" w:rsidRDefault="00B214AE" w:rsidP="00B214AE">
      <w:pPr>
        <w:pStyle w:val="H2"/>
      </w:pPr>
      <w:bookmarkStart w:id="335" w:name="_Toc390438929"/>
      <w:bookmarkStart w:id="336" w:name="_Toc405897626"/>
      <w:bookmarkStart w:id="337" w:name="_Toc415055730"/>
      <w:bookmarkStart w:id="338" w:name="_Toc415055856"/>
      <w:bookmarkStart w:id="339" w:name="_Toc415055955"/>
      <w:bookmarkStart w:id="340" w:name="_Toc415056056"/>
      <w:bookmarkStart w:id="341" w:name="_Toc184622992"/>
      <w:r>
        <w:t>16.3</w:t>
      </w:r>
      <w:r>
        <w:tab/>
        <w:t>Registration of Load Serving Entities</w:t>
      </w:r>
      <w:bookmarkEnd w:id="335"/>
      <w:bookmarkEnd w:id="336"/>
      <w:bookmarkEnd w:id="337"/>
      <w:bookmarkEnd w:id="338"/>
      <w:bookmarkEnd w:id="339"/>
      <w:bookmarkEnd w:id="340"/>
      <w:bookmarkEnd w:id="341"/>
    </w:p>
    <w:p w14:paraId="7EC7F83D" w14:textId="4F473935" w:rsidR="00B214AE" w:rsidRDefault="00B214AE" w:rsidP="00B214AE">
      <w:pPr>
        <w:pStyle w:val="BodyTextNumbered"/>
      </w:pPr>
      <w:r>
        <w:t>(1)</w:t>
      </w:r>
      <w:r>
        <w:tab/>
        <w:t xml:space="preserve">Load Serving Entities (LSEs) provide electric service to Customers and Wholesale Customers.  LSEs include Non-Opt-In Entities (NOIEs) that serve Load, Competitive Retailers (CRs) (which includes Retail Electric Providers (REPs)), and External Load Serving Entities (ELSEs).  Each LSE must register with ERCOT.  To become registered as an LSE, an Entity must execute a Standard Form Market Participant Agreement (using the form in Section 22, Attachment A, Standard Form Market Participant Agreement), designate LSE Authorized Representatives, contacts, and a User Security Administrator (USA) (per </w:t>
      </w:r>
      <w:r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w:t>
      </w:r>
      <w:ins w:id="342" w:author="ERCOT" w:date="2025-10-21T10:46:00Z" w16du:dateUtc="2025-10-21T15:46:00Z">
        <w:r>
          <w:t xml:space="preserve">and maintain </w:t>
        </w:r>
      </w:ins>
      <w:r>
        <w:t xml:space="preserve">certification by </w:t>
      </w:r>
      <w:r>
        <w:rPr>
          <w:smallCaps/>
          <w:szCs w:val="24"/>
        </w:rPr>
        <w:t>P.U.C. Subst. R</w:t>
      </w:r>
      <w:r>
        <w:t>. 25.107, Certification of Retail Electric Providers (REPs), and comply with the remaining requirements of this Section.</w:t>
      </w:r>
      <w:ins w:id="343" w:author="ERCOT" w:date="2025-10-21T10:46:00Z" w16du:dateUtc="2025-10-21T15:46:00Z">
        <w:r>
          <w:t xml:space="preserve">  </w:t>
        </w:r>
        <w:r w:rsidRPr="00545275">
          <w:t xml:space="preserve">ERCOT may immediately suspend or terminate a REP’s access to any of ERCOT’s systems if ERCOT has a reasonable suspicion that the REP is no longer certificated under P.U.C. </w:t>
        </w:r>
        <w:r w:rsidRPr="00545275">
          <w:rPr>
            <w:smallCaps/>
          </w:rPr>
          <w:t>Subst</w:t>
        </w:r>
        <w:r w:rsidRPr="00545275">
          <w:t>. R. 25.107.</w:t>
        </w:r>
      </w:ins>
    </w:p>
    <w:p w14:paraId="588B36AB" w14:textId="77777777" w:rsidR="00B214AE" w:rsidRDefault="00B214AE" w:rsidP="00B214AE">
      <w:pPr>
        <w:pStyle w:val="BodyTextNumbered"/>
      </w:pPr>
      <w:r>
        <w:t xml:space="preserve">(2) </w:t>
      </w:r>
      <w:r>
        <w:tab/>
        <w:t>All CRs must participate in and successfully complete testing as described in Section 19.8, Retail Market Testing, prior to commencing operations with ERCOT.</w:t>
      </w:r>
    </w:p>
    <w:p w14:paraId="6FBD175C" w14:textId="77777777" w:rsidR="00B214AE" w:rsidRDefault="00B214AE" w:rsidP="00B214AE">
      <w:pPr>
        <w:pStyle w:val="BodyTextNumbered"/>
      </w:pPr>
      <w:r>
        <w:t>(3)</w:t>
      </w:r>
      <w:r>
        <w:tab/>
        <w:t xml:space="preserve">ERCOT may require that the Entity satisfactorily complete testing of interfaces between the Entity’s systems and relevant ERCOT systems.  </w:t>
      </w:r>
    </w:p>
    <w:p w14:paraId="44360B13" w14:textId="77777777" w:rsidR="00B214AE" w:rsidRPr="00E55B86" w:rsidRDefault="00B214AE" w:rsidP="00B214AE">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Pr="00A35A89">
        <w:t>(</w:t>
      </w:r>
      <w:r>
        <w:t xml:space="preserve">Section 23, Form B, Load Serving Entity (LSE) Application for Registration) </w:t>
      </w:r>
      <w:r w:rsidRPr="003C5709">
        <w:rPr>
          <w:iCs/>
        </w:rPr>
        <w:t xml:space="preserve">and other registration forms as designated by ERCOT.  An ELSE shall </w:t>
      </w:r>
      <w:r w:rsidRPr="003C5709">
        <w:rPr>
          <w:iCs/>
        </w:rPr>
        <w:lastRenderedPageBreak/>
        <w:t>provide all informa</w:t>
      </w:r>
      <w:r w:rsidRPr="00376AC8">
        <w:rPr>
          <w:iCs/>
        </w:rPr>
        <w:t>tion sufficient to ju</w:t>
      </w:r>
      <w:r w:rsidRPr="00167B72">
        <w:rPr>
          <w:iCs/>
        </w:rPr>
        <w:t>stify its designation as an ELSE</w:t>
      </w:r>
      <w:r w:rsidRPr="00720C92">
        <w:rPr>
          <w:iCs/>
        </w:rPr>
        <w:t xml:space="preserve"> if </w:t>
      </w:r>
      <w:proofErr w:type="gramStart"/>
      <w:r w:rsidRPr="00720C92">
        <w:rPr>
          <w:iCs/>
        </w:rPr>
        <w:t>so</w:t>
      </w:r>
      <w:proofErr w:type="gramEnd"/>
      <w:r w:rsidRPr="00720C92">
        <w:rPr>
          <w:iCs/>
        </w:rPr>
        <w:t xml:space="preserve"> requested by ERCOT.</w:t>
      </w:r>
    </w:p>
    <w:p w14:paraId="6B5FB4C7" w14:textId="1A62DE98" w:rsidR="00E412AD" w:rsidRDefault="00B214AE" w:rsidP="00B214AE">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05C99D75" w14:textId="29BDA495" w:rsidR="00DB31B3" w:rsidRDefault="00DB31B3" w:rsidP="00DB31B3">
      <w:pPr>
        <w:pStyle w:val="H2"/>
      </w:pPr>
      <w:r>
        <w:t>20.1</w:t>
      </w:r>
      <w:r>
        <w:tab/>
        <w:t>Applicability</w:t>
      </w:r>
      <w:bookmarkEnd w:id="203"/>
      <w:bookmarkEnd w:id="204"/>
      <w:bookmarkEnd w:id="205"/>
      <w:bookmarkEnd w:id="206"/>
      <w:bookmarkEnd w:id="207"/>
    </w:p>
    <w:p w14:paraId="22AA4701" w14:textId="77777777" w:rsidR="00DB31B3" w:rsidRDefault="00DB31B3" w:rsidP="00DB31B3">
      <w:pPr>
        <w:pStyle w:val="BodyText"/>
        <w:ind w:left="720" w:hanging="720"/>
      </w:pPr>
      <w:r>
        <w:t>(1)</w:t>
      </w:r>
      <w:r>
        <w:tab/>
      </w:r>
      <w:r w:rsidRPr="00A47FD4">
        <w:t>Except as otherwise provided in Section 20, Alternative Dispute Resolution Procedure</w:t>
      </w:r>
      <w:r>
        <w:t xml:space="preserve"> and Procedure for Return of Settlement Funds</w:t>
      </w:r>
      <w:r w:rsidRPr="00A47FD4">
        <w:t>, this Alternative Dispute Resolution (ADR) procedure applies to any claim by a Market Participant that ERCOT has violate</w:t>
      </w:r>
      <w:r w:rsidRPr="00C90996">
        <w:t xml:space="preserve">d or misinterpreted any law, including any statute, rule, Protocol, Other Binding Document, or Agreement, where such </w:t>
      </w:r>
      <w:r>
        <w:t>violation</w:t>
      </w:r>
      <w:r w:rsidRPr="00C90996">
        <w:t xml:space="preserve"> or </w:t>
      </w:r>
      <w:r>
        <w:t xml:space="preserve">misinterpretation </w:t>
      </w:r>
      <w:r w:rsidRPr="00C90996">
        <w:t xml:space="preserve">results in actual </w:t>
      </w:r>
      <w:r>
        <w:t xml:space="preserve">harm, </w:t>
      </w:r>
      <w:r w:rsidRPr="00C90996">
        <w:t xml:space="preserve">or </w:t>
      </w:r>
      <w:r>
        <w:t xml:space="preserve">could result in </w:t>
      </w:r>
      <w:r w:rsidRPr="00C90996">
        <w:t>imminent harm</w:t>
      </w:r>
      <w:r>
        <w:t>,</w:t>
      </w:r>
      <w:r w:rsidRPr="00C90996">
        <w:t xml:space="preserve"> to the Market Participant.  A Market Participant that disputes an interpretation of the ERCOT Protocols, an Other Binding Document, or an Agreement made by ERCOT through the Protocol interpretation request process described in subsection (</w:t>
      </w:r>
      <w:proofErr w:type="spellStart"/>
      <w:r w:rsidRPr="00C90996">
        <w:t>i</w:t>
      </w:r>
      <w:proofErr w:type="spellEnd"/>
      <w:r w:rsidRPr="00C90996">
        <w:t xml:space="preserve">) of </w:t>
      </w:r>
      <w:r w:rsidRPr="007D34AC">
        <w:t>P.U.C</w:t>
      </w:r>
      <w:r>
        <w:rPr>
          <w:sz w:val="23"/>
          <w:szCs w:val="23"/>
        </w:rPr>
        <w:t>. S</w:t>
      </w:r>
      <w:r>
        <w:rPr>
          <w:sz w:val="19"/>
          <w:szCs w:val="19"/>
        </w:rPr>
        <w:t>UBST</w:t>
      </w:r>
      <w:r>
        <w:rPr>
          <w:sz w:val="23"/>
          <w:szCs w:val="23"/>
        </w:rPr>
        <w:t xml:space="preserve">. R. </w:t>
      </w:r>
      <w:r w:rsidRPr="00C90996">
        <w:t>25.503, Oversight of Wholesale Market Participants, is not required to follow the ADR procedure prior to seeking relief from the Public Utility Commission of Texas (PUCT)</w:t>
      </w:r>
      <w:del w:id="344" w:author="ERCOT" w:date="2025-10-21T10:49:00Z" w16du:dateUtc="2025-10-21T15:49:00Z">
        <w:r w:rsidRPr="00C90996" w:rsidDel="00AF08CF">
          <w:delText xml:space="preserve"> or other Governmental Authority</w:delText>
        </w:r>
      </w:del>
      <w:r w:rsidRPr="00C90996">
        <w:t>.</w:t>
      </w:r>
    </w:p>
    <w:p w14:paraId="7972BF5C" w14:textId="77777777" w:rsidR="00DB31B3" w:rsidRPr="00A47FD4" w:rsidRDefault="00DB31B3" w:rsidP="00DB31B3">
      <w:pPr>
        <w:spacing w:after="240"/>
        <w:ind w:left="720" w:hanging="720"/>
      </w:pPr>
      <w:r w:rsidRPr="00A47FD4">
        <w:t>(2)</w:t>
      </w:r>
      <w:r w:rsidRPr="00A47FD4">
        <w:tab/>
        <w:t xml:space="preserve">Only a </w:t>
      </w:r>
      <w:proofErr w:type="gramStart"/>
      <w:r w:rsidRPr="00A47FD4">
        <w:t>Counter-Party</w:t>
      </w:r>
      <w:proofErr w:type="gramEnd"/>
      <w:r w:rsidRPr="00A47FD4">
        <w:t xml:space="preserve"> may request ADR to seek correction of Settlement data and resettlement, except that:</w:t>
      </w:r>
    </w:p>
    <w:p w14:paraId="42242FFF" w14:textId="77777777" w:rsidR="00DB31B3" w:rsidRPr="00A47FD4" w:rsidRDefault="00DB31B3" w:rsidP="00DB31B3">
      <w:pPr>
        <w:spacing w:after="240"/>
        <w:ind w:left="1440" w:hanging="720"/>
        <w:rPr>
          <w:szCs w:val="20"/>
        </w:rPr>
      </w:pPr>
      <w:r w:rsidRPr="00A47FD4">
        <w:rPr>
          <w:szCs w:val="20"/>
        </w:rPr>
        <w:t>(a)</w:t>
      </w:r>
      <w:r w:rsidRPr="00A47FD4">
        <w:rPr>
          <w:szCs w:val="20"/>
        </w:rPr>
        <w:tab/>
        <w:t xml:space="preserve">A Market Participant that is not a </w:t>
      </w:r>
      <w:proofErr w:type="gramStart"/>
      <w:r w:rsidRPr="00A47FD4">
        <w:rPr>
          <w:szCs w:val="20"/>
        </w:rPr>
        <w:t>Counter-Party</w:t>
      </w:r>
      <w:proofErr w:type="gramEnd"/>
      <w:r w:rsidRPr="00A47FD4">
        <w:rPr>
          <w:szCs w:val="20"/>
        </w:rPr>
        <w:t xml:space="preserve"> may submit an ADR request seeking correction of Settlement data and resettlement on behalf of an affected </w:t>
      </w:r>
      <w:proofErr w:type="gramStart"/>
      <w:r w:rsidRPr="00A47FD4">
        <w:rPr>
          <w:szCs w:val="20"/>
        </w:rPr>
        <w:t>Counter-Party</w:t>
      </w:r>
      <w:proofErr w:type="gramEnd"/>
      <w:r w:rsidRPr="00A47FD4">
        <w:rPr>
          <w:szCs w:val="20"/>
        </w:rPr>
        <w:t xml:space="preserve"> upon providing ERCOT written documentation executed by the Authorized Representative of the </w:t>
      </w:r>
      <w:proofErr w:type="gramStart"/>
      <w:r w:rsidRPr="00A47FD4">
        <w:rPr>
          <w:szCs w:val="20"/>
        </w:rPr>
        <w:t>Counter-Party</w:t>
      </w:r>
      <w:proofErr w:type="gramEnd"/>
      <w:r w:rsidRPr="00A47FD4">
        <w:rPr>
          <w:szCs w:val="20"/>
        </w:rPr>
        <w:t xml:space="preserve"> designating the Market Participant as the Counter-Party’s agent for purposes of submitting the ADR request; and</w:t>
      </w:r>
    </w:p>
    <w:p w14:paraId="015221FB" w14:textId="77777777" w:rsidR="00DB31B3" w:rsidRPr="00A47FD4" w:rsidRDefault="00DB31B3" w:rsidP="00DB31B3">
      <w:pPr>
        <w:spacing w:after="240"/>
        <w:ind w:left="1440" w:hanging="720"/>
        <w:rPr>
          <w:szCs w:val="20"/>
        </w:rPr>
      </w:pPr>
      <w:r w:rsidRPr="00A47FD4">
        <w:rPr>
          <w:szCs w:val="20"/>
        </w:rPr>
        <w:t>(b)</w:t>
      </w:r>
      <w:r w:rsidRPr="00A47FD4">
        <w:rPr>
          <w:szCs w:val="20"/>
        </w:rPr>
        <w:tab/>
        <w:t xml:space="preserve">A Load Serving Entity (LSE), with its </w:t>
      </w:r>
      <w:proofErr w:type="gramStart"/>
      <w:r w:rsidRPr="00A47FD4">
        <w:rPr>
          <w:szCs w:val="20"/>
        </w:rPr>
        <w:t>Counter-Party</w:t>
      </w:r>
      <w:proofErr w:type="gramEnd"/>
      <w:r w:rsidRPr="00A47FD4">
        <w:rPr>
          <w:szCs w:val="20"/>
        </w:rPr>
        <w:t>, or a Transmission and/or Distribution Service Provider (TDSP) may submit an ADR request for correction of Electric Service Identifier (ESI ID) service history, usage information, and/or resettlement, as set forth in these Protocols and the Retail Market Guide.</w:t>
      </w:r>
    </w:p>
    <w:p w14:paraId="46EE5394" w14:textId="77777777" w:rsidR="00DB31B3" w:rsidRDefault="00DB31B3" w:rsidP="00DB31B3">
      <w:pPr>
        <w:spacing w:after="240"/>
        <w:ind w:left="720" w:hanging="720"/>
      </w:pPr>
      <w:r>
        <w:t>(3)</w:t>
      </w:r>
      <w:r>
        <w:tab/>
        <w:t>Nothing in this ADR procedure is intended to limit or restrict the right of a Market Participant to file a petition seeking direct relief from the PUCT</w:t>
      </w:r>
      <w:del w:id="345" w:author="ERCOT" w:date="2025-10-21T10:50:00Z" w16du:dateUtc="2025-10-21T15:50:00Z">
        <w:r w:rsidDel="00AF08CF">
          <w:delText xml:space="preserve"> or another Governmental Authority</w:delText>
        </w:r>
      </w:del>
      <w:r>
        <w:t xml:space="preserve"> without first exhausting this ADR procedure where actual or threatened action by ERCOT or a Market Participant </w:t>
      </w:r>
      <w:r w:rsidRPr="00C90996">
        <w:t>could caus</w:t>
      </w:r>
      <w:r w:rsidRPr="00A47FD4">
        <w:t>e irreparable harm and where such harm cannot be addressed within the time permitted under the ADR process</w:t>
      </w:r>
      <w:r>
        <w:t>.</w:t>
      </w:r>
    </w:p>
    <w:p w14:paraId="400933DA" w14:textId="77777777" w:rsidR="00DB31B3" w:rsidRDefault="00DB31B3" w:rsidP="00DB31B3">
      <w:pPr>
        <w:pStyle w:val="BodyText"/>
        <w:ind w:left="720" w:hanging="720"/>
      </w:pPr>
      <w:r>
        <w:t>(4)</w:t>
      </w:r>
      <w:r>
        <w:tab/>
        <w:t>Except for the provisions of this Section 20.1, the ADR procedure may be modified by mutual agreement of the parties.</w:t>
      </w:r>
    </w:p>
    <w:p w14:paraId="3C170464" w14:textId="77777777" w:rsidR="00DB31B3" w:rsidRDefault="00DB31B3" w:rsidP="00DB31B3">
      <w:pPr>
        <w:pStyle w:val="BodyText"/>
        <w:ind w:left="720" w:hanging="720"/>
      </w:pPr>
      <w:r>
        <w:t>(5)</w:t>
      </w:r>
      <w:r>
        <w:tab/>
        <w:t>Parties shall exercise good faith efforts to timely resolve disputes under Section 20.</w:t>
      </w:r>
    </w:p>
    <w:p w14:paraId="5A105422" w14:textId="77777777" w:rsidR="00DB31B3" w:rsidRPr="00A47FD4" w:rsidRDefault="00DB31B3" w:rsidP="00DB31B3">
      <w:pPr>
        <w:spacing w:after="240"/>
        <w:ind w:left="720" w:hanging="720"/>
        <w:rPr>
          <w:szCs w:val="20"/>
        </w:rPr>
      </w:pPr>
      <w:proofErr w:type="gramStart"/>
      <w:r w:rsidRPr="00A47FD4">
        <w:rPr>
          <w:szCs w:val="20"/>
        </w:rPr>
        <w:lastRenderedPageBreak/>
        <w:t>(6)</w:t>
      </w:r>
      <w:r w:rsidRPr="00A47FD4">
        <w:rPr>
          <w:szCs w:val="20"/>
        </w:rPr>
        <w:tab/>
        <w:t>Nothing</w:t>
      </w:r>
      <w:proofErr w:type="gramEnd"/>
      <w:r w:rsidRPr="00A47FD4">
        <w:rPr>
          <w:szCs w:val="20"/>
        </w:rPr>
        <w:t xml:space="preserve"> contained in Section 20 is intended to supersede any dispute resolution process mandated by applicable law or tariff.  Furthermore, this ADR procedure does not apply to any dispute concerning an agreement between Market Participants or the terms of any tariff.  To the extent any dispute not governed by Section 20 involves the interpretation of the ERCOT Protocols, an Other Binding Document, or an Agreement, that dispute may be submitted to ERCOT through the Protocol interpretation request process described in subsection (</w:t>
      </w:r>
      <w:proofErr w:type="spellStart"/>
      <w:r w:rsidRPr="00A47FD4">
        <w:rPr>
          <w:szCs w:val="20"/>
        </w:rPr>
        <w:t>i</w:t>
      </w:r>
      <w:proofErr w:type="spellEnd"/>
      <w:r w:rsidRPr="00A47FD4">
        <w:rPr>
          <w:szCs w:val="20"/>
        </w:rPr>
        <w:t xml:space="preserve">) of P.U.C. </w:t>
      </w:r>
      <w:r w:rsidRPr="00A47FD4">
        <w:rPr>
          <w:smallCaps/>
          <w:szCs w:val="20"/>
        </w:rPr>
        <w:t>Subst</w:t>
      </w:r>
      <w:r w:rsidRPr="00A47FD4">
        <w:rPr>
          <w:szCs w:val="20"/>
        </w:rPr>
        <w:t>. R. 25.503.</w:t>
      </w:r>
    </w:p>
    <w:p w14:paraId="55A78142" w14:textId="77777777" w:rsidR="00DB31B3" w:rsidRPr="00A47FD4" w:rsidRDefault="00DB31B3" w:rsidP="00DB31B3">
      <w:pPr>
        <w:keepNext/>
        <w:tabs>
          <w:tab w:val="left" w:pos="900"/>
        </w:tabs>
        <w:spacing w:before="480" w:after="240"/>
        <w:ind w:left="900" w:hanging="900"/>
        <w:outlineLvl w:val="1"/>
        <w:rPr>
          <w:b/>
          <w:szCs w:val="20"/>
        </w:rPr>
      </w:pPr>
      <w:bookmarkStart w:id="346" w:name="_Toc453764639"/>
      <w:bookmarkStart w:id="347" w:name="_Toc453764684"/>
      <w:bookmarkStart w:id="348" w:name="_Toc453764711"/>
      <w:bookmarkStart w:id="349" w:name="_Toc453764800"/>
      <w:bookmarkStart w:id="350" w:name="_Toc148961532"/>
      <w:r w:rsidRPr="00A47FD4">
        <w:rPr>
          <w:b/>
          <w:szCs w:val="20"/>
        </w:rPr>
        <w:t>20.</w:t>
      </w:r>
      <w:r>
        <w:rPr>
          <w:b/>
          <w:szCs w:val="20"/>
        </w:rPr>
        <w:t>6</w:t>
      </w:r>
      <w:r w:rsidRPr="00A47FD4">
        <w:rPr>
          <w:b/>
          <w:szCs w:val="20"/>
        </w:rPr>
        <w:tab/>
        <w:t>Mediation Procedures</w:t>
      </w:r>
      <w:bookmarkEnd w:id="346"/>
      <w:bookmarkEnd w:id="347"/>
      <w:bookmarkEnd w:id="348"/>
      <w:bookmarkEnd w:id="349"/>
      <w:bookmarkEnd w:id="350"/>
    </w:p>
    <w:p w14:paraId="16169F9B" w14:textId="77777777" w:rsidR="00DB31B3" w:rsidRPr="00A47FD4" w:rsidRDefault="00DB31B3" w:rsidP="00DB31B3">
      <w:pPr>
        <w:spacing w:after="240"/>
        <w:ind w:left="720" w:hanging="720"/>
      </w:pPr>
      <w:r w:rsidRPr="00A47FD4">
        <w:rPr>
          <w:szCs w:val="20"/>
        </w:rPr>
        <w:t>(1)</w:t>
      </w:r>
      <w:r w:rsidRPr="00A47FD4">
        <w:rPr>
          <w:szCs w:val="20"/>
        </w:rPr>
        <w:tab/>
        <w:t xml:space="preserve">The parties shall agree on a mediator who has no past or present official, financial, or personal conflict of interest with respect to the issues or parties in dispute, unless the interest is fully disclosed in writing to all participants in the dispute and all such participants waive in writing </w:t>
      </w:r>
      <w:proofErr w:type="gramStart"/>
      <w:r w:rsidRPr="00A47FD4">
        <w:rPr>
          <w:szCs w:val="20"/>
        </w:rPr>
        <w:t>any objection</w:t>
      </w:r>
      <w:proofErr w:type="gramEnd"/>
      <w:r w:rsidRPr="00A47FD4">
        <w:rPr>
          <w:szCs w:val="20"/>
        </w:rPr>
        <w:t xml:space="preserve"> to the conflict of interest.  If the parties are unable to agree on a mediator within ten days of the agreement to mediate, then the Commercial Mediation Rules of the American Arbitration Association (AAA) will be used to select the mediator.</w:t>
      </w:r>
    </w:p>
    <w:p w14:paraId="7CF5B14E" w14:textId="77777777" w:rsidR="00DB31B3" w:rsidRDefault="00DB31B3" w:rsidP="00DB31B3">
      <w:pPr>
        <w:spacing w:after="240"/>
        <w:ind w:left="720" w:hanging="720"/>
        <w:rPr>
          <w:szCs w:val="20"/>
        </w:rPr>
      </w:pPr>
      <w:r w:rsidRPr="00A47FD4">
        <w:rPr>
          <w:szCs w:val="20"/>
        </w:rPr>
        <w:t>(2)</w:t>
      </w:r>
      <w:r w:rsidRPr="00A47FD4">
        <w:rPr>
          <w:szCs w:val="20"/>
        </w:rPr>
        <w:tab/>
        <w:t xml:space="preserve">The mediator and senior dispute representatives of the parties shall commence mediation of the dispute within ten days after the mediator’s date of appointment.  Communications regarding mediation shall be confidential and shall not be referred to or disclosed in any subsequent proceeding.  The mediator shall aid the parties in reaching a mutually acceptable resolution </w:t>
      </w:r>
      <w:proofErr w:type="gramStart"/>
      <w:r w:rsidRPr="00A47FD4">
        <w:rPr>
          <w:szCs w:val="20"/>
        </w:rPr>
        <w:t>of</w:t>
      </w:r>
      <w:proofErr w:type="gramEnd"/>
      <w:r w:rsidRPr="00A47FD4">
        <w:rPr>
          <w:szCs w:val="20"/>
        </w:rPr>
        <w:t xml:space="preserve"> the dispute.  If agreement regarding </w:t>
      </w:r>
      <w:r>
        <w:rPr>
          <w:szCs w:val="20"/>
        </w:rPr>
        <w:t>the Alternative Dispute Resolution (ADR)</w:t>
      </w:r>
      <w:r w:rsidRPr="00A47FD4">
        <w:rPr>
          <w:szCs w:val="20"/>
        </w:rPr>
        <w:t xml:space="preserve"> cannot be reached, any of the parties may apply for relief to the Public Utility Commission of Texas (PUCT)</w:t>
      </w:r>
      <w:del w:id="351" w:author="ERCOT" w:date="2025-10-21T10:50:00Z" w16du:dateUtc="2025-10-21T15:50:00Z">
        <w:r w:rsidRPr="00A47FD4" w:rsidDel="00AF08CF">
          <w:rPr>
            <w:szCs w:val="20"/>
          </w:rPr>
          <w:delText>, or any other Governmental Authority</w:delText>
        </w:r>
      </w:del>
      <w:r w:rsidRPr="00A47FD4">
        <w:rPr>
          <w:szCs w:val="20"/>
        </w:rPr>
        <w:t>.</w:t>
      </w:r>
    </w:p>
    <w:p w14:paraId="78BE116B" w14:textId="77777777" w:rsidR="002E7ABF" w:rsidRDefault="002E7ABF" w:rsidP="00DB31B3">
      <w:pPr>
        <w:spacing w:after="240"/>
        <w:ind w:left="720" w:hanging="720"/>
        <w:sectPr w:rsidR="002E7ABF" w:rsidSect="0051173C">
          <w:headerReference w:type="default" r:id="rId17"/>
          <w:footerReference w:type="even" r:id="rId18"/>
          <w:footerReference w:type="default" r:id="rId19"/>
          <w:headerReference w:type="first" r:id="rId20"/>
          <w:footerReference w:type="first" r:id="rId21"/>
          <w:pgSz w:w="12240" w:h="15840" w:code="1"/>
          <w:pgMar w:top="1440" w:right="1440" w:bottom="1440" w:left="1440" w:header="720" w:footer="720" w:gutter="0"/>
          <w:cols w:space="720"/>
          <w:docGrid w:linePitch="360"/>
        </w:sectPr>
      </w:pPr>
    </w:p>
    <w:p w14:paraId="6C78FE3B" w14:textId="77777777" w:rsidR="002E7ABF" w:rsidRPr="00A47FD4" w:rsidRDefault="002E7ABF" w:rsidP="00DB31B3">
      <w:pPr>
        <w:spacing w:after="240"/>
        <w:ind w:left="720" w:hanging="720"/>
      </w:pPr>
    </w:p>
    <w:p w14:paraId="688E357E" w14:textId="77777777" w:rsidR="002E7ABF" w:rsidRPr="00F72B58" w:rsidRDefault="002E7ABF" w:rsidP="002E7ABF">
      <w:pPr>
        <w:jc w:val="center"/>
        <w:outlineLvl w:val="0"/>
        <w:rPr>
          <w:b/>
          <w:sz w:val="36"/>
          <w:szCs w:val="36"/>
        </w:rPr>
      </w:pPr>
      <w:r w:rsidRPr="00F72B58">
        <w:rPr>
          <w:b/>
          <w:sz w:val="36"/>
          <w:szCs w:val="36"/>
        </w:rPr>
        <w:t>ERCOT Nodal Protocols</w:t>
      </w:r>
    </w:p>
    <w:p w14:paraId="32A7242D" w14:textId="77777777" w:rsidR="002E7ABF" w:rsidRPr="00F72B58" w:rsidRDefault="002E7ABF" w:rsidP="002E7ABF">
      <w:pPr>
        <w:jc w:val="center"/>
        <w:outlineLvl w:val="0"/>
        <w:rPr>
          <w:b/>
          <w:sz w:val="36"/>
          <w:szCs w:val="36"/>
        </w:rPr>
      </w:pPr>
    </w:p>
    <w:p w14:paraId="5123A06C" w14:textId="77777777" w:rsidR="002E7ABF" w:rsidRPr="00F72B58" w:rsidRDefault="002E7ABF" w:rsidP="002E7ABF">
      <w:pPr>
        <w:jc w:val="center"/>
        <w:outlineLvl w:val="0"/>
        <w:rPr>
          <w:b/>
          <w:sz w:val="36"/>
          <w:szCs w:val="36"/>
        </w:rPr>
      </w:pPr>
      <w:r w:rsidRPr="00F72B58">
        <w:rPr>
          <w:b/>
          <w:sz w:val="36"/>
          <w:szCs w:val="36"/>
        </w:rPr>
        <w:t>Section 22</w:t>
      </w:r>
    </w:p>
    <w:p w14:paraId="5ECE3369" w14:textId="77777777" w:rsidR="002E7ABF" w:rsidRPr="00F72B58" w:rsidRDefault="002E7ABF" w:rsidP="002E7ABF">
      <w:pPr>
        <w:jc w:val="center"/>
        <w:outlineLvl w:val="0"/>
        <w:rPr>
          <w:b/>
        </w:rPr>
      </w:pPr>
    </w:p>
    <w:p w14:paraId="27973DBB" w14:textId="77777777" w:rsidR="002E7ABF" w:rsidRPr="00F72B58" w:rsidRDefault="002E7ABF" w:rsidP="002E7ABF">
      <w:pPr>
        <w:jc w:val="center"/>
        <w:outlineLvl w:val="0"/>
        <w:rPr>
          <w:b/>
          <w:sz w:val="36"/>
          <w:szCs w:val="36"/>
        </w:rPr>
      </w:pPr>
      <w:r w:rsidRPr="00F72B58">
        <w:rPr>
          <w:b/>
          <w:sz w:val="36"/>
          <w:szCs w:val="36"/>
        </w:rPr>
        <w:t xml:space="preserve">Attachment A:  Standard Form </w:t>
      </w:r>
      <w:r w:rsidRPr="00F72B58">
        <w:rPr>
          <w:b/>
          <w:bCs/>
          <w:sz w:val="36"/>
          <w:szCs w:val="36"/>
        </w:rPr>
        <w:t>Market Participant</w:t>
      </w:r>
      <w:r w:rsidRPr="00F72B58">
        <w:rPr>
          <w:b/>
          <w:sz w:val="36"/>
          <w:szCs w:val="36"/>
        </w:rPr>
        <w:t xml:space="preserve"> Agreement</w:t>
      </w:r>
    </w:p>
    <w:p w14:paraId="7027E8B3" w14:textId="77777777" w:rsidR="002E7ABF" w:rsidRDefault="002E7ABF" w:rsidP="002E7ABF">
      <w:pPr>
        <w:jc w:val="center"/>
        <w:outlineLvl w:val="0"/>
        <w:rPr>
          <w:color w:val="333300"/>
        </w:rPr>
      </w:pPr>
    </w:p>
    <w:p w14:paraId="46171CF4" w14:textId="77777777" w:rsidR="002E7ABF" w:rsidRDefault="002E7ABF" w:rsidP="002E7ABF">
      <w:pPr>
        <w:outlineLvl w:val="0"/>
        <w:rPr>
          <w:color w:val="333300"/>
        </w:rPr>
      </w:pPr>
    </w:p>
    <w:p w14:paraId="7FBE9547" w14:textId="372616FB" w:rsidR="002E7ABF" w:rsidRPr="005B2A3F" w:rsidRDefault="002E7ABF" w:rsidP="002E7ABF">
      <w:pPr>
        <w:jc w:val="center"/>
        <w:outlineLvl w:val="0"/>
        <w:rPr>
          <w:b/>
          <w:bCs/>
        </w:rPr>
      </w:pPr>
      <w:del w:id="352" w:author="ERCOT" w:date="2025-10-21T10:50:00Z" w16du:dateUtc="2025-10-21T15:50:00Z">
        <w:r w:rsidDel="00296CEA">
          <w:rPr>
            <w:b/>
            <w:bCs/>
          </w:rPr>
          <w:delText>April 1, 2022</w:delText>
        </w:r>
      </w:del>
      <w:ins w:id="353" w:author="ERCOT" w:date="2025-10-21T10:50:00Z" w16du:dateUtc="2025-10-21T15:50:00Z">
        <w:r w:rsidR="00296CEA">
          <w:rPr>
            <w:b/>
            <w:bCs/>
          </w:rPr>
          <w:t>TBD</w:t>
        </w:r>
      </w:ins>
    </w:p>
    <w:p w14:paraId="4D71C06D" w14:textId="77777777" w:rsidR="002E7ABF" w:rsidRDefault="002E7ABF" w:rsidP="002E7ABF">
      <w:pPr>
        <w:jc w:val="center"/>
        <w:outlineLvl w:val="0"/>
        <w:rPr>
          <w:b/>
          <w:bCs/>
        </w:rPr>
      </w:pPr>
    </w:p>
    <w:p w14:paraId="1FEFE459" w14:textId="77777777" w:rsidR="002E7ABF" w:rsidRDefault="002E7ABF" w:rsidP="002E7ABF">
      <w:pPr>
        <w:jc w:val="center"/>
        <w:outlineLvl w:val="0"/>
        <w:rPr>
          <w:b/>
          <w:bCs/>
        </w:rPr>
      </w:pPr>
    </w:p>
    <w:p w14:paraId="51180080" w14:textId="77777777" w:rsidR="002E7ABF" w:rsidRDefault="002E7ABF" w:rsidP="002E7ABF">
      <w:pPr>
        <w:pBdr>
          <w:between w:val="single" w:sz="4" w:space="1" w:color="auto"/>
        </w:pBdr>
        <w:rPr>
          <w:color w:val="333300"/>
        </w:rPr>
      </w:pPr>
    </w:p>
    <w:p w14:paraId="20D803FF" w14:textId="77777777" w:rsidR="002E7ABF" w:rsidRDefault="002E7ABF" w:rsidP="002E7ABF">
      <w:pPr>
        <w:pBdr>
          <w:between w:val="single" w:sz="4" w:space="1" w:color="auto"/>
        </w:pBdr>
        <w:rPr>
          <w:color w:val="333300"/>
        </w:rPr>
      </w:pPr>
    </w:p>
    <w:p w14:paraId="1A1E0AC8" w14:textId="77777777" w:rsidR="002E7ABF" w:rsidRDefault="002E7ABF" w:rsidP="002E7ABF">
      <w:pPr>
        <w:pBdr>
          <w:between w:val="single" w:sz="4" w:space="1" w:color="auto"/>
        </w:pBdr>
        <w:rPr>
          <w:color w:val="333300"/>
        </w:rPr>
        <w:sectPr w:rsidR="002E7ABF" w:rsidSect="002E7ABF">
          <w:pgSz w:w="12240" w:h="15840" w:code="1"/>
          <w:pgMar w:top="1440" w:right="1440" w:bottom="1440" w:left="1440" w:header="720" w:footer="720" w:gutter="0"/>
          <w:cols w:space="720"/>
          <w:titlePg/>
          <w:docGrid w:linePitch="360"/>
        </w:sectPr>
      </w:pPr>
    </w:p>
    <w:p w14:paraId="0D905687" w14:textId="77777777" w:rsidR="002E7ABF" w:rsidRDefault="002E7ABF" w:rsidP="002E7ABF">
      <w:pPr>
        <w:rPr>
          <w:color w:val="333300"/>
        </w:rPr>
      </w:pPr>
    </w:p>
    <w:p w14:paraId="75543189" w14:textId="77777777" w:rsidR="002E7ABF" w:rsidRPr="00F72B58" w:rsidRDefault="002E7ABF" w:rsidP="002E7ABF">
      <w:pPr>
        <w:pStyle w:val="Subtitle"/>
        <w:rPr>
          <w:sz w:val="24"/>
        </w:rPr>
      </w:pPr>
      <w:r w:rsidRPr="00F72B58">
        <w:rPr>
          <w:sz w:val="24"/>
        </w:rPr>
        <w:t>Standard Form Market Participant Agreement</w:t>
      </w:r>
    </w:p>
    <w:p w14:paraId="39FD5353" w14:textId="77777777" w:rsidR="002E7ABF" w:rsidRPr="00F72B58" w:rsidRDefault="002E7ABF" w:rsidP="002E7ABF">
      <w:pPr>
        <w:jc w:val="center"/>
      </w:pPr>
      <w:r w:rsidRPr="00F72B58">
        <w:t>Between</w:t>
      </w:r>
    </w:p>
    <w:p w14:paraId="4672690D" w14:textId="77777777" w:rsidR="002E7ABF" w:rsidRPr="00F72B58" w:rsidRDefault="002E7ABF" w:rsidP="002E7ABF">
      <w:pPr>
        <w:jc w:val="center"/>
        <w:rPr>
          <w:u w:val="single"/>
        </w:rPr>
      </w:pPr>
      <w:r>
        <w:rPr>
          <w:u w:val="single"/>
        </w:rPr>
        <w:fldChar w:fldCharType="begin">
          <w:ffData>
            <w:name w:val="Text1"/>
            <w:enabled/>
            <w:calcOnExit w:val="0"/>
            <w:textInput>
              <w:default w:val="Insert Participant"/>
            </w:textInput>
          </w:ffData>
        </w:fldChar>
      </w:r>
      <w:bookmarkStart w:id="354" w:name="Text1"/>
      <w:r>
        <w:rPr>
          <w:u w:val="single"/>
        </w:rPr>
        <w:instrText xml:space="preserve"> FORMTEXT </w:instrText>
      </w:r>
      <w:r>
        <w:rPr>
          <w:u w:val="single"/>
        </w:rPr>
      </w:r>
      <w:r>
        <w:rPr>
          <w:u w:val="single"/>
        </w:rPr>
        <w:fldChar w:fldCharType="separate"/>
      </w:r>
      <w:r>
        <w:rPr>
          <w:noProof/>
          <w:u w:val="single"/>
        </w:rPr>
        <w:t>Insert Participant</w:t>
      </w:r>
      <w:r>
        <w:rPr>
          <w:u w:val="single"/>
        </w:rPr>
        <w:fldChar w:fldCharType="end"/>
      </w:r>
      <w:bookmarkEnd w:id="354"/>
    </w:p>
    <w:p w14:paraId="2E34DFA8" w14:textId="77777777" w:rsidR="002E7ABF" w:rsidRPr="00F72B58" w:rsidRDefault="002E7ABF" w:rsidP="002E7ABF">
      <w:pPr>
        <w:jc w:val="center"/>
        <w:rPr>
          <w:u w:val="single"/>
        </w:rPr>
      </w:pPr>
      <w:r w:rsidRPr="00F72B58">
        <w:rPr>
          <w:u w:val="single"/>
        </w:rPr>
        <w:t>and</w:t>
      </w:r>
    </w:p>
    <w:p w14:paraId="3D74F1E5" w14:textId="77777777" w:rsidR="002E7ABF" w:rsidRPr="00F72B58" w:rsidRDefault="002E7ABF" w:rsidP="002E7ABF">
      <w:pPr>
        <w:jc w:val="center"/>
      </w:pPr>
      <w:r w:rsidRPr="00F72B58">
        <w:rPr>
          <w:u w:val="single"/>
        </w:rPr>
        <w:t>Electric Reliability Council of Texas, Inc.</w:t>
      </w:r>
    </w:p>
    <w:p w14:paraId="4A70AB11" w14:textId="77777777" w:rsidR="002E7ABF" w:rsidRPr="00F72B58" w:rsidRDefault="002E7ABF" w:rsidP="002E7ABF">
      <w:pPr>
        <w:jc w:val="center"/>
      </w:pPr>
    </w:p>
    <w:p w14:paraId="5F5F92F3" w14:textId="63AC8A06" w:rsidR="002E7ABF" w:rsidRPr="00F72B58" w:rsidRDefault="002E7ABF" w:rsidP="002E7ABF">
      <w:pPr>
        <w:jc w:val="both"/>
      </w:pPr>
      <w:r w:rsidRPr="00F72B58">
        <w:t xml:space="preserve">This </w:t>
      </w:r>
      <w:ins w:id="355" w:author="ERCOT" w:date="2025-10-21T14:14:00Z" w16du:dateUtc="2025-10-21T19:14:00Z">
        <w:r w:rsidR="004A128B">
          <w:t xml:space="preserve">Standard Form </w:t>
        </w:r>
      </w:ins>
      <w:r w:rsidRPr="00F72B58">
        <w:t xml:space="preserve">Market Participant Agreement (“Agreement”), effective as of the___________ day of _______________,___________ (“Effective Date”), is entered into by and between </w:t>
      </w:r>
      <w:r>
        <w:fldChar w:fldCharType="begin">
          <w:ffData>
            <w:name w:val="Text2"/>
            <w:enabled/>
            <w:calcOnExit w:val="0"/>
            <w:textInput>
              <w:default w:val="Insert Participant"/>
            </w:textInput>
          </w:ffData>
        </w:fldChar>
      </w:r>
      <w:bookmarkStart w:id="356" w:name="Text2"/>
      <w:r>
        <w:instrText xml:space="preserve"> FORMTEXT </w:instrText>
      </w:r>
      <w:r>
        <w:fldChar w:fldCharType="separate"/>
      </w:r>
      <w:r>
        <w:rPr>
          <w:noProof/>
        </w:rPr>
        <w:t>Insert Participant</w:t>
      </w:r>
      <w:r>
        <w:fldChar w:fldCharType="end"/>
      </w:r>
      <w:bookmarkEnd w:id="356"/>
      <w:r w:rsidRPr="00F72B58">
        <w:t xml:space="preserve">, a </w:t>
      </w:r>
      <w:r>
        <w:fldChar w:fldCharType="begin">
          <w:ffData>
            <w:name w:val="Text3"/>
            <w:enabled/>
            <w:calcOnExit w:val="0"/>
            <w:textInput>
              <w:default w:val="[Insert State of Registration and Entity type]"/>
            </w:textInput>
          </w:ffData>
        </w:fldChar>
      </w:r>
      <w:bookmarkStart w:id="357" w:name="Text3"/>
      <w:r>
        <w:instrText xml:space="preserve"> FORMTEXT </w:instrText>
      </w:r>
      <w:r>
        <w:fldChar w:fldCharType="separate"/>
      </w:r>
      <w:r>
        <w:rPr>
          <w:noProof/>
        </w:rPr>
        <w:t>[Insert State of Registration and Entity type]</w:t>
      </w:r>
      <w:r>
        <w:fldChar w:fldCharType="end"/>
      </w:r>
      <w:bookmarkEnd w:id="357"/>
      <w:r w:rsidRPr="00F72B58">
        <w:t xml:space="preserve"> (“Participant”) and Electric Reliability Council of Texas, Inc., a Texas non-profit corporation (“ERCOT”).</w:t>
      </w:r>
    </w:p>
    <w:p w14:paraId="70956411" w14:textId="77777777" w:rsidR="002E7ABF" w:rsidRPr="00F72B58" w:rsidRDefault="002E7ABF" w:rsidP="00481EAD">
      <w:pPr>
        <w:pStyle w:val="Heading5"/>
        <w:numPr>
          <w:ilvl w:val="0"/>
          <w:numId w:val="0"/>
        </w:numPr>
        <w:jc w:val="center"/>
        <w:rPr>
          <w:i w:val="0"/>
          <w:u w:val="single"/>
        </w:rPr>
      </w:pPr>
      <w:r w:rsidRPr="00F72B58">
        <w:rPr>
          <w:i w:val="0"/>
          <w:u w:val="single"/>
        </w:rPr>
        <w:t>Recitals</w:t>
      </w:r>
    </w:p>
    <w:p w14:paraId="2E2CE0AE" w14:textId="77777777" w:rsidR="002E7ABF" w:rsidRPr="00F72B58" w:rsidRDefault="002E7ABF" w:rsidP="002E7ABF">
      <w:pPr>
        <w:jc w:val="both"/>
      </w:pPr>
    </w:p>
    <w:p w14:paraId="0AB43A79" w14:textId="77777777" w:rsidR="002E7ABF" w:rsidRPr="00F72B58" w:rsidRDefault="002E7ABF" w:rsidP="002E7ABF">
      <w:pPr>
        <w:jc w:val="both"/>
      </w:pPr>
      <w:r w:rsidRPr="00F72B58">
        <w:t>WHEREAS:</w:t>
      </w:r>
    </w:p>
    <w:p w14:paraId="3F33DD78" w14:textId="77777777" w:rsidR="002E7ABF" w:rsidRPr="00F72B58" w:rsidRDefault="002E7ABF" w:rsidP="002E7ABF">
      <w:pPr>
        <w:jc w:val="both"/>
      </w:pPr>
    </w:p>
    <w:p w14:paraId="43C41032" w14:textId="77777777" w:rsidR="002E7ABF" w:rsidRPr="00F72B58" w:rsidRDefault="002E7ABF" w:rsidP="002E7ABF">
      <w:pPr>
        <w:jc w:val="both"/>
      </w:pPr>
      <w:r w:rsidRPr="00F72B58">
        <w:t>A.</w:t>
      </w:r>
      <w:r w:rsidRPr="00F72B58">
        <w:tab/>
        <w:t xml:space="preserve">As defined in the ERCOT Protocols, Participant is a (check all that apply): </w:t>
      </w:r>
    </w:p>
    <w:p w14:paraId="53AE3291" w14:textId="77777777" w:rsidR="002E7ABF" w:rsidRPr="00F72B58" w:rsidRDefault="002E7ABF" w:rsidP="002E7ABF">
      <w:pPr>
        <w:jc w:val="both"/>
      </w:pPr>
    </w:p>
    <w:p w14:paraId="5CD6CDCC"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Load Serving Entity (LSE)</w:t>
      </w:r>
    </w:p>
    <w:p w14:paraId="37A2053E" w14:textId="77777777" w:rsidR="002E7ABF" w:rsidRPr="00F72B58" w:rsidRDefault="002E7ABF" w:rsidP="002E7ABF">
      <w:pPr>
        <w:ind w:left="720"/>
        <w:jc w:val="both"/>
      </w:pPr>
    </w:p>
    <w:p w14:paraId="5DAFF835"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Qualified Scheduling Entity (QSE)</w:t>
      </w:r>
    </w:p>
    <w:p w14:paraId="42D1FD8B" w14:textId="77777777" w:rsidR="002E7ABF" w:rsidRPr="00F72B58" w:rsidRDefault="002E7ABF" w:rsidP="002E7ABF">
      <w:pPr>
        <w:ind w:left="720"/>
        <w:jc w:val="both"/>
      </w:pPr>
    </w:p>
    <w:p w14:paraId="0CF893BE"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Transmission Service Provider (TSP)</w:t>
      </w:r>
    </w:p>
    <w:p w14:paraId="3748961F" w14:textId="77777777" w:rsidR="002E7ABF" w:rsidRPr="00F72B58" w:rsidRDefault="002E7ABF" w:rsidP="002E7ABF">
      <w:pPr>
        <w:ind w:left="720"/>
        <w:jc w:val="both"/>
      </w:pPr>
    </w:p>
    <w:p w14:paraId="76B402A4"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Distribution Service Provider (DSP)</w:t>
      </w:r>
    </w:p>
    <w:p w14:paraId="72D6568B" w14:textId="77777777" w:rsidR="002E7ABF" w:rsidRPr="00F72B58" w:rsidRDefault="002E7ABF" w:rsidP="002E7ABF">
      <w:pPr>
        <w:ind w:left="720"/>
        <w:jc w:val="both"/>
      </w:pPr>
    </w:p>
    <w:p w14:paraId="23C31433"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Congestion Revenue Right (CRR) Account Holder</w:t>
      </w:r>
    </w:p>
    <w:p w14:paraId="0DEAAC31" w14:textId="77777777" w:rsidR="002E7ABF" w:rsidRPr="00F72B58" w:rsidRDefault="002E7ABF" w:rsidP="002E7ABF">
      <w:pPr>
        <w:ind w:left="720"/>
        <w:jc w:val="both"/>
      </w:pPr>
    </w:p>
    <w:p w14:paraId="7EDC8819"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Resource Entity</w:t>
      </w:r>
    </w:p>
    <w:p w14:paraId="6D5E1F0A" w14:textId="77777777" w:rsidR="002E7ABF" w:rsidRPr="00F72B58" w:rsidRDefault="002E7ABF" w:rsidP="002E7ABF">
      <w:pPr>
        <w:ind w:left="720"/>
        <w:jc w:val="both"/>
      </w:pPr>
    </w:p>
    <w:p w14:paraId="4ED9BB7E"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Renewable Energy Credit (REC) Account Holder </w:t>
      </w:r>
    </w:p>
    <w:p w14:paraId="11FAAA2B" w14:textId="77777777" w:rsidR="002E7ABF" w:rsidRPr="00F72B58" w:rsidRDefault="002E7ABF" w:rsidP="002E7ABF">
      <w:pPr>
        <w:ind w:left="720"/>
        <w:jc w:val="both"/>
      </w:pPr>
    </w:p>
    <w:p w14:paraId="585EDB7B" w14:textId="77777777" w:rsidR="002E7ABF" w:rsidRPr="00F72B58" w:rsidRDefault="002E7ABF" w:rsidP="002E7ABF">
      <w:pPr>
        <w:spacing w:after="120"/>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Independent Market Information System Registered Entity (IMRE) </w:t>
      </w:r>
    </w:p>
    <w:p w14:paraId="4A16EFCD" w14:textId="77777777" w:rsidR="002E7ABF" w:rsidRPr="00C47977" w:rsidRDefault="002E7ABF" w:rsidP="002E7ABF">
      <w:pPr>
        <w:pStyle w:val="BodyText3"/>
        <w:spacing w:before="120"/>
        <w:ind w:left="720" w:hanging="720"/>
        <w:rPr>
          <w:sz w:val="24"/>
        </w:rPr>
      </w:pPr>
      <w:r w:rsidRPr="00C47977">
        <w:rPr>
          <w:sz w:val="24"/>
        </w:rPr>
        <w:t>B.</w:t>
      </w:r>
      <w:r w:rsidRPr="00C47977">
        <w:rPr>
          <w:sz w:val="24"/>
        </w:rPr>
        <w:tab/>
        <w:t>ERCOT is the Independent Organization certified under PURA §39.151 for the ERCOT Region; and</w:t>
      </w:r>
    </w:p>
    <w:p w14:paraId="6CFA5773" w14:textId="77777777" w:rsidR="002E7ABF" w:rsidRPr="00F72B58" w:rsidRDefault="002E7ABF" w:rsidP="002E7ABF">
      <w:pPr>
        <w:pStyle w:val="BodyText3"/>
        <w:tabs>
          <w:tab w:val="num" w:pos="720"/>
        </w:tabs>
        <w:spacing w:before="120"/>
        <w:ind w:left="720" w:hanging="720"/>
        <w:rPr>
          <w:sz w:val="24"/>
        </w:rPr>
      </w:pPr>
      <w:r w:rsidRPr="00F72B58">
        <w:rPr>
          <w:sz w:val="24"/>
        </w:rPr>
        <w:t>C.</w:t>
      </w:r>
      <w:r w:rsidRPr="00F72B58">
        <w:rPr>
          <w:sz w:val="24"/>
        </w:rPr>
        <w:tab/>
        <w:t xml:space="preserve">The Parties enter into this Agreement </w:t>
      </w:r>
      <w:proofErr w:type="gramStart"/>
      <w:r w:rsidRPr="00F72B58">
        <w:rPr>
          <w:sz w:val="24"/>
        </w:rPr>
        <w:t>in order to</w:t>
      </w:r>
      <w:proofErr w:type="gramEnd"/>
      <w:r w:rsidRPr="00F72B58">
        <w:rPr>
          <w:sz w:val="24"/>
        </w:rPr>
        <w:t xml:space="preserve"> establish the terms and conditions by which ERCOT and Participant will discharge their respective duties and responsibilities under the ERCOT Protocols.</w:t>
      </w:r>
    </w:p>
    <w:p w14:paraId="5AF9B7A9" w14:textId="77777777" w:rsidR="002E7ABF" w:rsidRPr="00F72B58" w:rsidRDefault="002E7ABF" w:rsidP="002E7ABF">
      <w:pPr>
        <w:jc w:val="both"/>
      </w:pPr>
    </w:p>
    <w:p w14:paraId="3907A2FD" w14:textId="77777777" w:rsidR="002E7ABF" w:rsidRPr="00F72B58" w:rsidRDefault="002E7ABF" w:rsidP="002E7ABF">
      <w:pPr>
        <w:pStyle w:val="Centered"/>
        <w:widowControl/>
        <w:spacing w:after="0" w:line="240" w:lineRule="auto"/>
        <w:jc w:val="both"/>
        <w:rPr>
          <w:snapToGrid/>
          <w:u w:val="single"/>
        </w:rPr>
      </w:pPr>
      <w:r w:rsidRPr="00F72B58">
        <w:rPr>
          <w:snapToGrid/>
          <w:u w:val="single"/>
        </w:rPr>
        <w:t>Agreements</w:t>
      </w:r>
    </w:p>
    <w:p w14:paraId="7504A085" w14:textId="77777777" w:rsidR="002E7ABF" w:rsidRPr="00F72B58" w:rsidRDefault="002E7ABF" w:rsidP="002E7ABF">
      <w:pPr>
        <w:jc w:val="both"/>
      </w:pPr>
    </w:p>
    <w:p w14:paraId="4D8EFBA3" w14:textId="77777777" w:rsidR="002E7ABF" w:rsidRPr="00F72B58" w:rsidRDefault="002E7ABF" w:rsidP="002E7ABF">
      <w:pPr>
        <w:pStyle w:val="NumContinue"/>
        <w:ind w:firstLine="0"/>
        <w:jc w:val="both"/>
      </w:pPr>
      <w:r w:rsidRPr="00F72B58">
        <w:t>NOW, THEREFORE, in consideration of the mutual covenants and promises contained herein, ERCOT and Participant (the “Parties”) hereby agree as follows:</w:t>
      </w:r>
    </w:p>
    <w:p w14:paraId="015876A8" w14:textId="77777777" w:rsidR="002E7ABF" w:rsidRPr="00F72B58" w:rsidRDefault="002E7ABF" w:rsidP="002E7ABF">
      <w:pPr>
        <w:keepNext/>
        <w:keepLines/>
        <w:spacing w:before="120" w:after="120"/>
        <w:jc w:val="both"/>
      </w:pPr>
      <w:r w:rsidRPr="00F72B58">
        <w:rPr>
          <w:u w:val="single"/>
        </w:rPr>
        <w:lastRenderedPageBreak/>
        <w:t>Section 1. Notice.</w:t>
      </w:r>
      <w:r w:rsidRPr="00F72B58">
        <w:t xml:space="preserve">  </w:t>
      </w:r>
    </w:p>
    <w:p w14:paraId="30BD7CCA" w14:textId="515C38DF" w:rsidR="004A128B" w:rsidRPr="00545275" w:rsidRDefault="004A128B" w:rsidP="004A128B">
      <w:pPr>
        <w:pStyle w:val="BodyText"/>
        <w:jc w:val="both"/>
        <w:rPr>
          <w:ins w:id="358" w:author="ERCOT" w:date="2025-10-21T14:14:00Z" w16du:dateUtc="2025-10-21T19:14:00Z"/>
        </w:rPr>
      </w:pPr>
      <w:ins w:id="359" w:author="ERCOT" w:date="2025-10-21T14:14:00Z" w16du:dateUtc="2025-10-21T19:14:00Z">
        <w:r w:rsidRPr="00545275">
          <w:t xml:space="preserve">Any </w:t>
        </w:r>
      </w:ins>
      <w:ins w:id="360" w:author="ERCOT" w:date="2025-11-03T09:53:00Z" w16du:dateUtc="2025-11-03T15:53:00Z">
        <w:r w:rsidR="002C4C7B">
          <w:t>N</w:t>
        </w:r>
      </w:ins>
      <w:ins w:id="361" w:author="ERCOT" w:date="2025-10-21T14:14:00Z" w16du:dateUtc="2025-10-21T19:14:00Z">
        <w:r w:rsidRPr="00545275">
          <w:t xml:space="preserve">otice required to be given under this Agreement shall be provided in accordance with the </w:t>
        </w:r>
      </w:ins>
      <w:ins w:id="362" w:author="ERCOT" w:date="2025-11-03T09:54:00Z" w16du:dateUtc="2025-11-03T15:54:00Z">
        <w:r w:rsidR="002C4C7B">
          <w:t>N</w:t>
        </w:r>
      </w:ins>
      <w:ins w:id="363" w:author="ERCOT" w:date="2025-10-21T14:14:00Z" w16du:dateUtc="2025-10-21T19:14:00Z">
        <w:r w:rsidRPr="00545275">
          <w:t xml:space="preserve">otice procedures contained in </w:t>
        </w:r>
      </w:ins>
      <w:ins w:id="364" w:author="ERCOT" w:date="2025-11-20T18:27:00Z" w16du:dateUtc="2025-11-21T00:27:00Z">
        <w:r w:rsidR="00C1783F">
          <w:t xml:space="preserve">Protocol </w:t>
        </w:r>
      </w:ins>
      <w:ins w:id="365" w:author="ERCOT" w:date="2025-10-21T14:14:00Z" w16du:dateUtc="2025-10-21T19:14:00Z">
        <w:r w:rsidRPr="00545275">
          <w:t>Section 1</w:t>
        </w:r>
      </w:ins>
      <w:ins w:id="366" w:author="ERCOT" w:date="2025-10-21T15:04:00Z" w16du:dateUtc="2025-10-21T20:04:00Z">
        <w:r w:rsidR="00011FE8">
          <w:t>, Overvi</w:t>
        </w:r>
      </w:ins>
      <w:ins w:id="367" w:author="ERCOT" w:date="2025-10-21T15:05:00Z" w16du:dateUtc="2025-10-21T20:05:00Z">
        <w:r w:rsidR="00011FE8">
          <w:t>ew</w:t>
        </w:r>
      </w:ins>
      <w:ins w:id="368" w:author="ERCOT" w:date="2025-10-21T14:14:00Z" w16du:dateUtc="2025-10-21T19:14:00Z">
        <w:r w:rsidRPr="00545275">
          <w:t>, except where another section of the Protocols authorizes notice by a different procedure under specified circumstances.</w:t>
        </w:r>
      </w:ins>
    </w:p>
    <w:p w14:paraId="39CCC7B9" w14:textId="2F6552DF" w:rsidR="002E7ABF" w:rsidRPr="005B2A3F" w:rsidDel="004A128B" w:rsidRDefault="002E7ABF" w:rsidP="002E7ABF">
      <w:pPr>
        <w:pStyle w:val="BodyText"/>
        <w:jc w:val="both"/>
        <w:rPr>
          <w:del w:id="369" w:author="ERCOT" w:date="2025-10-21T14:14:00Z" w16du:dateUtc="2025-10-21T19:14:00Z"/>
        </w:rPr>
      </w:pPr>
      <w:del w:id="370" w:author="ERCOT" w:date="2025-10-21T14:14:00Z" w16du:dateUtc="2025-10-21T19:14:00Z">
        <w:r w:rsidRPr="005B2A3F" w:rsidDel="004A128B">
          <w:delText>All notices required to be given under this Agreement shall be in writing, and shall be deemed delivered three (3)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overnight delivery service. Either Party may change its address for such notices by delivering to the other Party a written notice referring specifically to this Agreement. Notices required under the ERCOT Protocols shall be in accordance with the applicable Section of the ERCOT Protocols.</w:delText>
        </w:r>
      </w:del>
    </w:p>
    <w:p w14:paraId="0016E2FF" w14:textId="77777777" w:rsidR="002E7ABF" w:rsidRPr="005B2A3F" w:rsidRDefault="002E7ABF" w:rsidP="002E7ABF">
      <w:pPr>
        <w:pStyle w:val="ListIntroduction"/>
        <w:jc w:val="both"/>
      </w:pPr>
      <w:r w:rsidRPr="005B2A3F">
        <w:t>If to ERCOT:</w:t>
      </w:r>
    </w:p>
    <w:p w14:paraId="090F06F7" w14:textId="77777777" w:rsidR="002E7ABF" w:rsidRPr="00F72B58" w:rsidRDefault="002E7ABF" w:rsidP="002E7ABF">
      <w:pPr>
        <w:ind w:left="720"/>
        <w:jc w:val="both"/>
      </w:pPr>
      <w:r w:rsidRPr="00F72B58">
        <w:t>Electric Reliability Council of Texas, Inc.</w:t>
      </w:r>
    </w:p>
    <w:p w14:paraId="208AD94C" w14:textId="77777777" w:rsidR="002E7ABF" w:rsidRPr="00F72B58" w:rsidRDefault="002E7ABF" w:rsidP="002E7ABF">
      <w:pPr>
        <w:ind w:left="720"/>
        <w:jc w:val="both"/>
      </w:pPr>
      <w:r w:rsidRPr="00F72B58">
        <w:t>Attn: Legal Department</w:t>
      </w:r>
    </w:p>
    <w:p w14:paraId="09BEF626" w14:textId="77777777" w:rsidR="002E7ABF" w:rsidRPr="00F72B58" w:rsidRDefault="002E7ABF" w:rsidP="002E7ABF">
      <w:pPr>
        <w:ind w:left="720"/>
        <w:jc w:val="both"/>
      </w:pPr>
      <w:r w:rsidRPr="000E2E98">
        <w:t>8000 Metropolis Drive (Building E), Suite 100</w:t>
      </w:r>
    </w:p>
    <w:p w14:paraId="7DF5C048" w14:textId="77777777" w:rsidR="002E7ABF" w:rsidRPr="00F72B58" w:rsidRDefault="002E7ABF" w:rsidP="002E7ABF">
      <w:pPr>
        <w:ind w:left="720"/>
        <w:jc w:val="both"/>
      </w:pPr>
      <w:r w:rsidRPr="00F72B58">
        <w:t>Austin, Texas 78744</w:t>
      </w:r>
    </w:p>
    <w:p w14:paraId="57DE7800" w14:textId="77777777" w:rsidR="002E7ABF" w:rsidRPr="00F72B58" w:rsidRDefault="002E7ABF" w:rsidP="002E7ABF">
      <w:pPr>
        <w:ind w:left="720"/>
        <w:jc w:val="both"/>
      </w:pPr>
      <w:r w:rsidRPr="00F72B58">
        <w:t xml:space="preserve">Telephone: </w:t>
      </w:r>
      <w:r w:rsidRPr="00F72B58">
        <w:tab/>
        <w:t>(512) 225-7000</w:t>
      </w:r>
    </w:p>
    <w:p w14:paraId="0A177952" w14:textId="5FA7BA65" w:rsidR="004A128B" w:rsidRDefault="004A128B" w:rsidP="002E7ABF">
      <w:pPr>
        <w:ind w:left="720"/>
        <w:jc w:val="both"/>
        <w:rPr>
          <w:ins w:id="371" w:author="ERCOT" w:date="2025-10-21T14:15:00Z" w16du:dateUtc="2025-10-21T19:15:00Z"/>
        </w:rPr>
      </w:pPr>
      <w:ins w:id="372" w:author="ERCOT" w:date="2025-10-21T14:15:00Z" w16du:dateUtc="2025-10-21T19:15:00Z">
        <w:r>
          <w:t>E</w:t>
        </w:r>
      </w:ins>
      <w:ins w:id="373" w:author="ERCOT" w:date="2025-10-21T14:16:00Z" w16du:dateUtc="2025-10-21T19:16:00Z">
        <w:r>
          <w:t>-</w:t>
        </w:r>
      </w:ins>
      <w:ins w:id="374" w:author="ERCOT" w:date="2025-10-21T14:15:00Z" w16du:dateUtc="2025-10-21T19:15:00Z">
        <w:r>
          <w:t xml:space="preserve">mail:  </w:t>
        </w:r>
        <w:r>
          <w:fldChar w:fldCharType="begin"/>
        </w:r>
        <w:r>
          <w:instrText>HYPERLINK "mailto:MPRegistration@ercot.com"</w:instrText>
        </w:r>
        <w:r>
          <w:fldChar w:fldCharType="separate"/>
        </w:r>
        <w:r w:rsidRPr="00434962">
          <w:rPr>
            <w:rStyle w:val="Hyperlink"/>
          </w:rPr>
          <w:t>MPRegistration@ercot.com</w:t>
        </w:r>
        <w:r>
          <w:fldChar w:fldCharType="end"/>
        </w:r>
      </w:ins>
    </w:p>
    <w:p w14:paraId="0CAE7CEF" w14:textId="793F3D16" w:rsidR="002E7ABF" w:rsidRPr="00F72B58" w:rsidRDefault="002E7ABF" w:rsidP="002E7ABF">
      <w:pPr>
        <w:ind w:left="720"/>
        <w:jc w:val="both"/>
      </w:pPr>
      <w:del w:id="375" w:author="ERCOT" w:date="2025-10-21T14:15:00Z" w16du:dateUtc="2025-10-21T19:15:00Z">
        <w:r w:rsidRPr="00F72B58" w:rsidDel="004A128B">
          <w:delText xml:space="preserve">Facsimile: </w:delText>
        </w:r>
        <w:r w:rsidRPr="00F72B58" w:rsidDel="004A128B">
          <w:tab/>
          <w:delText>(512) 225-7079</w:delText>
        </w:r>
      </w:del>
    </w:p>
    <w:p w14:paraId="1CFB83A4" w14:textId="77777777" w:rsidR="002E7ABF" w:rsidRPr="00F72B58" w:rsidRDefault="002E7ABF" w:rsidP="002E7ABF">
      <w:pPr>
        <w:jc w:val="both"/>
      </w:pPr>
    </w:p>
    <w:p w14:paraId="77F5E17F" w14:textId="402B2654" w:rsidR="002E7ABF" w:rsidRPr="0088059D" w:rsidRDefault="002E7ABF" w:rsidP="002E7ABF">
      <w:pPr>
        <w:spacing w:after="240"/>
        <w:jc w:val="both"/>
      </w:pPr>
      <w:r w:rsidRPr="005B2A3F">
        <w:t>If to Participant</w:t>
      </w:r>
      <w:ins w:id="376" w:author="ERCOT" w:date="2025-10-21T14:15:00Z" w16du:dateUtc="2025-10-21T19:15:00Z">
        <w:r w:rsidR="004A128B">
          <w:t xml:space="preserve"> </w:t>
        </w:r>
        <w:r w:rsidR="004A128B" w:rsidRPr="00545275">
          <w:t xml:space="preserve">regarding a breach or Default under this Agreement, then </w:t>
        </w:r>
      </w:ins>
      <w:ins w:id="377" w:author="ERCOT" w:date="2025-11-26T11:05:00Z" w16du:dateUtc="2025-11-26T17:05:00Z">
        <w:r w:rsidR="00AC6079">
          <w:t>N</w:t>
        </w:r>
      </w:ins>
      <w:ins w:id="378" w:author="ERCOT" w:date="2025-10-21T14:15:00Z" w16du:dateUtc="2025-10-21T19:15:00Z">
        <w:r w:rsidR="004A128B" w:rsidRPr="00545275">
          <w:t xml:space="preserve">otice will be sent using </w:t>
        </w:r>
        <w:r w:rsidR="004A128B" w:rsidRPr="0088059D">
          <w:t>Participant’s contact information below</w:t>
        </w:r>
      </w:ins>
      <w:r w:rsidRPr="0088059D">
        <w:t>:</w:t>
      </w:r>
    </w:p>
    <w:p w14:paraId="2ED8CACF" w14:textId="77777777" w:rsidR="002E7ABF" w:rsidRPr="0088059D" w:rsidRDefault="002E7ABF" w:rsidP="002E7ABF">
      <w:pPr>
        <w:pStyle w:val="VariableDefinition"/>
        <w:jc w:val="both"/>
        <w:rPr>
          <w:szCs w:val="24"/>
        </w:rPr>
      </w:pPr>
      <w:r w:rsidRPr="0088059D">
        <w:rPr>
          <w:szCs w:val="24"/>
        </w:rPr>
        <w:fldChar w:fldCharType="begin">
          <w:ffData>
            <w:name w:val="Text4"/>
            <w:enabled/>
            <w:calcOnExit w:val="0"/>
            <w:textInput>
              <w:default w:val="[Insert Participant Name]"/>
            </w:textInput>
          </w:ffData>
        </w:fldChar>
      </w:r>
      <w:bookmarkStart w:id="379" w:name="Text4"/>
      <w:r w:rsidRPr="0088059D">
        <w:rPr>
          <w:szCs w:val="24"/>
        </w:rPr>
        <w:instrText xml:space="preserve"> FORMTEXT </w:instrText>
      </w:r>
      <w:r w:rsidRPr="0088059D">
        <w:rPr>
          <w:szCs w:val="24"/>
        </w:rPr>
      </w:r>
      <w:r w:rsidRPr="0088059D">
        <w:rPr>
          <w:szCs w:val="24"/>
        </w:rPr>
        <w:fldChar w:fldCharType="separate"/>
      </w:r>
      <w:r w:rsidRPr="0088059D">
        <w:rPr>
          <w:noProof/>
          <w:szCs w:val="24"/>
        </w:rPr>
        <w:t>[Insert Participant Name]</w:t>
      </w:r>
      <w:r w:rsidRPr="0088059D">
        <w:rPr>
          <w:szCs w:val="24"/>
        </w:rPr>
        <w:fldChar w:fldCharType="end"/>
      </w:r>
      <w:bookmarkEnd w:id="379"/>
    </w:p>
    <w:p w14:paraId="4DE942D6" w14:textId="77777777" w:rsidR="002E7ABF" w:rsidRPr="0088059D" w:rsidRDefault="002E7ABF" w:rsidP="002E7ABF">
      <w:pPr>
        <w:pStyle w:val="VariableDefinition"/>
        <w:jc w:val="both"/>
        <w:rPr>
          <w:szCs w:val="24"/>
        </w:rPr>
      </w:pPr>
      <w:r w:rsidRPr="0088059D">
        <w:rPr>
          <w:szCs w:val="24"/>
        </w:rPr>
        <w:fldChar w:fldCharType="begin">
          <w:ffData>
            <w:name w:val="Text5"/>
            <w:enabled/>
            <w:calcOnExit w:val="0"/>
            <w:textInput>
              <w:default w:val="[Insert Contact Person/Dept.]"/>
            </w:textInput>
          </w:ffData>
        </w:fldChar>
      </w:r>
      <w:bookmarkStart w:id="380" w:name="Text5"/>
      <w:r w:rsidRPr="0088059D">
        <w:rPr>
          <w:szCs w:val="24"/>
        </w:rPr>
        <w:instrText xml:space="preserve"> FORMTEXT </w:instrText>
      </w:r>
      <w:r w:rsidRPr="0088059D">
        <w:rPr>
          <w:szCs w:val="24"/>
        </w:rPr>
      </w:r>
      <w:r w:rsidRPr="0088059D">
        <w:rPr>
          <w:szCs w:val="24"/>
        </w:rPr>
        <w:fldChar w:fldCharType="separate"/>
      </w:r>
      <w:r w:rsidRPr="0088059D">
        <w:rPr>
          <w:noProof/>
          <w:szCs w:val="24"/>
        </w:rPr>
        <w:t>[Insert Contact Person/Dept.]</w:t>
      </w:r>
      <w:r w:rsidRPr="0088059D">
        <w:rPr>
          <w:szCs w:val="24"/>
        </w:rPr>
        <w:fldChar w:fldCharType="end"/>
      </w:r>
      <w:bookmarkEnd w:id="380"/>
    </w:p>
    <w:p w14:paraId="08B5EB34" w14:textId="77777777" w:rsidR="002E7ABF" w:rsidRPr="0088059D" w:rsidRDefault="002E7ABF" w:rsidP="002E7ABF">
      <w:pPr>
        <w:pStyle w:val="VariableDefinition"/>
        <w:jc w:val="both"/>
        <w:rPr>
          <w:szCs w:val="24"/>
        </w:rPr>
      </w:pPr>
      <w:r w:rsidRPr="0088059D">
        <w:rPr>
          <w:szCs w:val="24"/>
        </w:rPr>
        <w:fldChar w:fldCharType="begin">
          <w:ffData>
            <w:name w:val="Text6"/>
            <w:enabled/>
            <w:calcOnExit w:val="0"/>
            <w:textInput>
              <w:default w:val="[Insert Street Address]"/>
            </w:textInput>
          </w:ffData>
        </w:fldChar>
      </w:r>
      <w:bookmarkStart w:id="381" w:name="Text6"/>
      <w:r w:rsidRPr="0088059D">
        <w:rPr>
          <w:szCs w:val="24"/>
        </w:rPr>
        <w:instrText xml:space="preserve"> FORMTEXT </w:instrText>
      </w:r>
      <w:r w:rsidRPr="0088059D">
        <w:rPr>
          <w:szCs w:val="24"/>
        </w:rPr>
      </w:r>
      <w:r w:rsidRPr="0088059D">
        <w:rPr>
          <w:szCs w:val="24"/>
        </w:rPr>
        <w:fldChar w:fldCharType="separate"/>
      </w:r>
      <w:r w:rsidRPr="0088059D">
        <w:rPr>
          <w:noProof/>
          <w:szCs w:val="24"/>
        </w:rPr>
        <w:t>[Insert Street Address]</w:t>
      </w:r>
      <w:r w:rsidRPr="0088059D">
        <w:rPr>
          <w:szCs w:val="24"/>
        </w:rPr>
        <w:fldChar w:fldCharType="end"/>
      </w:r>
      <w:bookmarkEnd w:id="381"/>
    </w:p>
    <w:p w14:paraId="460CED1A" w14:textId="77777777" w:rsidR="002E7ABF" w:rsidRPr="0088059D" w:rsidRDefault="002E7ABF" w:rsidP="002E7ABF">
      <w:pPr>
        <w:pStyle w:val="VariableDefinition"/>
        <w:jc w:val="both"/>
        <w:rPr>
          <w:szCs w:val="24"/>
        </w:rPr>
      </w:pPr>
      <w:r w:rsidRPr="0088059D">
        <w:rPr>
          <w:szCs w:val="24"/>
        </w:rPr>
        <w:fldChar w:fldCharType="begin">
          <w:ffData>
            <w:name w:val="Text7"/>
            <w:enabled/>
            <w:calcOnExit w:val="0"/>
            <w:textInput>
              <w:default w:val="[Insert City, State Zip]"/>
            </w:textInput>
          </w:ffData>
        </w:fldChar>
      </w:r>
      <w:bookmarkStart w:id="382" w:name="Text7"/>
      <w:r w:rsidRPr="0088059D">
        <w:rPr>
          <w:szCs w:val="24"/>
        </w:rPr>
        <w:instrText xml:space="preserve"> FORMTEXT </w:instrText>
      </w:r>
      <w:r w:rsidRPr="0088059D">
        <w:rPr>
          <w:szCs w:val="24"/>
        </w:rPr>
      </w:r>
      <w:r w:rsidRPr="0088059D">
        <w:rPr>
          <w:szCs w:val="24"/>
        </w:rPr>
        <w:fldChar w:fldCharType="separate"/>
      </w:r>
      <w:r w:rsidRPr="0088059D">
        <w:rPr>
          <w:noProof/>
          <w:szCs w:val="24"/>
        </w:rPr>
        <w:t>[Insert City, State Zip]</w:t>
      </w:r>
      <w:r w:rsidRPr="0088059D">
        <w:rPr>
          <w:szCs w:val="24"/>
        </w:rPr>
        <w:fldChar w:fldCharType="end"/>
      </w:r>
      <w:bookmarkEnd w:id="382"/>
    </w:p>
    <w:p w14:paraId="78F0D5A9" w14:textId="77777777" w:rsidR="002E7ABF" w:rsidRPr="0088059D" w:rsidRDefault="002E7ABF" w:rsidP="002E7ABF">
      <w:pPr>
        <w:pStyle w:val="VariableDefinition"/>
        <w:jc w:val="both"/>
        <w:rPr>
          <w:ins w:id="383" w:author="ERCOT" w:date="2025-10-21T14:16:00Z" w16du:dateUtc="2025-10-21T19:16:00Z"/>
          <w:szCs w:val="24"/>
        </w:rPr>
      </w:pPr>
      <w:r w:rsidRPr="0088059D">
        <w:rPr>
          <w:szCs w:val="24"/>
        </w:rPr>
        <w:fldChar w:fldCharType="begin">
          <w:ffData>
            <w:name w:val="Text8"/>
            <w:enabled/>
            <w:calcOnExit w:val="0"/>
            <w:textInput>
              <w:default w:val="[Insert Telephone]"/>
            </w:textInput>
          </w:ffData>
        </w:fldChar>
      </w:r>
      <w:bookmarkStart w:id="384" w:name="Text8"/>
      <w:r w:rsidRPr="0088059D">
        <w:rPr>
          <w:szCs w:val="24"/>
        </w:rPr>
        <w:instrText xml:space="preserve"> FORMTEXT </w:instrText>
      </w:r>
      <w:r w:rsidRPr="0088059D">
        <w:rPr>
          <w:szCs w:val="24"/>
        </w:rPr>
      </w:r>
      <w:r w:rsidRPr="0088059D">
        <w:rPr>
          <w:szCs w:val="24"/>
        </w:rPr>
        <w:fldChar w:fldCharType="separate"/>
      </w:r>
      <w:r w:rsidRPr="0088059D">
        <w:rPr>
          <w:noProof/>
          <w:szCs w:val="24"/>
        </w:rPr>
        <w:t>[Insert Telephone]</w:t>
      </w:r>
      <w:r w:rsidRPr="0088059D">
        <w:rPr>
          <w:szCs w:val="24"/>
        </w:rPr>
        <w:fldChar w:fldCharType="end"/>
      </w:r>
      <w:bookmarkEnd w:id="384"/>
    </w:p>
    <w:p w14:paraId="761B52E6" w14:textId="355EB617" w:rsidR="004A128B" w:rsidRPr="0088059D" w:rsidRDefault="004A128B" w:rsidP="002E7ABF">
      <w:pPr>
        <w:pStyle w:val="VariableDefinition"/>
        <w:jc w:val="both"/>
        <w:rPr>
          <w:noProof/>
          <w:szCs w:val="24"/>
        </w:rPr>
      </w:pPr>
      <w:ins w:id="385" w:author="ERCOT" w:date="2025-10-21T14:16:00Z" w16du:dateUtc="2025-10-21T19:16:00Z">
        <w:r w:rsidRPr="0088059D">
          <w:rPr>
            <w:noProof/>
            <w:szCs w:val="24"/>
          </w:rPr>
          <w:t>[</w:t>
        </w:r>
      </w:ins>
      <w:ins w:id="386" w:author="ERCOT" w:date="2025-11-21T09:40:00Z" w16du:dateUtc="2025-11-21T15:40:00Z">
        <w:r w:rsidR="0088059D" w:rsidRPr="0088059D">
          <w:rPr>
            <w:noProof/>
            <w:szCs w:val="24"/>
          </w:rPr>
          <w:t xml:space="preserve">Insert </w:t>
        </w:r>
      </w:ins>
      <w:ins w:id="387" w:author="ERCOT" w:date="2025-10-21T14:16:00Z" w16du:dateUtc="2025-10-21T19:16:00Z">
        <w:r w:rsidRPr="0088059D">
          <w:rPr>
            <w:noProof/>
            <w:szCs w:val="24"/>
          </w:rPr>
          <w:t>E-mail Address]</w:t>
        </w:r>
      </w:ins>
    </w:p>
    <w:p w14:paraId="4A419EB8" w14:textId="27B63005" w:rsidR="002E7ABF" w:rsidRDefault="002E7ABF" w:rsidP="002E7ABF">
      <w:pPr>
        <w:pStyle w:val="VariableDefinition"/>
        <w:jc w:val="both"/>
        <w:rPr>
          <w:ins w:id="388" w:author="ERCOT" w:date="2025-10-21T14:17:00Z" w16du:dateUtc="2025-10-21T19:17:00Z"/>
          <w:szCs w:val="24"/>
        </w:rPr>
      </w:pPr>
      <w:del w:id="389" w:author="ERCOT" w:date="2025-10-21T14:16:00Z" w16du:dateUtc="2025-10-21T19:16:00Z">
        <w:r w:rsidRPr="0088059D" w:rsidDel="004A128B">
          <w:rPr>
            <w:szCs w:val="24"/>
          </w:rPr>
          <w:fldChar w:fldCharType="begin">
            <w:ffData>
              <w:name w:val="Text9"/>
              <w:enabled/>
              <w:calcOnExit w:val="0"/>
              <w:textInput>
                <w:default w:val="[Insert Facsimile]"/>
              </w:textInput>
            </w:ffData>
          </w:fldChar>
        </w:r>
        <w:bookmarkStart w:id="390" w:name="Text9"/>
        <w:r w:rsidRPr="0088059D" w:rsidDel="004A128B">
          <w:rPr>
            <w:szCs w:val="24"/>
          </w:rPr>
          <w:delInstrText xml:space="preserve"> FORMTEXT </w:delInstrText>
        </w:r>
        <w:r w:rsidRPr="0088059D" w:rsidDel="004A128B">
          <w:rPr>
            <w:szCs w:val="24"/>
          </w:rPr>
        </w:r>
        <w:r w:rsidRPr="0088059D" w:rsidDel="004A128B">
          <w:rPr>
            <w:szCs w:val="24"/>
          </w:rPr>
          <w:fldChar w:fldCharType="separate"/>
        </w:r>
        <w:r w:rsidRPr="0088059D" w:rsidDel="004A128B">
          <w:rPr>
            <w:noProof/>
            <w:szCs w:val="24"/>
          </w:rPr>
          <w:delText>[Insert Facsimile]</w:delText>
        </w:r>
        <w:r w:rsidRPr="0088059D" w:rsidDel="004A128B">
          <w:rPr>
            <w:szCs w:val="24"/>
          </w:rPr>
          <w:fldChar w:fldCharType="end"/>
        </w:r>
      </w:del>
      <w:bookmarkEnd w:id="390"/>
    </w:p>
    <w:p w14:paraId="474BAFCC" w14:textId="77777777" w:rsidR="004A128B" w:rsidRDefault="004A128B" w:rsidP="002E7ABF">
      <w:pPr>
        <w:pStyle w:val="VariableDefinition"/>
        <w:jc w:val="both"/>
        <w:rPr>
          <w:ins w:id="391" w:author="ERCOT" w:date="2025-10-21T14:17:00Z" w16du:dateUtc="2025-10-21T19:17:00Z"/>
          <w:szCs w:val="24"/>
        </w:rPr>
      </w:pPr>
    </w:p>
    <w:p w14:paraId="348F3D91" w14:textId="3877F90B" w:rsidR="004A128B" w:rsidRPr="00545275" w:rsidDel="00481EAD" w:rsidRDefault="004A128B" w:rsidP="00752C4D">
      <w:pPr>
        <w:pStyle w:val="VariableDefinition"/>
        <w:ind w:left="0" w:firstLine="0"/>
        <w:jc w:val="both"/>
        <w:rPr>
          <w:ins w:id="392" w:author="ERCOT" w:date="2025-10-21T14:17:00Z" w16du:dateUtc="2025-10-21T19:17:00Z"/>
          <w:del w:id="393" w:author="ERCOT" w:date="2025-10-22T12:22:00Z" w16du:dateUtc="2025-10-22T17:22:00Z"/>
        </w:rPr>
      </w:pPr>
      <w:ins w:id="394" w:author="ERCOT" w:date="2025-10-21T14:17:00Z" w16du:dateUtc="2025-10-21T19:17:00Z">
        <w:r w:rsidRPr="00545275">
          <w:t>Participant may amend its contact information under this Agreement by submitting</w:t>
        </w:r>
      </w:ins>
      <w:ins w:id="395" w:author="ERCOT" w:date="2025-11-20T16:38:00Z" w16du:dateUtc="2025-11-20T22:38:00Z">
        <w:r w:rsidR="00752C4D">
          <w:t xml:space="preserve"> a Notice of Change of Information (NCI) form (Section 23, Form E, Notice of Change of Informat</w:t>
        </w:r>
      </w:ins>
      <w:ins w:id="396" w:author="ERCOT" w:date="2025-11-20T16:39:00Z" w16du:dateUtc="2025-11-20T22:39:00Z">
        <w:r w:rsidR="00752C4D">
          <w:t>ion) to ERCOT.</w:t>
        </w:r>
      </w:ins>
      <w:ins w:id="397" w:author="ERCOT" w:date="2025-10-21T14:17:00Z" w16du:dateUtc="2025-10-21T19:17:00Z">
        <w:r w:rsidRPr="00545275">
          <w:t xml:space="preserve"> </w:t>
        </w:r>
      </w:ins>
    </w:p>
    <w:p w14:paraId="2F925BF2" w14:textId="77777777" w:rsidR="004A128B" w:rsidRPr="005B2A3F" w:rsidRDefault="004A128B" w:rsidP="00752C4D">
      <w:pPr>
        <w:pStyle w:val="VariableDefinition"/>
        <w:ind w:left="0" w:firstLine="0"/>
        <w:jc w:val="both"/>
      </w:pPr>
    </w:p>
    <w:p w14:paraId="5272C917" w14:textId="77777777" w:rsidR="002E7ABF" w:rsidRPr="00F72B58" w:rsidRDefault="002E7ABF" w:rsidP="002E7ABF">
      <w:pPr>
        <w:pStyle w:val="OutlineL1"/>
        <w:tabs>
          <w:tab w:val="clear" w:pos="720"/>
        </w:tabs>
        <w:spacing w:before="120" w:after="120"/>
        <w:ind w:left="0" w:firstLine="0"/>
        <w:jc w:val="both"/>
        <w:rPr>
          <w:u w:val="single"/>
        </w:rPr>
      </w:pPr>
      <w:r w:rsidRPr="00F72B58">
        <w:rPr>
          <w:u w:val="single"/>
        </w:rPr>
        <w:t xml:space="preserve">Section 2.  Definitions. </w:t>
      </w:r>
    </w:p>
    <w:p w14:paraId="189965CD" w14:textId="77777777" w:rsidR="002E7ABF" w:rsidRPr="00F72B58" w:rsidRDefault="002E7ABF" w:rsidP="002E7ABF">
      <w:pPr>
        <w:pStyle w:val="OutlineL2"/>
        <w:numPr>
          <w:ilvl w:val="0"/>
          <w:numId w:val="0"/>
        </w:numPr>
        <w:spacing w:before="120" w:after="120"/>
        <w:ind w:left="720" w:hanging="720"/>
        <w:jc w:val="both"/>
      </w:pPr>
      <w:r w:rsidRPr="00F72B58">
        <w:t>A.</w:t>
      </w:r>
      <w:r w:rsidRPr="00F72B58">
        <w:tab/>
        <w:t xml:space="preserve">Unless </w:t>
      </w:r>
      <w:r w:rsidRPr="005B2A3F">
        <w:t xml:space="preserve">herein </w:t>
      </w:r>
      <w:r w:rsidRPr="00F72B58">
        <w:t xml:space="preserve">defined, all definitions and acronyms found in the ERCOT Protocols shall </w:t>
      </w:r>
      <w:r w:rsidRPr="005B2A3F">
        <w:t>be incorporated by reference in</w:t>
      </w:r>
      <w:r w:rsidRPr="00F72B58">
        <w:t xml:space="preserve">to this Agreement. </w:t>
      </w:r>
    </w:p>
    <w:p w14:paraId="4FE33945" w14:textId="520B0901" w:rsidR="002E7ABF" w:rsidRPr="00F72B58" w:rsidDel="004A128B" w:rsidRDefault="002E7ABF" w:rsidP="002E7ABF">
      <w:pPr>
        <w:pStyle w:val="NumContinue"/>
        <w:spacing w:before="120" w:after="120"/>
        <w:ind w:left="720" w:hanging="720"/>
        <w:jc w:val="both"/>
        <w:rPr>
          <w:del w:id="398" w:author="ERCOT" w:date="2025-10-21T14:18:00Z" w16du:dateUtc="2025-10-21T19:18:00Z"/>
        </w:rPr>
      </w:pPr>
      <w:del w:id="399" w:author="ERCOT" w:date="2025-10-21T14:18:00Z" w16du:dateUtc="2025-10-21T19:18:00Z">
        <w:r w:rsidRPr="00F72B58" w:rsidDel="004A128B">
          <w:delText>B.</w:delText>
        </w:r>
        <w:r w:rsidRPr="00F72B58" w:rsidDel="004A128B">
          <w:tab/>
        </w:r>
        <w:r w:rsidRPr="005B2A3F" w:rsidDel="004A128B">
          <w:delText xml:space="preserve">“ERCOT Protocols” shall mean the document adopted by ERCOT, including any attachments or exhibits referenced in that document, as amended from time to time, that contains the scheduling, operating, planning, reliability, and </w:delText>
        </w:r>
        <w:r w:rsidDel="004A128B">
          <w:delText>S</w:delText>
        </w:r>
        <w:r w:rsidRPr="005B2A3F" w:rsidDel="004A128B">
          <w:delText xml:space="preserve">ettlement (including </w:delText>
        </w:r>
        <w:r w:rsidDel="004A128B">
          <w:lastRenderedPageBreak/>
          <w:delText>C</w:delText>
        </w:r>
        <w:r w:rsidRPr="005B2A3F" w:rsidDel="004A128B">
          <w:delText>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delText>
        </w:r>
      </w:del>
    </w:p>
    <w:p w14:paraId="5B18F710" w14:textId="77777777" w:rsidR="002E7ABF" w:rsidRPr="00F72B58" w:rsidRDefault="002E7ABF" w:rsidP="002E7ABF">
      <w:pPr>
        <w:pStyle w:val="OutlineL1"/>
        <w:tabs>
          <w:tab w:val="clear" w:pos="720"/>
        </w:tabs>
        <w:spacing w:before="120" w:after="120"/>
        <w:ind w:left="0" w:firstLine="0"/>
        <w:jc w:val="both"/>
        <w:rPr>
          <w:i/>
          <w:u w:val="single"/>
        </w:rPr>
      </w:pPr>
      <w:r w:rsidRPr="00F72B58">
        <w:rPr>
          <w:u w:val="single"/>
        </w:rPr>
        <w:t>Section 3. Term and Termination.</w:t>
      </w:r>
    </w:p>
    <w:p w14:paraId="67CB0956" w14:textId="39C7879E" w:rsidR="002E7ABF" w:rsidRPr="00F72B58" w:rsidRDefault="002E7ABF" w:rsidP="002E7ABF">
      <w:pPr>
        <w:pStyle w:val="OutlineL2"/>
        <w:numPr>
          <w:ilvl w:val="0"/>
          <w:numId w:val="0"/>
        </w:numPr>
        <w:spacing w:before="120" w:after="120"/>
        <w:ind w:left="720" w:hanging="720"/>
        <w:jc w:val="both"/>
        <w:outlineLvl w:val="9"/>
        <w:rPr>
          <w:spacing w:val="-3"/>
        </w:rPr>
      </w:pPr>
      <w:r w:rsidRPr="00F72B58">
        <w:t>A.</w:t>
      </w:r>
      <w:r w:rsidRPr="00F72B58">
        <w:tab/>
      </w:r>
      <w:r w:rsidRPr="00F72B58">
        <w:rPr>
          <w:u w:val="single"/>
        </w:rPr>
        <w:t>Term.</w:t>
      </w:r>
      <w:r w:rsidRPr="00F72B58">
        <w:t xml:space="preserve">  </w:t>
      </w:r>
      <w:r w:rsidRPr="00F72B58">
        <w:rPr>
          <w:spacing w:val="-3"/>
        </w:rPr>
        <w:t xml:space="preserve">The initial term ("Initial Term") of this Agreement shall commence on the Effective Date and continue until the last day of the month which is twelve (12) months from the Effective Date. After the Initial Term, this Agreement shall automatically renew for one-year terms (a "Renewal Term") unless the standard form of this Agreement contained in the ERCOT Protocols has been modified by a change to the ERCOT Protocols.  If the standard form of this Agreement has been so modified, </w:t>
      </w:r>
      <w:r w:rsidRPr="005B2A3F">
        <w:t xml:space="preserve">then </w:t>
      </w:r>
      <w:r w:rsidRPr="00F72B58">
        <w:rPr>
          <w:spacing w:val="-3"/>
        </w:rPr>
        <w:t>this Agreement will terminate upon the effective date of the replacement agreement</w:t>
      </w:r>
      <w:ins w:id="400" w:author="ERCOT" w:date="2025-10-22T12:24:00Z" w16du:dateUtc="2025-10-22T17:24:00Z">
        <w:r w:rsidR="00481EAD">
          <w:rPr>
            <w:spacing w:val="-3"/>
          </w:rPr>
          <w:t>.</w:t>
        </w:r>
      </w:ins>
      <w:r w:rsidRPr="005B2A3F">
        <w:t xml:space="preserve"> This Agreement may also be terminated during the Initial Term or the then-current Renewal Term in accordance with this Agreement.</w:t>
      </w:r>
    </w:p>
    <w:p w14:paraId="733210FD" w14:textId="77777777" w:rsidR="002E7ABF" w:rsidRPr="00F72B58" w:rsidRDefault="002E7ABF" w:rsidP="002E7ABF">
      <w:pPr>
        <w:pStyle w:val="NumContinue"/>
        <w:spacing w:before="120" w:after="120"/>
        <w:ind w:firstLine="0"/>
        <w:jc w:val="both"/>
      </w:pPr>
      <w:r w:rsidRPr="00F72B58">
        <w:t>B.</w:t>
      </w:r>
      <w:r w:rsidRPr="00F72B58">
        <w:tab/>
      </w:r>
      <w:r w:rsidRPr="00F72B58">
        <w:rPr>
          <w:u w:val="single"/>
        </w:rPr>
        <w:t>Termination by Participant.</w:t>
      </w:r>
      <w:r w:rsidRPr="00F72B58">
        <w:t xml:space="preserve"> Participant may, at its option, terminate this Agreement: </w:t>
      </w:r>
    </w:p>
    <w:p w14:paraId="62C2B790" w14:textId="3B3BBD39" w:rsidR="002E7ABF" w:rsidRPr="005B2A3F" w:rsidRDefault="002E7ABF" w:rsidP="002E7ABF">
      <w:pPr>
        <w:pStyle w:val="NumContinue"/>
        <w:spacing w:before="120" w:after="120"/>
        <w:ind w:left="1440" w:hanging="720"/>
        <w:jc w:val="both"/>
      </w:pPr>
      <w:r w:rsidRPr="00F72B58">
        <w:t xml:space="preserve">(1) </w:t>
      </w:r>
      <w:r w:rsidRPr="00F72B58">
        <w:tab/>
      </w:r>
      <w:r w:rsidRPr="00C157DE">
        <w:t xml:space="preserve">Immediately upon the failure of ERCOT to continue to be certified by the </w:t>
      </w:r>
      <w:ins w:id="401" w:author="ERCOT" w:date="2025-10-21T14:18:00Z" w16du:dateUtc="2025-10-21T19:18:00Z">
        <w:r w:rsidR="004A128B" w:rsidRPr="00C157DE">
          <w:t>Public Utility Commission of Texas (</w:t>
        </w:r>
      </w:ins>
      <w:r w:rsidRPr="00C157DE">
        <w:t>PUCT</w:t>
      </w:r>
      <w:ins w:id="402" w:author="ERCOT" w:date="2025-10-21T14:19:00Z" w16du:dateUtc="2025-10-21T19:19:00Z">
        <w:r w:rsidR="004A128B" w:rsidRPr="00C157DE">
          <w:t>)</w:t>
        </w:r>
      </w:ins>
      <w:r w:rsidRPr="00C157DE">
        <w:t xml:space="preserve"> as the Independent Organization under PURA §39.151 without the immediate certification of another Independent Organization under PURA §39.151;</w:t>
      </w:r>
    </w:p>
    <w:p w14:paraId="630900AD" w14:textId="5B097FD4" w:rsidR="002E7ABF" w:rsidRPr="005B2A3F" w:rsidRDefault="002E7ABF" w:rsidP="002E7ABF">
      <w:pPr>
        <w:pStyle w:val="NumContinue"/>
        <w:spacing w:before="120" w:after="120"/>
        <w:ind w:left="1440" w:hanging="720"/>
        <w:jc w:val="both"/>
      </w:pPr>
      <w:r w:rsidRPr="00F72B58">
        <w:t xml:space="preserve">(2) </w:t>
      </w:r>
      <w:r w:rsidRPr="00F72B58">
        <w:tab/>
        <w:t xml:space="preserve">If the “REC Account Holder” box is checked in Section A. of the </w:t>
      </w:r>
      <w:r w:rsidRPr="00F72B58">
        <w:rPr>
          <w:i/>
        </w:rPr>
        <w:t>Recitals</w:t>
      </w:r>
      <w:r w:rsidRPr="00F72B58">
        <w:t xml:space="preserve"> section of this Agreement, </w:t>
      </w:r>
      <w:r w:rsidRPr="005B2A3F">
        <w:t>Participant may, at its option, terminate this Agreement immediately if the PUCT ceases to certify ERCOT as the Entity approved by the PUCT (“Program Administrator”) for carrying out the administrative responsibilities related to the Renewable Energy Credit Program as set forth in PUC Substantive Rule 25.173(</w:t>
      </w:r>
      <w:ins w:id="403" w:author="ERCOT" w:date="2025-10-21T14:19:00Z" w16du:dateUtc="2025-10-21T19:19:00Z">
        <w:r w:rsidR="004A128B">
          <w:t>h</w:t>
        </w:r>
      </w:ins>
      <w:del w:id="404" w:author="ERCOT" w:date="2025-10-21T14:19:00Z" w16du:dateUtc="2025-10-21T19:19:00Z">
        <w:r w:rsidRPr="005B2A3F" w:rsidDel="004A128B">
          <w:delText>g</w:delText>
        </w:r>
      </w:del>
      <w:r w:rsidRPr="005B2A3F">
        <w:t>) without the immediate certification of another Program Administrator under PURA §39.151; or</w:t>
      </w:r>
    </w:p>
    <w:p w14:paraId="6B6BE63B" w14:textId="77777777" w:rsidR="002E7ABF" w:rsidRPr="00F72B58" w:rsidRDefault="002E7ABF" w:rsidP="002E7ABF">
      <w:pPr>
        <w:pStyle w:val="NumContinue"/>
        <w:spacing w:before="120" w:after="120"/>
        <w:ind w:left="1440" w:hanging="720"/>
        <w:jc w:val="both"/>
      </w:pPr>
      <w:r w:rsidRPr="00F72B58">
        <w:t>(3)</w:t>
      </w:r>
      <w:r w:rsidRPr="00F72B58">
        <w:tab/>
        <w:t>For any other reason at any time upon thirty days written notice to ERCOT.</w:t>
      </w:r>
    </w:p>
    <w:p w14:paraId="553AF173" w14:textId="608496EC" w:rsidR="004A128B" w:rsidRPr="00545275" w:rsidRDefault="004A128B" w:rsidP="004A128B">
      <w:pPr>
        <w:pStyle w:val="NumContinue"/>
        <w:spacing w:before="120" w:after="120"/>
        <w:ind w:left="720" w:hanging="720"/>
        <w:jc w:val="both"/>
        <w:rPr>
          <w:ins w:id="405" w:author="ERCOT" w:date="2025-10-21T14:19:00Z" w16du:dateUtc="2025-10-21T19:19:00Z"/>
        </w:rPr>
      </w:pPr>
      <w:ins w:id="406" w:author="ERCOT" w:date="2025-10-21T14:19:00Z" w16du:dateUtc="2025-10-21T19:19:00Z">
        <w:r w:rsidRPr="00545275">
          <w:t xml:space="preserve">C. </w:t>
        </w:r>
        <w:r w:rsidRPr="00545275">
          <w:tab/>
        </w:r>
        <w:r w:rsidRPr="00D66209">
          <w:rPr>
            <w:u w:val="single"/>
          </w:rPr>
          <w:t>Termination by ERCOT</w:t>
        </w:r>
        <w:r w:rsidRPr="00545275">
          <w:t>. ERCOT may terminate this Agreement in accordance with the Default provisions in Section 16</w:t>
        </w:r>
      </w:ins>
      <w:ins w:id="407" w:author="ERCOT" w:date="2025-11-20T16:40:00Z" w16du:dateUtc="2025-11-20T22:40:00Z">
        <w:r w:rsidR="00AA334B">
          <w:t>, Registration and Qualification of Market Participants.</w:t>
        </w:r>
      </w:ins>
      <w:ins w:id="408" w:author="ERCOT" w:date="2025-10-21T14:19:00Z" w16du:dateUtc="2025-10-21T19:19:00Z">
        <w:r w:rsidRPr="00545275">
          <w:t xml:space="preserve"> </w:t>
        </w:r>
      </w:ins>
    </w:p>
    <w:p w14:paraId="256C492A" w14:textId="2B66CD72" w:rsidR="002E7ABF" w:rsidRPr="00F72B58" w:rsidRDefault="004A128B" w:rsidP="002E7ABF">
      <w:pPr>
        <w:pStyle w:val="OutlineL1"/>
        <w:keepNext w:val="0"/>
        <w:tabs>
          <w:tab w:val="clear" w:pos="720"/>
        </w:tabs>
        <w:spacing w:before="120" w:after="120"/>
        <w:ind w:hanging="720"/>
        <w:jc w:val="both"/>
        <w:rPr>
          <w:u w:val="single"/>
        </w:rPr>
      </w:pPr>
      <w:ins w:id="409" w:author="ERCOT" w:date="2025-10-21T14:19:00Z" w16du:dateUtc="2025-10-21T19:19:00Z">
        <w:r>
          <w:t>D</w:t>
        </w:r>
      </w:ins>
      <w:del w:id="410" w:author="ERCOT" w:date="2025-10-21T14:19:00Z" w16du:dateUtc="2025-10-21T19:19:00Z">
        <w:r w:rsidR="002E7ABF" w:rsidRPr="005B2A3F" w:rsidDel="004A128B">
          <w:delText>C</w:delText>
        </w:r>
      </w:del>
      <w:r w:rsidR="002E7ABF" w:rsidRPr="005B2A3F">
        <w:t>.</w:t>
      </w:r>
      <w:r w:rsidR="002E7ABF" w:rsidRPr="005B2A3F">
        <w:tab/>
      </w:r>
      <w:proofErr w:type="gramStart"/>
      <w:r w:rsidR="002E7ABF" w:rsidRPr="005B2A3F">
        <w:rPr>
          <w:u w:val="single"/>
        </w:rPr>
        <w:t>Effect</w:t>
      </w:r>
      <w:proofErr w:type="gramEnd"/>
      <w:r w:rsidR="002E7ABF" w:rsidRPr="005B2A3F">
        <w:rPr>
          <w:u w:val="single"/>
        </w:rPr>
        <w:t xml:space="preserve"> </w:t>
      </w:r>
      <w:proofErr w:type="gramStart"/>
      <w:r w:rsidR="002E7ABF" w:rsidRPr="005B2A3F">
        <w:rPr>
          <w:u w:val="single"/>
        </w:rPr>
        <w:t>of</w:t>
      </w:r>
      <w:proofErr w:type="gramEnd"/>
      <w:r w:rsidR="002E7ABF" w:rsidRPr="005B2A3F">
        <w:rPr>
          <w:u w:val="single"/>
        </w:rPr>
        <w:t xml:space="preserve"> Termination and Survival of Terms.</w:t>
      </w:r>
      <w:r w:rsidR="002E7ABF" w:rsidRPr="005B2A3F">
        <w:t xml:space="preserve">  If this Agreement is terminated by a Party pursuant to the </w:t>
      </w:r>
      <w:r w:rsidR="002E7ABF" w:rsidRPr="00F72B58">
        <w:t>terms</w:t>
      </w:r>
      <w:r w:rsidR="002E7ABF" w:rsidRPr="005B2A3F">
        <w:t xml:space="preserve"> hereof</w:t>
      </w:r>
      <w:r w:rsidR="002E7ABF" w:rsidRPr="00F72B58">
        <w:t xml:space="preserve">, </w:t>
      </w:r>
      <w:r w:rsidR="002E7ABF" w:rsidRPr="00F72B58">
        <w:rPr>
          <w:spacing w:val="-3"/>
        </w:rPr>
        <w:t xml:space="preserve">the rights and obligations of the Parties hereunder shall terminate, except that the rights and obligations of the Parties that have accrued under this Agreement prior to the date of termination shall survive. </w:t>
      </w:r>
    </w:p>
    <w:p w14:paraId="463FA11B" w14:textId="77777777" w:rsidR="002E7ABF" w:rsidRPr="00F72B58" w:rsidRDefault="002E7ABF" w:rsidP="002E7ABF">
      <w:pPr>
        <w:pStyle w:val="OutlineL1"/>
        <w:keepNext w:val="0"/>
        <w:tabs>
          <w:tab w:val="clear" w:pos="720"/>
        </w:tabs>
        <w:spacing w:before="120" w:after="120"/>
        <w:ind w:left="0" w:firstLine="0"/>
        <w:jc w:val="both"/>
        <w:rPr>
          <w:u w:val="single"/>
        </w:rPr>
      </w:pPr>
      <w:r w:rsidRPr="00F72B58">
        <w:rPr>
          <w:u w:val="single"/>
        </w:rPr>
        <w:t>Section 4. Representations, Warranties, and Covenants.</w:t>
      </w:r>
    </w:p>
    <w:p w14:paraId="12146247" w14:textId="77777777" w:rsidR="002E7ABF" w:rsidRPr="00F72B58" w:rsidRDefault="002E7ABF" w:rsidP="002E7ABF">
      <w:pPr>
        <w:pStyle w:val="List"/>
        <w:spacing w:before="120" w:after="120"/>
        <w:ind w:left="0" w:firstLine="0"/>
        <w:jc w:val="both"/>
      </w:pPr>
      <w:r w:rsidRPr="00F72B58">
        <w:t>A.</w:t>
      </w:r>
      <w:r w:rsidRPr="00F72B58">
        <w:tab/>
      </w:r>
      <w:r w:rsidRPr="00F72B58">
        <w:rPr>
          <w:u w:val="single"/>
        </w:rPr>
        <w:t>Participant represents, warrants, and covenants that</w:t>
      </w:r>
      <w:r w:rsidRPr="00F72B58">
        <w:t xml:space="preserve">: </w:t>
      </w:r>
    </w:p>
    <w:p w14:paraId="330AECA0" w14:textId="77777777" w:rsidR="002E7ABF" w:rsidRPr="005B2A3F" w:rsidRDefault="002E7ABF" w:rsidP="002E7ABF">
      <w:pPr>
        <w:pStyle w:val="List"/>
        <w:spacing w:before="120" w:after="120"/>
        <w:ind w:left="1440"/>
        <w:jc w:val="both"/>
      </w:pPr>
      <w:r w:rsidRPr="005B2A3F">
        <w:t>(1)</w:t>
      </w:r>
      <w:r w:rsidRPr="005B2A3F">
        <w:tab/>
        <w:t>Participant is duly organized, validly existing and in good standing under the laws of the jurisdiction under which it is organized and is authorized to do business in Texas;</w:t>
      </w:r>
    </w:p>
    <w:p w14:paraId="45247DC2" w14:textId="77777777" w:rsidR="002E7ABF" w:rsidRPr="00F72B58" w:rsidRDefault="002E7ABF" w:rsidP="002E7ABF">
      <w:pPr>
        <w:pStyle w:val="List"/>
        <w:spacing w:before="120" w:after="120"/>
        <w:ind w:left="1440"/>
        <w:jc w:val="both"/>
      </w:pPr>
      <w:r w:rsidRPr="005B2A3F">
        <w:t>(2)</w:t>
      </w:r>
      <w:r w:rsidRPr="005B2A3F">
        <w:tab/>
        <w:t>Participant has full power and authority to enter into this Agreement and perform all obligations, representations, warranties and covenants under this Agreement;</w:t>
      </w:r>
    </w:p>
    <w:p w14:paraId="23F947D5" w14:textId="77777777" w:rsidR="002E7ABF" w:rsidRPr="00F72B58" w:rsidRDefault="002E7ABF" w:rsidP="002E7ABF">
      <w:pPr>
        <w:keepLines/>
        <w:spacing w:before="120" w:after="120"/>
        <w:ind w:left="1440" w:hanging="720"/>
        <w:jc w:val="both"/>
      </w:pPr>
      <w:r w:rsidRPr="00F72B58">
        <w:lastRenderedPageBreak/>
        <w:t>(3)</w:t>
      </w:r>
      <w:r w:rsidRPr="00F72B58">
        <w:tab/>
        <w:t xml:space="preserve">Participant’s past, present and future agreements or </w:t>
      </w:r>
      <w:r w:rsidRPr="005B2A3F">
        <w:t xml:space="preserve">Participant’s </w:t>
      </w:r>
      <w:r w:rsidRPr="00F72B58">
        <w:t xml:space="preserve">organizational charter or bylaws, if any, or any provision of any indenture, mortgage, </w:t>
      </w:r>
      <w:proofErr w:type="gramStart"/>
      <w:r w:rsidRPr="00F72B58">
        <w:t>lien</w:t>
      </w:r>
      <w:proofErr w:type="gramEnd"/>
      <w:r w:rsidRPr="00F72B58">
        <w:t>, lease, agreement, order, judgment, or decree to which Participant is a party or by which its assets or properties are bound do not materially affect performance of Participant’s obligations under this Agreement;</w:t>
      </w:r>
    </w:p>
    <w:p w14:paraId="2D456D61" w14:textId="77777777" w:rsidR="002E7ABF" w:rsidRPr="005B2A3F" w:rsidRDefault="002E7ABF" w:rsidP="002E7ABF">
      <w:pPr>
        <w:spacing w:before="120" w:after="120"/>
        <w:ind w:left="1440" w:hanging="720"/>
        <w:jc w:val="both"/>
      </w:pPr>
      <w:r w:rsidRPr="00F72B58">
        <w:t>(4)</w:t>
      </w:r>
      <w:r w:rsidRPr="00F72B58">
        <w:tab/>
      </w:r>
      <w:del w:id="411" w:author="ERCOT" w:date="2025-10-21T14:21:00Z" w16du:dateUtc="2025-10-21T19:21:00Z">
        <w:r w:rsidRPr="00F72B58" w:rsidDel="00B4647D">
          <w:delText xml:space="preserve">Market </w:delText>
        </w:r>
      </w:del>
      <w:r w:rsidRPr="00F72B58">
        <w:t xml:space="preserve">Participant’s execution, delivery and performance of this Agreement </w:t>
      </w:r>
      <w:r w:rsidRPr="005B2A3F">
        <w:t xml:space="preserve">by Participant </w:t>
      </w:r>
      <w:r w:rsidRPr="00F72B58">
        <w:t>have been duly authorized by all requisite action of its governing body;</w:t>
      </w:r>
    </w:p>
    <w:p w14:paraId="5B81E227" w14:textId="77777777" w:rsidR="002E7ABF" w:rsidRPr="005B2A3F" w:rsidRDefault="002E7ABF" w:rsidP="002E7ABF">
      <w:pPr>
        <w:tabs>
          <w:tab w:val="num" w:pos="630"/>
          <w:tab w:val="num" w:pos="1440"/>
        </w:tabs>
        <w:spacing w:before="120" w:after="120"/>
        <w:ind w:left="1440" w:hanging="720"/>
        <w:jc w:val="both"/>
      </w:pPr>
      <w:r w:rsidRPr="005B2A3F">
        <w:t>(5)</w:t>
      </w:r>
      <w:r w:rsidRPr="005B2A3F">
        <w:tab/>
        <w:t xml:space="preserve">Except as set out in an exhibit (if any) to this Agreement, ERCOT has not, within the twenty-four (24) months preceding the Effective Date, terminated for Default any Prior Agreement with Participant, any company of which Participant is a successor in interest, or any Affiliate of Participant; </w:t>
      </w:r>
    </w:p>
    <w:p w14:paraId="20CDC9B0" w14:textId="77777777" w:rsidR="002E7ABF" w:rsidRPr="00F72B58" w:rsidRDefault="002E7ABF" w:rsidP="002E7ABF">
      <w:pPr>
        <w:tabs>
          <w:tab w:val="num" w:pos="630"/>
          <w:tab w:val="num" w:pos="1440"/>
        </w:tabs>
        <w:spacing w:before="120" w:after="120"/>
        <w:ind w:left="1440" w:hanging="720"/>
        <w:jc w:val="both"/>
      </w:pPr>
      <w:r w:rsidRPr="005B2A3F">
        <w:t>(6)</w:t>
      </w:r>
      <w:r w:rsidRPr="00F72B58">
        <w:tab/>
        <w:t xml:space="preserve">If any </w:t>
      </w:r>
      <w:r w:rsidRPr="005B2A3F">
        <w:t>Defaults are disclosed on any such exhibit mentioned in subsection 4(A)(5)</w:t>
      </w:r>
      <w:r w:rsidRPr="00F72B58">
        <w:t xml:space="preserve">, either (a) </w:t>
      </w:r>
      <w:r w:rsidRPr="005B2A3F">
        <w:t>ERCOT</w:t>
      </w:r>
      <w:r w:rsidRPr="00F72B58">
        <w:t xml:space="preserve"> has </w:t>
      </w:r>
      <w:r w:rsidRPr="005B2A3F">
        <w:t xml:space="preserve">been </w:t>
      </w:r>
      <w:r w:rsidRPr="00F72B58">
        <w:t xml:space="preserve">paid, before execution of this Agreement, all sums due to </w:t>
      </w:r>
      <w:r w:rsidRPr="005B2A3F">
        <w:t xml:space="preserve">it </w:t>
      </w:r>
      <w:r w:rsidRPr="00F72B58">
        <w:t xml:space="preserve">in </w:t>
      </w:r>
      <w:r w:rsidRPr="005B2A3F">
        <w:t xml:space="preserve">relation to such </w:t>
      </w:r>
      <w:r w:rsidRPr="00F72B58">
        <w:t xml:space="preserve">Prior Agreement, or (b) ERCOT, in its reasonable judgment, has determined that this Agreement </w:t>
      </w:r>
      <w:r w:rsidRPr="005B2A3F">
        <w:t xml:space="preserve">is necessary </w:t>
      </w:r>
      <w:r w:rsidRPr="00F72B58">
        <w:t xml:space="preserve">for system reliability and Participant has made alternate arrangements satisfactory to ERCOT </w:t>
      </w:r>
      <w:r w:rsidRPr="005B2A3F">
        <w:t>for the resolution of</w:t>
      </w:r>
      <w:r w:rsidRPr="00F72B58">
        <w:t xml:space="preserve"> the Default under the Prior Agreement;</w:t>
      </w:r>
    </w:p>
    <w:p w14:paraId="11BF1E69" w14:textId="77777777" w:rsidR="002E7ABF" w:rsidRPr="00F72B58" w:rsidRDefault="002E7ABF" w:rsidP="002E7ABF">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F72B58">
        <w:t>(7)</w:t>
      </w:r>
      <w:r w:rsidRPr="00F72B58">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6BFE61D5" w14:textId="77777777" w:rsidR="002E7ABF" w:rsidRPr="005B2A3F" w:rsidRDefault="002E7ABF" w:rsidP="002E7ABF">
      <w:pPr>
        <w:pStyle w:val="AppellateL3"/>
        <w:numPr>
          <w:ilvl w:val="0"/>
          <w:numId w:val="0"/>
        </w:numPr>
        <w:tabs>
          <w:tab w:val="left" w:pos="-984"/>
          <w:tab w:val="left" w:pos="-720"/>
          <w:tab w:val="left" w:pos="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outlineLvl w:val="9"/>
      </w:pPr>
      <w:r w:rsidRPr="00F72B58">
        <w:t>(8)</w:t>
      </w:r>
      <w:r w:rsidRPr="00F72B58">
        <w:tab/>
        <w:t>Participant is not in violation of any laws, ordinances, or governmental rules, regulations or order of any Governmental Authority or arbitration board materially affecting performance of this Agreement and to which it is subject;</w:t>
      </w:r>
    </w:p>
    <w:p w14:paraId="18FC115B" w14:textId="77777777" w:rsidR="002E7ABF" w:rsidRPr="00F72B58" w:rsidRDefault="002E7ABF" w:rsidP="002E7ABF">
      <w:pPr>
        <w:tabs>
          <w:tab w:val="left" w:pos="-984"/>
          <w:tab w:val="left" w:pos="-720"/>
          <w:tab w:val="num" w:pos="63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F72B58">
        <w:rPr>
          <w:spacing w:val="2"/>
        </w:rPr>
        <w:t>(9)</w:t>
      </w:r>
      <w:r w:rsidRPr="00F72B58">
        <w:rPr>
          <w:spacing w:val="2"/>
        </w:rPr>
        <w:tab/>
        <w:t>Participant is not Bankrupt, does not contemplate becoming Bankrupt nor, to its knowledge, will become Bankrupt</w:t>
      </w:r>
      <w:r w:rsidRPr="00F72B58">
        <w:t xml:space="preserve">; </w:t>
      </w:r>
    </w:p>
    <w:p w14:paraId="193295F8" w14:textId="77777777" w:rsidR="002E7ABF" w:rsidRPr="005B2A3F" w:rsidRDefault="002E7ABF" w:rsidP="002E7ABF">
      <w:pPr>
        <w:pStyle w:val="BodyText3"/>
        <w:tabs>
          <w:tab w:val="num" w:pos="1440"/>
        </w:tabs>
        <w:spacing w:before="120"/>
        <w:ind w:left="1440" w:hanging="720"/>
      </w:pPr>
      <w:r w:rsidRPr="00331E4F">
        <w:rPr>
          <w:spacing w:val="2"/>
          <w:sz w:val="24"/>
          <w:szCs w:val="24"/>
        </w:rPr>
        <w:t>(</w:t>
      </w:r>
      <w:r w:rsidRPr="0026257D">
        <w:rPr>
          <w:spacing w:val="2"/>
          <w:sz w:val="24"/>
          <w:szCs w:val="24"/>
        </w:rPr>
        <w:t>10)</w:t>
      </w:r>
      <w:r w:rsidRPr="0026257D">
        <w:rPr>
          <w:spacing w:val="2"/>
          <w:sz w:val="24"/>
          <w:szCs w:val="24"/>
        </w:rPr>
        <w:tab/>
        <w:t>Participant acknowledges that it has received and is familiar with the ERCOT Protocols; and</w:t>
      </w:r>
    </w:p>
    <w:p w14:paraId="44B010A1" w14:textId="77777777" w:rsidR="002E7ABF" w:rsidRPr="00F72B58" w:rsidRDefault="002E7ABF" w:rsidP="002E7ABF">
      <w:pPr>
        <w:pStyle w:val="List2"/>
        <w:spacing w:before="120" w:after="120"/>
        <w:jc w:val="both"/>
      </w:pPr>
      <w:r w:rsidRPr="005B2A3F">
        <w:t>(11)</w:t>
      </w:r>
      <w:r w:rsidRPr="005B2A3F">
        <w:tab/>
      </w:r>
      <w:r w:rsidRPr="00F72B58">
        <w:t xml:space="preserve">Participant acknowledges and affirms that the foregoing representations, warranties and covenants </w:t>
      </w:r>
      <w:r w:rsidRPr="005B2A3F">
        <w:t>are continuing in nature</w:t>
      </w:r>
      <w:r w:rsidRPr="005B2A3F">
        <w:rPr>
          <w:sz w:val="22"/>
        </w:rPr>
        <w:t xml:space="preserve"> throughout </w:t>
      </w:r>
      <w:r w:rsidRPr="005B2A3F">
        <w:t xml:space="preserve">the term of </w:t>
      </w:r>
      <w:r w:rsidRPr="005B2A3F">
        <w:rPr>
          <w:sz w:val="22"/>
        </w:rPr>
        <w:t>this Agreement</w:t>
      </w:r>
      <w:r w:rsidRPr="005B2A3F">
        <w:t>.  For purposes of this Section, “materially affecting performance” means resulting in a materially adverse effect on Participant’s performance of its obligations under this Agreement.</w:t>
      </w:r>
    </w:p>
    <w:p w14:paraId="317AB98B" w14:textId="77777777" w:rsidR="002E7ABF" w:rsidRPr="00F72B58"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u w:val="single"/>
        </w:rPr>
      </w:pPr>
      <w:r w:rsidRPr="00F72B58">
        <w:t>B.</w:t>
      </w:r>
      <w:r w:rsidRPr="00F72B58">
        <w:tab/>
      </w:r>
      <w:r w:rsidRPr="00F72B58">
        <w:rPr>
          <w:u w:val="single"/>
        </w:rPr>
        <w:t xml:space="preserve">ERCOT </w:t>
      </w:r>
      <w:proofErr w:type="gramStart"/>
      <w:r w:rsidRPr="00F72B58">
        <w:rPr>
          <w:u w:val="single"/>
        </w:rPr>
        <w:t>represents,</w:t>
      </w:r>
      <w:proofErr w:type="gramEnd"/>
      <w:r w:rsidRPr="00F72B58">
        <w:rPr>
          <w:u w:val="single"/>
        </w:rPr>
        <w:t xml:space="preserve"> warrants and covenants that:</w:t>
      </w:r>
    </w:p>
    <w:p w14:paraId="4C2CE728" w14:textId="77777777" w:rsidR="002E7ABF" w:rsidRPr="00F72B58" w:rsidRDefault="002E7ABF" w:rsidP="002E7AB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B2A3F">
        <w:t>(1)</w:t>
      </w:r>
      <w:r w:rsidRPr="005B2A3F">
        <w:tab/>
        <w:t>ERCOT is the Independent Organization certified under PURA §39.151 for the ERCOT Region;</w:t>
      </w:r>
    </w:p>
    <w:p w14:paraId="71ACC551" w14:textId="77777777" w:rsidR="002E7ABF" w:rsidRPr="005B2A3F" w:rsidRDefault="002E7ABF" w:rsidP="002E7ABF">
      <w:pPr>
        <w:pStyle w:val="OutlineL2"/>
        <w:numPr>
          <w:ilvl w:val="0"/>
          <w:numId w:val="0"/>
        </w:numPr>
        <w:tabs>
          <w:tab w:val="left" w:pos="1440"/>
        </w:tabs>
        <w:spacing w:before="120" w:after="120"/>
        <w:ind w:left="1440" w:hanging="720"/>
        <w:jc w:val="both"/>
        <w:outlineLvl w:val="9"/>
      </w:pPr>
      <w:r w:rsidRPr="00F72B58">
        <w:t>(2)</w:t>
      </w:r>
      <w:r w:rsidRPr="00F72B58">
        <w:tab/>
        <w:t>ERCOT is duly organized, validly existing and in good standing under the laws of Texas</w:t>
      </w:r>
      <w:r w:rsidRPr="005B2A3F">
        <w:t>, and is authorized to do business in Texas;</w:t>
      </w:r>
    </w:p>
    <w:p w14:paraId="0C1AA1D3" w14:textId="77777777" w:rsidR="002E7ABF" w:rsidRPr="005B2A3F" w:rsidRDefault="002E7ABF" w:rsidP="002E7ABF">
      <w:pPr>
        <w:pStyle w:val="List2"/>
        <w:spacing w:before="120" w:after="120"/>
        <w:jc w:val="both"/>
      </w:pPr>
      <w:r w:rsidRPr="005B2A3F">
        <w:lastRenderedPageBreak/>
        <w:t>(3)</w:t>
      </w:r>
      <w:r w:rsidRPr="005B2A3F">
        <w:tab/>
        <w:t xml:space="preserve">ERCOT has full power and authority to enter into this Agreement and perform </w:t>
      </w:r>
      <w:proofErr w:type="gramStart"/>
      <w:r w:rsidRPr="005B2A3F">
        <w:t>all of</w:t>
      </w:r>
      <w:proofErr w:type="gramEnd"/>
      <w:r w:rsidRPr="005B2A3F">
        <w:t xml:space="preserve"> ERCOT’s obligations, representations, warranties and covenants under this Agreement;</w:t>
      </w:r>
    </w:p>
    <w:p w14:paraId="74BED69E" w14:textId="77777777" w:rsidR="002E7ABF" w:rsidRPr="005B2A3F" w:rsidRDefault="002E7ABF" w:rsidP="002E7ABF">
      <w:pPr>
        <w:pStyle w:val="List2"/>
        <w:spacing w:before="120" w:after="120"/>
        <w:jc w:val="both"/>
      </w:pPr>
      <w:r w:rsidRPr="005B2A3F">
        <w:t>(4)</w:t>
      </w:r>
      <w:r w:rsidRPr="005B2A3F">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14:paraId="583C69BA" w14:textId="77777777" w:rsidR="002E7ABF" w:rsidRPr="005B2A3F" w:rsidRDefault="002E7ABF" w:rsidP="002E7ABF">
      <w:pPr>
        <w:pStyle w:val="List2"/>
        <w:spacing w:before="120" w:after="120"/>
        <w:jc w:val="both"/>
      </w:pPr>
      <w:r w:rsidRPr="005B2A3F">
        <w:t>(5)</w:t>
      </w:r>
      <w:r w:rsidRPr="005B2A3F">
        <w:tab/>
        <w:t>The execution, delivery and performance of this Agreement by ERCOT have been duly authorized by all requisite action of its governing body;</w:t>
      </w:r>
    </w:p>
    <w:p w14:paraId="20B0E801" w14:textId="77777777" w:rsidR="002E7ABF" w:rsidRPr="005B2A3F" w:rsidRDefault="002E7ABF" w:rsidP="002E7ABF">
      <w:pPr>
        <w:pStyle w:val="List2"/>
        <w:spacing w:before="120" w:after="120"/>
        <w:jc w:val="both"/>
      </w:pPr>
      <w:r w:rsidRPr="005B2A3F">
        <w:t>(6)</w:t>
      </w:r>
      <w:r w:rsidRPr="005B2A3F">
        <w:tab/>
        <w: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w:t>
      </w:r>
      <w:proofErr w:type="gramStart"/>
      <w:r w:rsidRPr="005B2A3F">
        <w:t>governmental</w:t>
      </w:r>
      <w:proofErr w:type="gramEnd"/>
      <w:r w:rsidRPr="005B2A3F">
        <w:t xml:space="preserve"> regulations except licenses, registrations, certifications, permits or other authorizations that do not materially affect performance under this Agreement; </w:t>
      </w:r>
    </w:p>
    <w:p w14:paraId="3DC12343" w14:textId="77777777" w:rsidR="002E7ABF" w:rsidRPr="005B2A3F" w:rsidRDefault="002E7ABF" w:rsidP="002E7ABF">
      <w:pPr>
        <w:pStyle w:val="List2"/>
        <w:spacing w:before="120" w:after="120"/>
        <w:jc w:val="both"/>
      </w:pPr>
      <w:r w:rsidRPr="005B2A3F">
        <w:t>(7)</w:t>
      </w:r>
      <w:r w:rsidRPr="005B2A3F">
        <w:tab/>
        <w:t>ERCOT is not in violation of any laws, ordinances, or governmental rules, regulations or order of any Governmental Authority or arbitration board materially affecting performance of this Agreement and to which it is subject;</w:t>
      </w:r>
    </w:p>
    <w:p w14:paraId="3572A452" w14:textId="77777777" w:rsidR="002E7ABF" w:rsidRPr="005B2A3F" w:rsidRDefault="002E7ABF" w:rsidP="002E7ABF">
      <w:pPr>
        <w:pStyle w:val="List2"/>
        <w:spacing w:before="120" w:after="120"/>
        <w:jc w:val="both"/>
      </w:pPr>
      <w:r w:rsidRPr="005B2A3F">
        <w:t>(8)</w:t>
      </w:r>
      <w:r w:rsidRPr="005B2A3F">
        <w:tab/>
        <w:t xml:space="preserve">ERCOT is not Bankrupt, does not contemplate becoming Bankrupt nor, to its knowledge, will become Bankrupt; and </w:t>
      </w:r>
    </w:p>
    <w:p w14:paraId="0A16B59C" w14:textId="77777777" w:rsidR="002E7ABF" w:rsidRPr="005B2A3F" w:rsidRDefault="002E7ABF" w:rsidP="002E7ABF">
      <w:pPr>
        <w:pStyle w:val="List2"/>
        <w:spacing w:before="120" w:after="120"/>
        <w:jc w:val="both"/>
      </w:pPr>
      <w:r w:rsidRPr="005B2A3F">
        <w:t>(9)</w:t>
      </w:r>
      <w:r w:rsidRPr="005B2A3F">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14:paraId="2441D0A7" w14:textId="77777777" w:rsidR="002E7ABF" w:rsidRPr="005B2A3F" w:rsidRDefault="002E7ABF" w:rsidP="002E7ABF">
      <w:pPr>
        <w:pStyle w:val="BodyText"/>
        <w:jc w:val="both"/>
        <w:rPr>
          <w:u w:val="single"/>
        </w:rPr>
      </w:pPr>
      <w:r w:rsidRPr="005B2A3F">
        <w:rPr>
          <w:u w:val="single"/>
        </w:rPr>
        <w:t>Section 5. Participant Obligations.</w:t>
      </w:r>
    </w:p>
    <w:p w14:paraId="0BEE6C3D" w14:textId="5B7FD023" w:rsidR="002E7ABF" w:rsidRPr="005B2A3F" w:rsidRDefault="002E7ABF" w:rsidP="002E7ABF">
      <w:pPr>
        <w:pStyle w:val="List"/>
        <w:spacing w:before="120" w:after="120"/>
        <w:jc w:val="both"/>
      </w:pPr>
      <w:r w:rsidRPr="005B2A3F">
        <w:t>A.</w:t>
      </w:r>
      <w:r w:rsidRPr="005B2A3F">
        <w:tab/>
        <w:t>Participant shall comply with, and be bound by, all ERCOT Protocols</w:t>
      </w:r>
      <w:ins w:id="412" w:author="ERCOT" w:date="2025-10-21T14:21:00Z" w16du:dateUtc="2025-10-21T19:21:00Z">
        <w:r w:rsidR="00B4647D">
          <w:t xml:space="preserve"> and Other Binding Documents</w:t>
        </w:r>
      </w:ins>
      <w:r w:rsidRPr="005B2A3F">
        <w:t>.</w:t>
      </w:r>
    </w:p>
    <w:p w14:paraId="54BB2445" w14:textId="77777777" w:rsidR="002E7ABF" w:rsidRPr="00F72B58" w:rsidRDefault="002E7ABF" w:rsidP="002E7ABF">
      <w:pPr>
        <w:pStyle w:val="OutlineL2"/>
        <w:numPr>
          <w:ilvl w:val="0"/>
          <w:numId w:val="0"/>
        </w:numPr>
        <w:spacing w:before="120" w:after="120"/>
        <w:ind w:left="720" w:hanging="720"/>
        <w:jc w:val="both"/>
      </w:pPr>
      <w:r w:rsidRPr="005B2A3F">
        <w:t>B.</w:t>
      </w:r>
      <w:r w:rsidRPr="005B2A3F">
        <w:tab/>
        <w:t xml:space="preserve">Participant shall not take any action, without first providing written notice to ERCOT and reasonable time for ERCOT and Market Participants to respond, that would cause </w:t>
      </w:r>
      <w:r w:rsidRPr="00F72B58">
        <w:t xml:space="preserve">a Market Participant within the ERCOT Region that is not a “public utility” under the Federal Power Act or ERCOT itself to become a “public utility” under the Federal Power Act or become subject to the plenary jurisdiction of the Federal Energy Regulatory Commission.  </w:t>
      </w:r>
    </w:p>
    <w:p w14:paraId="2A6B492E" w14:textId="77777777" w:rsidR="002E7ABF" w:rsidRPr="00F72B58" w:rsidRDefault="002E7ABF" w:rsidP="002E7ABF">
      <w:pPr>
        <w:pStyle w:val="NumContinue"/>
        <w:spacing w:before="120" w:after="120"/>
        <w:ind w:firstLine="0"/>
        <w:jc w:val="both"/>
        <w:rPr>
          <w:u w:val="single"/>
        </w:rPr>
      </w:pPr>
      <w:r w:rsidRPr="00F72B58">
        <w:rPr>
          <w:u w:val="single"/>
        </w:rPr>
        <w:t>Section 6. ERCOT Obligations.</w:t>
      </w:r>
    </w:p>
    <w:p w14:paraId="70E32294" w14:textId="590E07D4" w:rsidR="002E7ABF" w:rsidRPr="005B2A3F" w:rsidRDefault="002E7ABF" w:rsidP="002E7ABF">
      <w:pPr>
        <w:pStyle w:val="List"/>
        <w:spacing w:before="120" w:after="120"/>
        <w:jc w:val="both"/>
      </w:pPr>
      <w:r w:rsidRPr="005B2A3F">
        <w:t>A.</w:t>
      </w:r>
      <w:r w:rsidRPr="005B2A3F">
        <w:tab/>
        <w:t>ERCOT shall comply with, and be bound by, all ERCOT Protocols</w:t>
      </w:r>
      <w:ins w:id="413" w:author="ERCOT" w:date="2025-10-21T14:22:00Z" w16du:dateUtc="2025-10-21T19:22:00Z">
        <w:r w:rsidR="00B4647D">
          <w:t xml:space="preserve"> and Other Binding Documents</w:t>
        </w:r>
      </w:ins>
      <w:r w:rsidRPr="005B2A3F">
        <w:t>.</w:t>
      </w:r>
    </w:p>
    <w:p w14:paraId="54B282CC" w14:textId="77777777" w:rsidR="002E7ABF" w:rsidRPr="005B2A3F" w:rsidRDefault="002E7ABF" w:rsidP="002E7ABF">
      <w:pPr>
        <w:pStyle w:val="List"/>
        <w:spacing w:before="120" w:after="120"/>
        <w:jc w:val="both"/>
      </w:pPr>
      <w:r w:rsidRPr="005B2A3F">
        <w:t>B.</w:t>
      </w:r>
      <w:r w:rsidRPr="005B2A3F">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w:t>
      </w:r>
      <w:r w:rsidRPr="00F72B58">
        <w:t xml:space="preserve">ERCOT itself to become </w:t>
      </w:r>
      <w:r w:rsidRPr="005B2A3F">
        <w:t xml:space="preserve">a “public utility” under the Federal Power Act or become subject to the </w:t>
      </w:r>
      <w:r w:rsidRPr="005B2A3F">
        <w:lastRenderedPageBreak/>
        <w:t xml:space="preserve">plenary jurisdiction of the Federal Energy Regulatory Commission.  If ERCOT receives any notice </w:t>
      </w:r>
      <w:proofErr w:type="gramStart"/>
      <w:r w:rsidRPr="005B2A3F">
        <w:t>similar to</w:t>
      </w:r>
      <w:proofErr w:type="gramEnd"/>
      <w:r w:rsidRPr="005B2A3F">
        <w:t xml:space="preserve"> that described in Section 5(B) from any Market Participant, ERCOT shall provide notice of same to Participant. </w:t>
      </w:r>
    </w:p>
    <w:p w14:paraId="5F50AFD6" w14:textId="5BB5F4B6" w:rsidR="002E7ABF" w:rsidRPr="00F72B58" w:rsidDel="00B4647D" w:rsidRDefault="002E7ABF" w:rsidP="002E7ABF">
      <w:pPr>
        <w:pStyle w:val="NumContinue"/>
        <w:spacing w:before="120" w:after="120"/>
        <w:ind w:firstLine="0"/>
        <w:jc w:val="both"/>
        <w:rPr>
          <w:del w:id="414" w:author="ERCOT" w:date="2025-10-21T14:23:00Z" w16du:dateUtc="2025-10-21T19:23:00Z"/>
          <w:u w:val="single"/>
        </w:rPr>
      </w:pPr>
      <w:del w:id="415" w:author="ERCOT" w:date="2025-10-21T14:23:00Z" w16du:dateUtc="2025-10-21T19:23:00Z">
        <w:r w:rsidRPr="00F72B58" w:rsidDel="00B4647D">
          <w:rPr>
            <w:u w:val="single"/>
          </w:rPr>
          <w:delText xml:space="preserve">Section 7. [RESERVED] </w:delText>
        </w:r>
      </w:del>
    </w:p>
    <w:p w14:paraId="35769BE1" w14:textId="0BF4BA15" w:rsidR="002E7ABF" w:rsidRPr="00F72B58" w:rsidRDefault="002E7ABF" w:rsidP="002E7ABF">
      <w:pPr>
        <w:pStyle w:val="NumContinue"/>
        <w:spacing w:before="120" w:after="120"/>
        <w:ind w:firstLine="0"/>
        <w:jc w:val="both"/>
        <w:rPr>
          <w:u w:val="single"/>
        </w:rPr>
      </w:pPr>
      <w:r w:rsidRPr="00F72B58">
        <w:rPr>
          <w:u w:val="single"/>
        </w:rPr>
        <w:t xml:space="preserve">Section </w:t>
      </w:r>
      <w:ins w:id="416" w:author="ERCOT" w:date="2025-10-21T14:23:00Z" w16du:dateUtc="2025-10-21T19:23:00Z">
        <w:r w:rsidR="00B4647D">
          <w:rPr>
            <w:u w:val="single"/>
          </w:rPr>
          <w:t>7</w:t>
        </w:r>
      </w:ins>
      <w:del w:id="417" w:author="ERCOT" w:date="2025-10-21T14:23:00Z" w16du:dateUtc="2025-10-21T19:23:00Z">
        <w:r w:rsidRPr="00F72B58" w:rsidDel="00B4647D">
          <w:rPr>
            <w:u w:val="single"/>
          </w:rPr>
          <w:delText>8</w:delText>
        </w:r>
      </w:del>
      <w:r w:rsidRPr="00F72B58">
        <w:rPr>
          <w:u w:val="single"/>
        </w:rPr>
        <w:t>. Default</w:t>
      </w:r>
      <w:ins w:id="418" w:author="ERCOT" w:date="2025-10-21T14:23:00Z" w16du:dateUtc="2025-10-21T19:23:00Z">
        <w:r w:rsidR="00B4647D">
          <w:rPr>
            <w:u w:val="single"/>
          </w:rPr>
          <w:t xml:space="preserve"> and Force Majeure</w:t>
        </w:r>
      </w:ins>
      <w:r w:rsidRPr="00F72B58">
        <w:rPr>
          <w:u w:val="single"/>
        </w:rPr>
        <w:t xml:space="preserve">. </w:t>
      </w:r>
    </w:p>
    <w:p w14:paraId="746B2846" w14:textId="28A058BA" w:rsidR="00345B61" w:rsidRPr="00BD7096" w:rsidRDefault="00345B61" w:rsidP="00345B61">
      <w:pPr>
        <w:pStyle w:val="NumContinue"/>
        <w:spacing w:before="120" w:after="120"/>
        <w:ind w:firstLine="0"/>
        <w:jc w:val="both"/>
        <w:rPr>
          <w:ins w:id="419" w:author="ERCOT" w:date="2025-10-21T14:24:00Z" w16du:dateUtc="2025-10-21T19:24:00Z"/>
        </w:rPr>
      </w:pPr>
      <w:ins w:id="420" w:author="ERCOT" w:date="2025-10-21T14:24:00Z" w16du:dateUtc="2025-10-21T19:24:00Z">
        <w:r w:rsidRPr="00BD7096">
          <w:t>Default and Force Majeure under this Agreement shall be governed by Section 16</w:t>
        </w:r>
      </w:ins>
      <w:bookmarkStart w:id="421" w:name="_Hlk161746887"/>
      <w:ins w:id="422" w:author="ERCOT" w:date="2025-10-21T14:26:00Z" w16du:dateUtc="2025-10-21T19:26:00Z">
        <w:r w:rsidRPr="00BD7096">
          <w:t xml:space="preserve">, Registration and Qualification of Market Participants.  </w:t>
        </w:r>
      </w:ins>
      <w:ins w:id="423" w:author="ERCOT" w:date="2025-10-21T14:24:00Z" w16du:dateUtc="2025-10-21T19:24:00Z">
        <w:r w:rsidRPr="00BD7096">
          <w:t xml:space="preserve">A Default or Material Breach of this Agreement by a Party shall not relieve either Party of the obligation to comply with the ERCOT Protocols and Other Binding Documents. </w:t>
        </w:r>
        <w:bookmarkEnd w:id="421"/>
      </w:ins>
    </w:p>
    <w:p w14:paraId="2246D93D" w14:textId="3D94D98A" w:rsidR="002E7ABF" w:rsidRPr="005B2A3F" w:rsidDel="00345B61" w:rsidRDefault="002E7ABF" w:rsidP="002E7AB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del w:id="424" w:author="ERCOT" w:date="2025-10-21T14:25:00Z" w16du:dateUtc="2025-10-21T19:25:00Z"/>
        </w:rPr>
      </w:pPr>
      <w:del w:id="425" w:author="ERCOT" w:date="2025-10-21T14:25:00Z" w16du:dateUtc="2025-10-21T19:25:00Z">
        <w:r w:rsidRPr="00F72B58" w:rsidDel="00345B61">
          <w:tab/>
          <w:delText>A.</w:delText>
        </w:r>
        <w:r w:rsidRPr="00F72B58" w:rsidDel="00345B61">
          <w:tab/>
        </w:r>
        <w:r w:rsidRPr="005B2A3F" w:rsidDel="00345B61">
          <w:rPr>
            <w:u w:val="single"/>
          </w:rPr>
          <w:delText>Event</w:delText>
        </w:r>
        <w:r w:rsidRPr="00F72B58" w:rsidDel="00345B61">
          <w:rPr>
            <w:u w:val="single"/>
          </w:rPr>
          <w:delText xml:space="preserve"> of Default.</w:delText>
        </w:r>
        <w:r w:rsidRPr="00F72B58" w:rsidDel="00345B61">
          <w:delText xml:space="preserve"> </w:delText>
        </w:r>
      </w:del>
    </w:p>
    <w:p w14:paraId="1308AC1D" w14:textId="2235C9B9" w:rsidR="002E7ABF" w:rsidDel="00345B61" w:rsidRDefault="002E7ABF" w:rsidP="002E7ABF">
      <w:pPr>
        <w:pStyle w:val="List2"/>
        <w:spacing w:before="120" w:after="120"/>
        <w:jc w:val="both"/>
        <w:rPr>
          <w:del w:id="426" w:author="ERCOT" w:date="2025-10-21T14:25:00Z" w16du:dateUtc="2025-10-21T19:25:00Z"/>
        </w:rPr>
      </w:pPr>
      <w:del w:id="427" w:author="ERCOT" w:date="2025-10-21T14:25:00Z" w16du:dateUtc="2025-10-21T19:25:00Z">
        <w:r w:rsidRPr="00F72B58" w:rsidDel="00345B61">
          <w:rPr>
            <w:spacing w:val="-3"/>
          </w:rPr>
          <w:delText>(1)</w:delText>
        </w:r>
        <w:r w:rsidRPr="00F72B58" w:rsidDel="00345B61">
          <w:rPr>
            <w:spacing w:val="-3"/>
          </w:rPr>
          <w:tab/>
        </w:r>
        <w:r w:rsidRPr="005B2A3F" w:rsidDel="00345B61">
          <w:delText xml:space="preserve">Failure </w:delText>
        </w:r>
        <w:r w:rsidDel="00345B61">
          <w:delText xml:space="preserve">by Participant </w:delText>
        </w:r>
        <w:r w:rsidRPr="005B2A3F" w:rsidDel="00345B61">
          <w:delText xml:space="preserve">to </w:delText>
        </w:r>
        <w:r w:rsidDel="00345B61">
          <w:delText xml:space="preserve">(i) pay when due, any payment or Financial Security obligation owed to ERCOT or its designee, if applicable, under any agreement with ERCOT (“Payment Breach”), or (ii) </w:delText>
        </w:r>
        <w:r w:rsidRPr="005B2A3F" w:rsidDel="00345B61">
          <w:delText xml:space="preserve">designate/maintain an association with a QSE (if required by the ERCOT Protocols) </w:delText>
        </w:r>
        <w:r w:rsidDel="00345B61">
          <w:delText xml:space="preserve">(“QSE Affiliation Breach”), </w:delText>
        </w:r>
        <w:r w:rsidRPr="005B2A3F" w:rsidDel="00345B61">
          <w:delText xml:space="preserve">shall constitute a material breach and event of default ("Default") unless cured within </w:delText>
        </w:r>
        <w:r w:rsidDel="00345B61">
          <w:delText>one</w:delText>
        </w:r>
        <w:r w:rsidRPr="005B2A3F" w:rsidDel="00345B61">
          <w:delText xml:space="preserve"> </w:delText>
        </w:r>
        <w:r w:rsidDel="00345B61">
          <w:delText xml:space="preserve">(1) Bank </w:delText>
        </w:r>
        <w:r w:rsidRPr="005B2A3F" w:rsidDel="00345B61">
          <w:delText xml:space="preserve">Business Day after </w:delText>
        </w:r>
        <w:r w:rsidDel="00345B61">
          <w:delText xml:space="preserve">ERCOT </w:delText>
        </w:r>
        <w:r w:rsidRPr="005B2A3F" w:rsidDel="00345B61">
          <w:delText>delivers written notice of the breach</w:delText>
        </w:r>
        <w:r w:rsidDel="00345B61">
          <w:delText xml:space="preserve"> to Participant</w:delText>
        </w:r>
        <w:r w:rsidRPr="005B2A3F" w:rsidDel="00345B61">
          <w:delText xml:space="preserve">.  </w:delText>
        </w:r>
        <w:r w:rsidRPr="00BF0D35" w:rsidDel="00345B61">
          <w:delText>Provided further that if such a material breach, regardless of whether the breaching Party cures the breach within the allotted time after notice of the material breach, occurs more than three (3) times in a 12-month period, the fourth such breach shall constitute a Default.</w:delText>
        </w:r>
      </w:del>
    </w:p>
    <w:p w14:paraId="4EBF9BCB" w14:textId="67043288" w:rsidR="002E7ABF" w:rsidDel="00345B61" w:rsidRDefault="002E7ABF" w:rsidP="002E7ABF">
      <w:pPr>
        <w:pStyle w:val="List2"/>
        <w:spacing w:before="120" w:after="120"/>
        <w:jc w:val="both"/>
        <w:rPr>
          <w:del w:id="428" w:author="ERCOT" w:date="2025-10-21T14:25:00Z" w16du:dateUtc="2025-10-21T19:25:00Z"/>
        </w:rPr>
      </w:pPr>
      <w:del w:id="429" w:author="ERCOT" w:date="2025-10-21T14:25:00Z" w16du:dateUtc="2025-10-21T19:25:00Z">
        <w:r w:rsidRPr="005B2A3F" w:rsidDel="00345B61">
          <w:delText>(2)</w:delText>
        </w:r>
        <w:r w:rsidRPr="005B2A3F" w:rsidDel="00345B61">
          <w:tab/>
        </w:r>
        <w:r w:rsidDel="00345B61">
          <w:delText>A</w:delText>
        </w:r>
        <w:r w:rsidRPr="005B2A3F" w:rsidDel="00345B61">
          <w:delText xml:space="preserve"> material breach other than a </w:delText>
        </w:r>
        <w:r w:rsidDel="00345B61">
          <w:delText>Payment Breach or a QSE Affiliation Breach includes any material failure by Participant to comply with the ERCOT Protocols.  A material breach under this subsection</w:delText>
        </w:r>
        <w:r w:rsidRPr="005B2A3F" w:rsidDel="00345B61">
          <w:delText xml:space="preserve"> shall constitute an event of Default by Participant unless cured within fourteen (14) Business Days after delivery by ERCOT of written notice of the material breach to Participant.  Participant must begin work or other efforts within three (3) Business Days to cure such material breach after delivery </w:delText>
        </w:r>
        <w:r w:rsidDel="00345B61">
          <w:delText xml:space="preserve">of the breach notice </w:delText>
        </w:r>
        <w:r w:rsidRPr="005B2A3F" w:rsidDel="00345B61">
          <w:delText>by ERCOT</w:delText>
        </w:r>
        <w:r w:rsidDel="00345B61">
          <w:delText>,</w:delText>
        </w:r>
        <w:r w:rsidRPr="005B2A3F" w:rsidDel="00345B61">
          <w:delText xml:space="preserve"> and must prosecute such work or other efforts with reasonable diligence until the breach is cured.   Provided further that if a material breach, regardless of whether such breach is cured within the allotted time after notice of the material breach, occurs more than three (3) times in </w:delText>
        </w:r>
        <w:r w:rsidDel="00345B61">
          <w:delText>a 12</w:delText>
        </w:r>
        <w:r w:rsidRPr="005B2A3F" w:rsidDel="00345B61">
          <w:delText>-month period, the fourth such breach shall constitute a Default.</w:delText>
        </w:r>
        <w:r w:rsidDel="00345B61">
          <w:delText xml:space="preserve">  </w:delText>
        </w:r>
      </w:del>
    </w:p>
    <w:p w14:paraId="27C88A9F" w14:textId="2F937378" w:rsidR="002E7ABF" w:rsidDel="00345B61" w:rsidRDefault="002E7ABF" w:rsidP="002E7ABF">
      <w:pPr>
        <w:pStyle w:val="List2"/>
        <w:spacing w:before="120" w:after="120"/>
        <w:ind w:firstLine="0"/>
        <w:jc w:val="both"/>
        <w:rPr>
          <w:del w:id="430" w:author="ERCOT" w:date="2025-10-21T14:25:00Z" w16du:dateUtc="2025-10-21T19:25:00Z"/>
        </w:rPr>
      </w:pPr>
      <w:del w:id="431" w:author="ERCOT" w:date="2025-10-21T14:25:00Z" w16du:dateUtc="2025-10-21T19:25:00Z">
        <w:r w:rsidDel="00345B61">
          <w:delText xml:space="preserve">A material </w:delText>
        </w:r>
        <w:r w:rsidRPr="005B2A3F" w:rsidDel="00345B61">
          <w:delText xml:space="preserve">breach </w:delText>
        </w:r>
        <w:r w:rsidDel="00345B61">
          <w:delText xml:space="preserve">under this subsection </w:delText>
        </w:r>
        <w:r w:rsidRPr="005B2A3F" w:rsidDel="00345B61">
          <w:delText>shall not result in a Default if</w:delText>
        </w:r>
        <w:r w:rsidDel="00345B61">
          <w:delText xml:space="preserve"> t</w:delText>
        </w:r>
        <w:r w:rsidRPr="005B2A3F" w:rsidDel="00345B61">
          <w:delText xml:space="preserve">he breach cannot reasonably be cured within fourteen (14) </w:delText>
        </w:r>
        <w:r w:rsidDel="00345B61">
          <w:delText>Business</w:delText>
        </w:r>
        <w:r w:rsidRPr="005B2A3F" w:rsidDel="00345B61">
          <w:delText xml:space="preserve"> </w:delText>
        </w:r>
        <w:r w:rsidDel="00345B61">
          <w:delText>D</w:delText>
        </w:r>
        <w:r w:rsidRPr="005B2A3F" w:rsidDel="00345B61">
          <w:delText>ays</w:delText>
        </w:r>
        <w:r w:rsidDel="00345B61">
          <w:delText>, and Participant:</w:delText>
        </w:r>
      </w:del>
    </w:p>
    <w:p w14:paraId="537AC15D" w14:textId="46C181FC" w:rsidR="002E7ABF" w:rsidDel="00345B61" w:rsidRDefault="002E7ABF" w:rsidP="002E7ABF">
      <w:pPr>
        <w:pStyle w:val="List2"/>
        <w:spacing w:before="120" w:after="120"/>
        <w:ind w:left="2160"/>
        <w:jc w:val="both"/>
        <w:rPr>
          <w:del w:id="432" w:author="ERCOT" w:date="2025-10-21T14:25:00Z" w16du:dateUtc="2025-10-21T19:25:00Z"/>
        </w:rPr>
      </w:pPr>
      <w:del w:id="433" w:author="ERCOT" w:date="2025-10-21T14:25:00Z" w16du:dateUtc="2025-10-21T19:25:00Z">
        <w:r w:rsidDel="00345B61">
          <w:delText xml:space="preserve">(a) </w:delText>
        </w:r>
        <w:r w:rsidDel="00345B61">
          <w:tab/>
          <w:delText xml:space="preserve">Promptly provides ERCOT with written notice of the reasons why the breach cannot reasonably be cured within fourteen (14) Business Days; </w:delText>
        </w:r>
      </w:del>
    </w:p>
    <w:p w14:paraId="2758F131" w14:textId="64FAD1A7" w:rsidR="002E7ABF" w:rsidDel="00345B61" w:rsidRDefault="002E7ABF" w:rsidP="002E7ABF">
      <w:pPr>
        <w:pStyle w:val="List2"/>
        <w:spacing w:before="120" w:after="120"/>
        <w:ind w:left="2160"/>
        <w:jc w:val="both"/>
        <w:rPr>
          <w:del w:id="434" w:author="ERCOT" w:date="2025-10-21T14:25:00Z" w16du:dateUtc="2025-10-21T19:25:00Z"/>
        </w:rPr>
      </w:pPr>
      <w:del w:id="435" w:author="ERCOT" w:date="2025-10-21T14:25:00Z" w16du:dateUtc="2025-10-21T19:25:00Z">
        <w:r w:rsidDel="00345B61">
          <w:delText xml:space="preserve">(b) </w:delText>
        </w:r>
        <w:r w:rsidDel="00345B61">
          <w:tab/>
          <w:delText>Begins to</w:delText>
        </w:r>
        <w:r w:rsidRPr="005B2A3F" w:rsidDel="00345B61">
          <w:delText xml:space="preserve"> work or other efforts to cure the breach within three (3) Business Days after </w:delText>
        </w:r>
        <w:r w:rsidDel="00345B61">
          <w:delText xml:space="preserve">ERCOT’s </w:delText>
        </w:r>
        <w:r w:rsidRPr="005B2A3F" w:rsidDel="00345B61">
          <w:delText xml:space="preserve">delivery of the notice to </w:delText>
        </w:r>
        <w:r w:rsidDel="00345B61">
          <w:delText xml:space="preserve">Participant; </w:delText>
        </w:r>
        <w:r w:rsidRPr="005B2A3F" w:rsidDel="00345B61">
          <w:delText xml:space="preserve">and </w:delText>
        </w:r>
      </w:del>
    </w:p>
    <w:p w14:paraId="1A29A791" w14:textId="56A41632" w:rsidR="002E7ABF" w:rsidDel="00345B61" w:rsidRDefault="002E7ABF" w:rsidP="002E7ABF">
      <w:pPr>
        <w:pStyle w:val="List2"/>
        <w:spacing w:before="120"/>
        <w:ind w:left="2160"/>
        <w:jc w:val="both"/>
        <w:rPr>
          <w:del w:id="436" w:author="ERCOT" w:date="2025-10-21T14:25:00Z" w16du:dateUtc="2025-10-21T19:25:00Z"/>
        </w:rPr>
      </w:pPr>
      <w:del w:id="437" w:author="ERCOT" w:date="2025-10-21T14:25:00Z" w16du:dateUtc="2025-10-21T19:25:00Z">
        <w:r w:rsidDel="00345B61">
          <w:delText>(c)</w:delText>
        </w:r>
        <w:r w:rsidDel="00345B61">
          <w:tab/>
          <w:delText>P</w:delText>
        </w:r>
        <w:r w:rsidRPr="005B2A3F" w:rsidDel="00345B61">
          <w:delText xml:space="preserve">rosecutes the curative work or efforts with reasonable diligence until the curative </w:delText>
        </w:r>
        <w:r w:rsidDel="00345B61">
          <w:delText>work or efforts are completed.</w:delText>
        </w:r>
      </w:del>
    </w:p>
    <w:p w14:paraId="4B0E1315" w14:textId="7D9628DA" w:rsidR="002E7ABF" w:rsidRPr="005B2A3F" w:rsidDel="00345B61" w:rsidRDefault="002E7ABF" w:rsidP="002E7ABF">
      <w:pPr>
        <w:pStyle w:val="List3"/>
        <w:spacing w:before="120" w:after="120"/>
        <w:ind w:left="1440"/>
        <w:jc w:val="both"/>
        <w:rPr>
          <w:del w:id="438" w:author="ERCOT" w:date="2025-10-21T14:25:00Z" w16du:dateUtc="2025-10-21T19:25:00Z"/>
        </w:rPr>
      </w:pPr>
      <w:del w:id="439" w:author="ERCOT" w:date="2025-10-21T14:25:00Z" w16du:dateUtc="2025-10-21T19:25:00Z">
        <w:r w:rsidDel="00345B61">
          <w:lastRenderedPageBreak/>
          <w:delText>(3)</w:delText>
        </w:r>
        <w:r w:rsidDel="00345B61">
          <w:tab/>
        </w:r>
        <w:r w:rsidRPr="005B2A3F" w:rsidDel="00345B61">
          <w:delText>Bankrupt</w:delText>
        </w:r>
        <w:r w:rsidDel="00345B61">
          <w:delText>cy by Participant</w:delText>
        </w:r>
        <w:r w:rsidRPr="005B2A3F" w:rsidDel="00345B61">
          <w:delText>, except for the filing of a petition in involuntary bankruptcy or similar involuntary proceedings, that is dismissed within 90 days thereafter</w:delText>
        </w:r>
        <w:r w:rsidRPr="00BF0D35" w:rsidDel="00345B61">
          <w:delText>, shall constitute an event of Default</w:delText>
        </w:r>
        <w:r w:rsidRPr="005B2A3F" w:rsidDel="00345B61">
          <w:delText>.</w:delText>
        </w:r>
      </w:del>
    </w:p>
    <w:p w14:paraId="75FEE950" w14:textId="1AD4E356" w:rsidR="002E7ABF" w:rsidDel="00345B61" w:rsidRDefault="002E7ABF" w:rsidP="002E7ABF">
      <w:pPr>
        <w:pStyle w:val="List2"/>
        <w:spacing w:before="120" w:after="120"/>
        <w:jc w:val="both"/>
        <w:rPr>
          <w:del w:id="440" w:author="ERCOT" w:date="2025-10-21T14:25:00Z" w16du:dateUtc="2025-10-21T19:25:00Z"/>
        </w:rPr>
      </w:pPr>
      <w:del w:id="441" w:author="ERCOT" w:date="2025-10-21T14:25:00Z" w16du:dateUtc="2025-10-21T19:25:00Z">
        <w:r w:rsidRPr="00F72B58" w:rsidDel="00345B61">
          <w:delText>(</w:delText>
        </w:r>
        <w:r w:rsidDel="00345B61">
          <w:delText>4</w:delText>
        </w:r>
        <w:r w:rsidRPr="005B2A3F" w:rsidDel="00345B61">
          <w:delText>)</w:delText>
        </w:r>
        <w:r w:rsidRPr="005B2A3F" w:rsidDel="00345B61">
          <w:tab/>
          <w:delText xml:space="preserve">Except as </w:delText>
        </w:r>
        <w:r w:rsidDel="00345B61">
          <w:delText xml:space="preserve">otherwise </w:delText>
        </w:r>
        <w:r w:rsidRPr="005B2A3F" w:rsidDel="00345B61">
          <w:delText xml:space="preserve">excused </w:delText>
        </w:r>
        <w:r w:rsidDel="00345B61">
          <w:delText>herein</w:delText>
        </w:r>
        <w:r w:rsidRPr="005B2A3F" w:rsidDel="00345B61">
          <w:delText xml:space="preserve">, a material breach of this Agreement by ERCOT, including any material failure by ERCOT to comply with the ERCOT Protocols, other than a </w:delText>
        </w:r>
        <w:r w:rsidDel="00345B61">
          <w:delText>Payment Breach</w:delText>
        </w:r>
        <w:r w:rsidRPr="005B2A3F" w:rsidDel="00345B61">
          <w:delText xml:space="preserve">,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w:delText>
        </w:r>
        <w:r w:rsidDel="00345B61">
          <w:delText>12</w:delText>
        </w:r>
        <w:r w:rsidRPr="005B2A3F" w:rsidDel="00345B61">
          <w:delText>-month period, the fourth such breach shall constitute a Default.</w:delText>
        </w:r>
      </w:del>
    </w:p>
    <w:p w14:paraId="4F49965A" w14:textId="7871B392" w:rsidR="002E7ABF" w:rsidRPr="005B2A3F" w:rsidDel="00345B61" w:rsidRDefault="002E7ABF" w:rsidP="002E7ABF">
      <w:pPr>
        <w:pStyle w:val="List2"/>
        <w:spacing w:before="120" w:after="100" w:afterAutospacing="1"/>
        <w:jc w:val="both"/>
        <w:rPr>
          <w:del w:id="442" w:author="ERCOT" w:date="2025-10-21T14:25:00Z" w16du:dateUtc="2025-10-21T19:25:00Z"/>
        </w:rPr>
      </w:pPr>
      <w:del w:id="443" w:author="ERCOT" w:date="2025-10-21T14:25:00Z" w16du:dateUtc="2025-10-21T19:25:00Z">
        <w:r w:rsidRPr="005B2A3F" w:rsidDel="00345B61">
          <w:delText>(</w:delText>
        </w:r>
        <w:r w:rsidDel="00345B61">
          <w:delText>5</w:delText>
        </w:r>
        <w:r w:rsidRPr="005B2A3F" w:rsidDel="00345B61">
          <w:delText>)</w:delText>
        </w:r>
        <w:r w:rsidRPr="005B2A3F" w:rsidDel="00345B61">
          <w:tab/>
          <w:delText>If, due to a Force Majeure Event, a Party is in breach with respect to any obligation hereunder, such breach shall not result in a Default by that Party.</w:delText>
        </w:r>
      </w:del>
    </w:p>
    <w:p w14:paraId="5519D0F0" w14:textId="5D12A456" w:rsidR="002E7ABF" w:rsidRPr="00F72B58" w:rsidDel="00345B61" w:rsidRDefault="002E7ABF" w:rsidP="002E7ABF">
      <w:pPr>
        <w:pStyle w:val="List"/>
        <w:spacing w:before="120" w:after="120"/>
        <w:jc w:val="both"/>
        <w:rPr>
          <w:del w:id="444" w:author="ERCOT" w:date="2025-10-21T14:25:00Z" w16du:dateUtc="2025-10-21T19:25:00Z"/>
          <w:u w:val="single"/>
        </w:rPr>
      </w:pPr>
      <w:del w:id="445" w:author="ERCOT" w:date="2025-10-21T14:25:00Z" w16du:dateUtc="2025-10-21T19:25:00Z">
        <w:r w:rsidRPr="005B2A3F" w:rsidDel="00345B61">
          <w:delText>B.</w:delText>
        </w:r>
        <w:r w:rsidRPr="005B2A3F" w:rsidDel="00345B61">
          <w:tab/>
        </w:r>
        <w:r w:rsidRPr="005B2A3F" w:rsidDel="00345B61">
          <w:rPr>
            <w:u w:val="single"/>
          </w:rPr>
          <w:delText>Remedies for Default.</w:delText>
        </w:r>
      </w:del>
    </w:p>
    <w:p w14:paraId="5A7163A6" w14:textId="26D58371" w:rsidR="002E7ABF" w:rsidDel="00345B61" w:rsidRDefault="002E7ABF" w:rsidP="002E7ABF">
      <w:pPr>
        <w:pStyle w:val="List2"/>
        <w:spacing w:before="120" w:after="120"/>
        <w:jc w:val="both"/>
        <w:rPr>
          <w:del w:id="446" w:author="ERCOT" w:date="2025-10-21T14:25:00Z" w16du:dateUtc="2025-10-21T19:25:00Z"/>
        </w:rPr>
      </w:pPr>
      <w:del w:id="447" w:author="ERCOT" w:date="2025-10-21T14:25:00Z" w16du:dateUtc="2025-10-21T19:25:00Z">
        <w:r w:rsidRPr="005B2A3F" w:rsidDel="00345B61">
          <w:delText>(1)</w:delText>
        </w:r>
        <w:r w:rsidRPr="005B2A3F" w:rsidDel="00345B61">
          <w:tab/>
        </w:r>
        <w:r w:rsidRPr="005B2A3F" w:rsidDel="00345B61">
          <w:rPr>
            <w:u w:val="single"/>
          </w:rPr>
          <w:delText>ERCOT's Remedies for Default.</w:delText>
        </w:r>
        <w:r w:rsidRPr="005B2A3F" w:rsidDel="00345B61">
          <w:delText xml:space="preserve">  In the event of a Default by Participant, ERCOT may pursue any remedies ERCOT has under this Agreement, at law, or in equity, subject to the provisions of Section 10: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 off amounts ERCOT owes to Participant by the amount of any sums owed by Participant to ERCOT, including any amounts owed pursuant to the operation of the Protocols.  </w:delText>
        </w:r>
      </w:del>
    </w:p>
    <w:p w14:paraId="4B08B6B0" w14:textId="68203D92" w:rsidR="002E7ABF" w:rsidRPr="005B2A3F" w:rsidDel="00345B61" w:rsidRDefault="002E7ABF" w:rsidP="002E7ABF">
      <w:pPr>
        <w:pStyle w:val="List2"/>
        <w:spacing w:before="120" w:after="120"/>
        <w:jc w:val="both"/>
        <w:rPr>
          <w:del w:id="448" w:author="ERCOT" w:date="2025-10-21T14:25:00Z" w16du:dateUtc="2025-10-21T19:25:00Z"/>
        </w:rPr>
      </w:pPr>
    </w:p>
    <w:p w14:paraId="2855608B" w14:textId="7C1DBE2F" w:rsidR="002E7ABF" w:rsidRPr="005B2A3F" w:rsidDel="00345B61" w:rsidRDefault="002E7ABF" w:rsidP="002E7ABF">
      <w:pPr>
        <w:pStyle w:val="List2"/>
        <w:spacing w:before="120" w:after="120"/>
        <w:jc w:val="both"/>
        <w:rPr>
          <w:del w:id="449" w:author="ERCOT" w:date="2025-10-21T14:25:00Z" w16du:dateUtc="2025-10-21T19:25:00Z"/>
        </w:rPr>
      </w:pPr>
      <w:del w:id="450" w:author="ERCOT" w:date="2025-10-21T14:25:00Z" w16du:dateUtc="2025-10-21T19:25:00Z">
        <w:r w:rsidRPr="005B2A3F" w:rsidDel="00345B61">
          <w:delText>(2)</w:delText>
        </w:r>
        <w:r w:rsidRPr="005B2A3F" w:rsidDel="00345B61">
          <w:tab/>
        </w:r>
        <w:r w:rsidRPr="005B2A3F" w:rsidDel="00345B61">
          <w:rPr>
            <w:u w:val="single"/>
          </w:rPr>
          <w:delText>Participant's Remedies for Default.</w:delText>
        </w:r>
      </w:del>
    </w:p>
    <w:p w14:paraId="6E658FD5" w14:textId="1C1604D7" w:rsidR="002E7ABF" w:rsidRPr="005B2A3F" w:rsidDel="00345B61" w:rsidRDefault="002E7ABF" w:rsidP="002E7ABF">
      <w:pPr>
        <w:pStyle w:val="List3"/>
        <w:spacing w:before="120" w:after="120"/>
        <w:jc w:val="both"/>
        <w:rPr>
          <w:del w:id="451" w:author="ERCOT" w:date="2025-10-21T14:25:00Z" w16du:dateUtc="2025-10-21T19:25:00Z"/>
        </w:rPr>
      </w:pPr>
      <w:del w:id="452" w:author="ERCOT" w:date="2025-10-21T14:25:00Z" w16du:dateUtc="2025-10-21T19:25:00Z">
        <w:r w:rsidRPr="005B2A3F" w:rsidDel="00345B61">
          <w:delText>(a)</w:delText>
        </w:r>
        <w:r w:rsidRPr="005B2A3F" w:rsidDel="00345B61">
          <w:tab/>
          <w:delText>Unless otherwise specified in this Agreement or in the ERCOT Protocols, and subject to the provisions of Section 10: Dispute Resolution of this Agreement in the event of a Default by ERCOT, Participant's remedies shall be limited to:</w:delText>
        </w:r>
      </w:del>
    </w:p>
    <w:p w14:paraId="494BC854" w14:textId="13C47803" w:rsidR="002E7ABF" w:rsidRPr="005B2A3F" w:rsidDel="00345B61" w:rsidRDefault="002E7ABF" w:rsidP="002E7ABF">
      <w:pPr>
        <w:pStyle w:val="List"/>
        <w:ind w:left="2880"/>
        <w:jc w:val="both"/>
        <w:rPr>
          <w:del w:id="453" w:author="ERCOT" w:date="2025-10-21T14:25:00Z" w16du:dateUtc="2025-10-21T19:25:00Z"/>
        </w:rPr>
      </w:pPr>
      <w:del w:id="454" w:author="ERCOT" w:date="2025-10-21T14:25:00Z" w16du:dateUtc="2025-10-21T19:25:00Z">
        <w:r w:rsidRPr="005B2A3F" w:rsidDel="00345B61">
          <w:delText>(i)</w:delText>
        </w:r>
        <w:r w:rsidRPr="005B2A3F" w:rsidDel="00345B61">
          <w:tab/>
          <w:delText>Immediate termination of this Agreement upon written notice to ERCOT;</w:delText>
        </w:r>
      </w:del>
    </w:p>
    <w:p w14:paraId="7B51125B" w14:textId="733CBEA3" w:rsidR="002E7ABF" w:rsidRPr="005B2A3F" w:rsidDel="00345B61" w:rsidRDefault="002E7ABF" w:rsidP="002E7ABF">
      <w:pPr>
        <w:pStyle w:val="List"/>
        <w:ind w:left="2880"/>
        <w:jc w:val="both"/>
        <w:rPr>
          <w:del w:id="455" w:author="ERCOT" w:date="2025-10-21T14:25:00Z" w16du:dateUtc="2025-10-21T19:25:00Z"/>
        </w:rPr>
      </w:pPr>
      <w:del w:id="456" w:author="ERCOT" w:date="2025-10-21T14:25:00Z" w16du:dateUtc="2025-10-21T19:25:00Z">
        <w:r w:rsidRPr="005B2A3F" w:rsidDel="00345B61">
          <w:delText>(ii)</w:delText>
        </w:r>
        <w:r w:rsidRPr="005B2A3F" w:rsidDel="00345B61">
          <w:tab/>
          <w:delText>Monetary recovery in accordance with the Settlement procedures set forth in the ERCOT Protocols; and</w:delText>
        </w:r>
      </w:del>
    </w:p>
    <w:p w14:paraId="703A3713" w14:textId="7C6A7237" w:rsidR="002E7ABF" w:rsidRPr="005B2A3F" w:rsidDel="00345B61" w:rsidRDefault="002E7ABF" w:rsidP="002E7ABF">
      <w:pPr>
        <w:pStyle w:val="List"/>
        <w:ind w:left="2880"/>
        <w:jc w:val="both"/>
        <w:rPr>
          <w:del w:id="457" w:author="ERCOT" w:date="2025-10-21T14:25:00Z" w16du:dateUtc="2025-10-21T19:25:00Z"/>
        </w:rPr>
      </w:pPr>
      <w:del w:id="458" w:author="ERCOT" w:date="2025-10-21T14:25:00Z" w16du:dateUtc="2025-10-21T19:25:00Z">
        <w:r w:rsidRPr="005B2A3F" w:rsidDel="00345B61">
          <w:delText>(iii)</w:delText>
        </w:r>
        <w:r w:rsidRPr="005B2A3F" w:rsidDel="00345B61">
          <w:tab/>
          <w:delText>Specific performance.</w:delText>
        </w:r>
      </w:del>
    </w:p>
    <w:p w14:paraId="045FC439" w14:textId="1AACA3B1" w:rsidR="002E7ABF" w:rsidRPr="005B2A3F" w:rsidDel="00345B61" w:rsidRDefault="002E7ABF" w:rsidP="002E7ABF">
      <w:pPr>
        <w:pStyle w:val="List3"/>
        <w:spacing w:before="120" w:after="120"/>
        <w:jc w:val="both"/>
        <w:rPr>
          <w:del w:id="459" w:author="ERCOT" w:date="2025-10-21T14:25:00Z" w16du:dateUtc="2025-10-21T19:25:00Z"/>
        </w:rPr>
      </w:pPr>
      <w:del w:id="460" w:author="ERCOT" w:date="2025-10-21T14:25:00Z" w16du:dateUtc="2025-10-21T19:25:00Z">
        <w:r w:rsidRPr="005B2A3F" w:rsidDel="00345B61">
          <w:lastRenderedPageBreak/>
          <w:delText>(b)</w:delText>
        </w:r>
        <w:r w:rsidRPr="005B2A3F" w:rsidDel="00345B61">
          <w:tab/>
          <w:delText xml:space="preserve">However, in the event of a material breach by ERCOT of any of its representations, warranties or covenants, Participant's sole remedy shall be immediate termination of this Agreement upon written notice to ERCOT. </w:delText>
        </w:r>
      </w:del>
    </w:p>
    <w:p w14:paraId="68F77CF8" w14:textId="6C106C94" w:rsidR="002E7ABF" w:rsidRPr="005B2A3F" w:rsidDel="00345B61" w:rsidRDefault="002E7ABF" w:rsidP="002E7ABF">
      <w:pPr>
        <w:pStyle w:val="List2"/>
        <w:spacing w:before="120" w:after="120"/>
        <w:jc w:val="both"/>
        <w:rPr>
          <w:del w:id="461" w:author="ERCOT" w:date="2025-10-21T14:25:00Z" w16du:dateUtc="2025-10-21T19:25:00Z"/>
        </w:rPr>
      </w:pPr>
      <w:del w:id="462" w:author="ERCOT" w:date="2025-10-21T14:25:00Z" w16du:dateUtc="2025-10-21T19:25:00Z">
        <w:r w:rsidRPr="005B2A3F" w:rsidDel="00345B61">
          <w:delText>(3)</w:delText>
        </w:r>
        <w:r w:rsidRPr="005B2A3F" w:rsidDel="00345B61">
          <w:tab/>
          <w:delText xml:space="preserve">A Default or breach of this Agreement by a Party shall not relieve either Party of the obligation to comply with the ERCOT Protocols. </w:delText>
        </w:r>
      </w:del>
    </w:p>
    <w:p w14:paraId="7982341F" w14:textId="59F41BDF" w:rsidR="002E7ABF" w:rsidRPr="005B2A3F" w:rsidDel="00345B61" w:rsidRDefault="002E7ABF" w:rsidP="002E7ABF">
      <w:pPr>
        <w:pStyle w:val="BodyText"/>
        <w:jc w:val="both"/>
        <w:rPr>
          <w:del w:id="463" w:author="ERCOT" w:date="2025-10-21T14:25:00Z" w16du:dateUtc="2025-10-21T19:25:00Z"/>
        </w:rPr>
      </w:pPr>
      <w:del w:id="464" w:author="ERCOT" w:date="2025-10-21T14:25:00Z" w16du:dateUtc="2025-10-21T19:25:00Z">
        <w:r w:rsidRPr="005B2A3F" w:rsidDel="00345B61">
          <w:delText>C.</w:delText>
        </w:r>
        <w:r w:rsidRPr="005B2A3F" w:rsidDel="00345B61">
          <w:tab/>
        </w:r>
        <w:r w:rsidRPr="005B2A3F" w:rsidDel="00345B61">
          <w:rPr>
            <w:u w:val="single"/>
          </w:rPr>
          <w:delText>Force Majeure.</w:delText>
        </w:r>
      </w:del>
    </w:p>
    <w:p w14:paraId="13167709" w14:textId="612A61C4" w:rsidR="002E7ABF" w:rsidDel="00345B61" w:rsidRDefault="002E7ABF" w:rsidP="002E7ABF">
      <w:pPr>
        <w:pStyle w:val="List2"/>
        <w:spacing w:before="120" w:after="120"/>
        <w:jc w:val="both"/>
        <w:rPr>
          <w:del w:id="465" w:author="ERCOT" w:date="2025-10-21T14:25:00Z" w16du:dateUtc="2025-10-21T19:25:00Z"/>
        </w:rPr>
      </w:pPr>
      <w:del w:id="466" w:author="ERCOT" w:date="2025-10-21T14:25:00Z" w16du:dateUtc="2025-10-21T19:25:00Z">
        <w:r w:rsidRPr="005B2A3F" w:rsidDel="00345B61">
          <w:delText>(1)</w:delText>
        </w:r>
        <w:r w:rsidRPr="005B2A3F" w:rsidDel="00345B61">
          <w:tab/>
          <w:delTex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delText>
        </w:r>
      </w:del>
    </w:p>
    <w:p w14:paraId="5FE14BCA" w14:textId="31F588DA" w:rsidR="002E7ABF" w:rsidRPr="005B2A3F" w:rsidDel="00345B61" w:rsidRDefault="002E7ABF" w:rsidP="002E7ABF">
      <w:pPr>
        <w:pStyle w:val="List2"/>
        <w:spacing w:before="120" w:after="120"/>
        <w:jc w:val="both"/>
        <w:rPr>
          <w:del w:id="467" w:author="ERCOT" w:date="2025-10-21T14:25:00Z" w16du:dateUtc="2025-10-21T19:25:00Z"/>
        </w:rPr>
      </w:pPr>
    </w:p>
    <w:p w14:paraId="61257513" w14:textId="338FD535" w:rsidR="002E7ABF" w:rsidRPr="005B2A3F" w:rsidDel="00345B61" w:rsidRDefault="002E7ABF" w:rsidP="002E7ABF">
      <w:pPr>
        <w:pStyle w:val="List2"/>
        <w:spacing w:before="120" w:after="120"/>
        <w:jc w:val="both"/>
        <w:rPr>
          <w:del w:id="468" w:author="ERCOT" w:date="2025-10-21T14:25:00Z" w16du:dateUtc="2025-10-21T19:25:00Z"/>
        </w:rPr>
      </w:pPr>
      <w:del w:id="469" w:author="ERCOT" w:date="2025-10-21T14:25:00Z" w16du:dateUtc="2025-10-21T19:25:00Z">
        <w:r w:rsidRPr="005B2A3F" w:rsidDel="00345B61">
          <w:delText>(2)</w:delText>
        </w:r>
        <w:r w:rsidRPr="005B2A3F" w:rsidDel="00345B61">
          <w:tab/>
          <w:delTex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8(A)(5) above is still effective.  </w:delText>
        </w:r>
      </w:del>
    </w:p>
    <w:p w14:paraId="75093AEE" w14:textId="6307EAB4" w:rsidR="002E7ABF" w:rsidDel="00345B61" w:rsidRDefault="002E7ABF" w:rsidP="002E7ABF">
      <w:pPr>
        <w:spacing w:after="240"/>
        <w:ind w:left="720" w:hanging="720"/>
        <w:jc w:val="both"/>
        <w:rPr>
          <w:del w:id="470" w:author="ERCOT" w:date="2025-10-21T14:25:00Z" w16du:dateUtc="2025-10-21T19:25:00Z"/>
        </w:rPr>
      </w:pPr>
      <w:del w:id="471" w:author="ERCOT" w:date="2025-10-21T14:25:00Z" w16du:dateUtc="2025-10-21T19:25:00Z">
        <w:r w:rsidRPr="005B2A3F" w:rsidDel="00345B61">
          <w:delText>D.</w:delText>
        </w:r>
        <w:r w:rsidRPr="005B2A3F" w:rsidDel="00345B61">
          <w:tab/>
        </w:r>
        <w:r w:rsidRPr="005B2A3F" w:rsidDel="00345B61">
          <w:rPr>
            <w:u w:val="single"/>
          </w:rPr>
          <w:delText>Duty to Mitigate.</w:delText>
        </w:r>
        <w:r w:rsidRPr="005B2A3F" w:rsidDel="00345B61">
          <w:delText xml:space="preserve">  Except as expressly provided otherwise herein, each Party shall use commercially reasonable efforts to mitigate any damages it may incur as a result of the other Party's performance or non-performance of this Agreement.</w:delText>
        </w:r>
      </w:del>
    </w:p>
    <w:p w14:paraId="7E26C547" w14:textId="49F0E6DE" w:rsidR="002E7ABF" w:rsidRPr="005B2A3F" w:rsidRDefault="002E7ABF" w:rsidP="002E7ABF">
      <w:pPr>
        <w:pStyle w:val="ListIntroduction"/>
        <w:spacing w:before="120" w:after="120"/>
        <w:jc w:val="both"/>
        <w:rPr>
          <w:u w:val="single"/>
        </w:rPr>
      </w:pPr>
      <w:r w:rsidRPr="005B2A3F">
        <w:rPr>
          <w:u w:val="single"/>
        </w:rPr>
        <w:t xml:space="preserve">Section </w:t>
      </w:r>
      <w:ins w:id="472" w:author="ERCOT" w:date="2025-10-21T14:28:00Z" w16du:dateUtc="2025-10-21T19:28:00Z">
        <w:r w:rsidR="00345B61">
          <w:rPr>
            <w:u w:val="single"/>
          </w:rPr>
          <w:t>8</w:t>
        </w:r>
      </w:ins>
      <w:del w:id="473" w:author="ERCOT" w:date="2025-10-21T14:28:00Z" w16du:dateUtc="2025-10-21T19:28:00Z">
        <w:r w:rsidRPr="005B2A3F" w:rsidDel="00345B61">
          <w:rPr>
            <w:u w:val="single"/>
          </w:rPr>
          <w:delText>9</w:delText>
        </w:r>
      </w:del>
      <w:r w:rsidRPr="005B2A3F">
        <w:rPr>
          <w:u w:val="single"/>
        </w:rPr>
        <w:t>.  Limitation of Damages and Liability</w:t>
      </w:r>
      <w:del w:id="474" w:author="ERCOT" w:date="2025-10-21T14:28:00Z" w16du:dateUtc="2025-10-21T19:28:00Z">
        <w:r w:rsidRPr="005B2A3F" w:rsidDel="00345B61">
          <w:rPr>
            <w:u w:val="single"/>
          </w:rPr>
          <w:delText xml:space="preserve"> and Indemnification</w:delText>
        </w:r>
      </w:del>
      <w:r w:rsidRPr="005B2A3F">
        <w:rPr>
          <w:u w:val="single"/>
        </w:rPr>
        <w:t>.</w:t>
      </w:r>
    </w:p>
    <w:p w14:paraId="5412DDC6" w14:textId="6658AA8A" w:rsidR="00345B61" w:rsidRPr="003963D3" w:rsidRDefault="00345B61" w:rsidP="00345B61">
      <w:pPr>
        <w:pStyle w:val="List"/>
        <w:spacing w:before="120" w:after="120"/>
        <w:jc w:val="both"/>
        <w:rPr>
          <w:ins w:id="475" w:author="ERCOT" w:date="2025-10-21T14:28:00Z" w16du:dateUtc="2025-10-21T19:28:00Z"/>
        </w:rPr>
      </w:pPr>
      <w:ins w:id="476" w:author="ERCOT" w:date="2025-10-21T14:31:00Z" w16du:dateUtc="2025-10-21T19:31:00Z">
        <w:r w:rsidRPr="00345B61">
          <w:t>A.</w:t>
        </w:r>
      </w:ins>
      <w:r>
        <w:tab/>
      </w:r>
      <w:ins w:id="477" w:author="ERCOT" w:date="2025-10-21T14:28:00Z" w16du:dateUtc="2025-10-21T19:28:00Z">
        <w:r>
          <w:t xml:space="preserve">IN NO EVENT SHALL </w:t>
        </w:r>
        <w:r w:rsidRPr="003963D3">
          <w:t xml:space="preserve">EITHER PARTY </w:t>
        </w:r>
        <w:r>
          <w:t xml:space="preserve">BE </w:t>
        </w:r>
        <w:r w:rsidRPr="003963D3">
          <w:t>LIABLE TO THE OTHER FOR ANY SPECIAL, INDIRECT, PUNITIVE</w:t>
        </w:r>
        <w:r>
          <w:t>, EXEMPLARY,</w:t>
        </w:r>
        <w:r w:rsidRPr="003963D3">
          <w:t xml:space="preserve"> OR CONSEQUENTIAL DAMAGES</w:t>
        </w:r>
        <w:r>
          <w:t xml:space="preserve"> (INCLUDING, BUT NOT LIMITED TO, LOSSES OF USE, INCOME, PROFIT, FINANCING, BUSINESS AND REPUTATION, PROPERTY DAMAGE), </w:t>
        </w:r>
        <w:r w:rsidRPr="003963D3">
          <w:t>OR</w:t>
        </w:r>
        <w:r>
          <w:t xml:space="preserve"> PERSONAL OR BODILY</w:t>
        </w:r>
        <w:r w:rsidRPr="003963D3">
          <w:t xml:space="preserve"> INJURY THAT MAY OCCUR, IN WHOLE OR IN PART, AS A RESULT OF A</w:t>
        </w:r>
        <w:r>
          <w:t>NY</w:t>
        </w:r>
        <w:r w:rsidRPr="003963D3">
          <w:t xml:space="preserve"> DEFAULT UNDER THIS AGREEMENT, </w:t>
        </w:r>
        <w:r w:rsidRPr="00345B61">
          <w:rPr>
            <w:rStyle w:val="CommentReference"/>
            <w:sz w:val="24"/>
            <w:szCs w:val="24"/>
          </w:rPr>
          <w:t xml:space="preserve"> VIOLATION  OF PROTOCOL OR APPLICABLE LAW, </w:t>
        </w:r>
        <w:r>
          <w:t>BREACH OF WARRANTY, NEGLIGENCE</w:t>
        </w:r>
      </w:ins>
      <w:ins w:id="478" w:author="ERCOT" w:date="2025-11-26T11:05:00Z" w16du:dateUtc="2025-11-26T17:05:00Z">
        <w:r w:rsidR="00AC6079">
          <w:t xml:space="preserve"> </w:t>
        </w:r>
      </w:ins>
      <w:ins w:id="479" w:author="ERCOT" w:date="2025-10-21T14:28:00Z" w16du:dateUtc="2025-10-21T19:28:00Z">
        <w:r>
          <w:t>OR OTHER</w:t>
        </w:r>
        <w:r w:rsidRPr="003963D3">
          <w:t xml:space="preserve"> TORT, OR ANY OTHER CAUSE, WHETHER OR NOT A PARTY HAD KNOWLEDGE OF THE CIRCUMSTANCES THAT RESULTED IN THE</w:t>
        </w:r>
      </w:ins>
      <w:ins w:id="480" w:author="ERCOT" w:date="2025-11-26T11:05:00Z" w16du:dateUtc="2025-11-26T17:05:00Z">
        <w:r w:rsidR="00AC6079">
          <w:t xml:space="preserve"> </w:t>
        </w:r>
      </w:ins>
      <w:ins w:id="481" w:author="ERCOT" w:date="2025-10-21T14:28:00Z" w16du:dateUtc="2025-10-21T19:28:00Z">
        <w:r w:rsidRPr="003963D3">
          <w:t>SPECIAL, INDIRECT, PUNITIVE</w:t>
        </w:r>
        <w:r>
          <w:t>, EXEMPLARY,</w:t>
        </w:r>
        <w:r w:rsidRPr="003963D3">
          <w:t xml:space="preserve"> OR CONSEQUENTIAL DAMAGES OR INJURY, OR COULD HAVE FORESEEN THAT SUCH DAMAGES OR INJURY WOULD OCCUR.</w:t>
        </w:r>
      </w:ins>
    </w:p>
    <w:p w14:paraId="306B28B5" w14:textId="72D2DCDB" w:rsidR="002E7ABF" w:rsidRPr="005B2A3F" w:rsidRDefault="002E7ABF" w:rsidP="00345B61">
      <w:pPr>
        <w:pStyle w:val="List"/>
        <w:spacing w:before="120" w:after="120"/>
        <w:ind w:firstLine="0"/>
        <w:jc w:val="both"/>
      </w:pPr>
      <w:del w:id="482" w:author="ERCOT" w:date="2025-10-21T14:28:00Z" w16du:dateUtc="2025-10-21T19:28:00Z">
        <w:r w:rsidRPr="005B2A3F" w:rsidDel="00345B61">
          <w:delText xml:space="preserve">EXCEPT AS EXPRESSLY LIMITED IN THIS AGREEMENT OR THE ERCOT PROTOCOLS, ERCOT OR PARTICIPANT MAY SEEK FROM THE OTHER, THROUGH APPLICABLE DISPUTE RESOLUTION PROCEDURES SET FORTH IN </w:delText>
        </w:r>
        <w:r w:rsidRPr="005B2A3F" w:rsidDel="00345B61">
          <w:lastRenderedPageBreak/>
          <w:delText>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delText>
        </w:r>
      </w:del>
    </w:p>
    <w:p w14:paraId="7EC72EE6" w14:textId="09D1C4C8" w:rsidR="00345B61" w:rsidRDefault="00345B61" w:rsidP="00345B61">
      <w:pPr>
        <w:pStyle w:val="List"/>
        <w:spacing w:before="120" w:after="120"/>
        <w:jc w:val="both"/>
        <w:rPr>
          <w:ins w:id="483" w:author="ERCOT" w:date="2025-10-21T14:32:00Z" w16du:dateUtc="2025-10-21T19:32:00Z"/>
        </w:rPr>
      </w:pPr>
      <w:ins w:id="484" w:author="ERCOT" w:date="2025-10-21T14:32:00Z" w16du:dateUtc="2025-10-21T19:32:00Z">
        <w:r>
          <w:t>B.</w:t>
        </w:r>
        <w:r>
          <w:tab/>
          <w:t xml:space="preserve">Duty to Mitigate. Except as expressly provided otherwise herein or in the Protocols, each Party shall use commercially reasonable efforts to mitigate any damages it may incur </w:t>
        </w:r>
        <w:proofErr w:type="gramStart"/>
        <w:r>
          <w:t>as a result of</w:t>
        </w:r>
        <w:proofErr w:type="gramEnd"/>
        <w:r>
          <w:t xml:space="preserve"> the other Party’s Default or breach of its obligations under this Agreement.</w:t>
        </w:r>
      </w:ins>
    </w:p>
    <w:p w14:paraId="1A058198" w14:textId="332A7494" w:rsidR="002E7ABF" w:rsidRPr="005B2A3F" w:rsidDel="00345B61" w:rsidRDefault="002E7ABF" w:rsidP="002E7ABF">
      <w:pPr>
        <w:pStyle w:val="List"/>
        <w:spacing w:before="120" w:after="120"/>
        <w:jc w:val="both"/>
        <w:rPr>
          <w:del w:id="485" w:author="ERCOT" w:date="2025-10-21T14:32:00Z" w16du:dateUtc="2025-10-21T19:32:00Z"/>
        </w:rPr>
      </w:pPr>
      <w:del w:id="486" w:author="ERCOT" w:date="2025-10-21T14:32:00Z" w16du:dateUtc="2025-10-21T19:32:00Z">
        <w:r w:rsidRPr="005B2A3F" w:rsidDel="00345B61">
          <w:delText>B.</w:delText>
        </w:r>
        <w:r w:rsidRPr="005B2A3F" w:rsidDel="00345B61">
          <w:tab/>
          <w:delText>With respect to any dispute regarding a Default or breach by ERCOT of its obligations under this Agreement, ERCOT expressly waives any Limitation of Liability to which it may be entitled under the Charitable Immunity and Liability Act of 1987, Tex. Civ. Prac. &amp; Rem. Code §84.006, or successor statute.</w:delText>
        </w:r>
      </w:del>
    </w:p>
    <w:p w14:paraId="604975E4" w14:textId="1C383CAD" w:rsidR="002E7ABF" w:rsidRPr="005B2A3F" w:rsidDel="00345B61" w:rsidRDefault="002E7ABF" w:rsidP="002E7ABF">
      <w:pPr>
        <w:pStyle w:val="List"/>
        <w:spacing w:before="120" w:after="120"/>
        <w:jc w:val="both"/>
        <w:rPr>
          <w:del w:id="487" w:author="ERCOT" w:date="2025-10-21T14:32:00Z" w16du:dateUtc="2025-10-21T19:32:00Z"/>
        </w:rPr>
      </w:pPr>
      <w:del w:id="488" w:author="ERCOT" w:date="2025-10-21T14:32:00Z" w16du:dateUtc="2025-10-21T19:32:00Z">
        <w:r w:rsidRPr="005B2A3F" w:rsidDel="00345B61">
          <w:delText>C.</w:delText>
        </w:r>
        <w:r w:rsidRPr="005B2A3F" w:rsidDel="00345B61">
          <w:tab/>
          <w:delText>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w:delText>
        </w:r>
      </w:del>
    </w:p>
    <w:p w14:paraId="7D3C8537" w14:textId="21C0AAB8" w:rsidR="002E7ABF" w:rsidRPr="005B2A3F" w:rsidRDefault="00345B61" w:rsidP="002E7ABF">
      <w:pPr>
        <w:pStyle w:val="List"/>
        <w:spacing w:before="120" w:after="120"/>
        <w:jc w:val="both"/>
      </w:pPr>
      <w:ins w:id="489" w:author="ERCOT" w:date="2025-10-21T14:33:00Z" w16du:dateUtc="2025-10-21T19:33:00Z">
        <w:r>
          <w:rPr>
            <w:szCs w:val="24"/>
          </w:rPr>
          <w:t>C</w:t>
        </w:r>
      </w:ins>
      <w:del w:id="490" w:author="ERCOT" w:date="2025-10-21T14:33:00Z" w16du:dateUtc="2025-10-21T19:33:00Z">
        <w:r w:rsidR="002E7ABF" w:rsidRPr="005B2A3F" w:rsidDel="00345B61">
          <w:rPr>
            <w:szCs w:val="24"/>
          </w:rPr>
          <w:delText>D</w:delText>
        </w:r>
      </w:del>
      <w:r w:rsidR="002E7ABF" w:rsidRPr="005B2A3F">
        <w:rPr>
          <w:szCs w:val="24"/>
        </w:rPr>
        <w:t>.</w:t>
      </w:r>
      <w:r w:rsidR="002E7ABF" w:rsidRPr="005B2A3F">
        <w:rPr>
          <w:szCs w:val="24"/>
        </w:rPr>
        <w:tab/>
        <w:t>The Independent Market Monitor (IMM), and its directors, officers, employees, and agents, shall not be liable to any person or Entity for any act or omission, other than an act or omission constituting gross negligence or intentional misconduct, including but not limited to liability for any financial loss, loss of economic advantage, opportunity cost, or actual, direct, indirect, or consequential damages of any kind resulting from or attributable to any such act or omission of the IMM, as long as such act or omission arose from or is related to matters within the scope of the IMM’s authority arising under or relating to PURA §39.1515 and P</w:t>
      </w:r>
      <w:ins w:id="491" w:author="ERCOT" w:date="2025-10-22T14:12:00Z" w16du:dateUtc="2025-10-22T19:12:00Z">
        <w:r w:rsidR="00CD24B8">
          <w:rPr>
            <w:szCs w:val="24"/>
          </w:rPr>
          <w:t>.</w:t>
        </w:r>
      </w:ins>
      <w:r w:rsidR="002E7ABF" w:rsidRPr="005B2A3F">
        <w:rPr>
          <w:szCs w:val="24"/>
        </w:rPr>
        <w:t>U</w:t>
      </w:r>
      <w:ins w:id="492" w:author="ERCOT" w:date="2025-10-22T14:12:00Z" w16du:dateUtc="2025-10-22T19:12:00Z">
        <w:r w:rsidR="00CD24B8">
          <w:rPr>
            <w:szCs w:val="24"/>
          </w:rPr>
          <w:t>.</w:t>
        </w:r>
      </w:ins>
      <w:r w:rsidR="002E7ABF" w:rsidRPr="005B2A3F">
        <w:rPr>
          <w:szCs w:val="24"/>
        </w:rPr>
        <w:t xml:space="preserve">C </w:t>
      </w:r>
      <w:r w:rsidR="002E7ABF" w:rsidRPr="005B2A3F">
        <w:rPr>
          <w:smallCaps/>
          <w:szCs w:val="24"/>
        </w:rPr>
        <w:t>Subst</w:t>
      </w:r>
      <w:r w:rsidR="002E7ABF" w:rsidRPr="005B2A3F">
        <w:rPr>
          <w:szCs w:val="24"/>
        </w:rPr>
        <w:t>. R. 25.365, Independent Market Monitor.</w:t>
      </w:r>
    </w:p>
    <w:p w14:paraId="15CF8392" w14:textId="54BDC39A" w:rsidR="002E7ABF" w:rsidRPr="005B2A3F" w:rsidRDefault="002E7ABF" w:rsidP="002E7ABF">
      <w:pPr>
        <w:pStyle w:val="ListIntroduction"/>
        <w:spacing w:before="120" w:after="120"/>
        <w:jc w:val="both"/>
        <w:rPr>
          <w:u w:val="single"/>
        </w:rPr>
      </w:pPr>
      <w:r w:rsidRPr="005B2A3F">
        <w:rPr>
          <w:u w:val="single"/>
        </w:rPr>
        <w:t xml:space="preserve">Section </w:t>
      </w:r>
      <w:ins w:id="493" w:author="ERCOT" w:date="2025-10-21T14:33:00Z" w16du:dateUtc="2025-10-21T19:33:00Z">
        <w:r w:rsidR="00345B61">
          <w:rPr>
            <w:u w:val="single"/>
          </w:rPr>
          <w:t>9</w:t>
        </w:r>
      </w:ins>
      <w:del w:id="494" w:author="ERCOT" w:date="2025-10-21T14:33:00Z" w16du:dateUtc="2025-10-21T19:33:00Z">
        <w:r w:rsidRPr="005B2A3F" w:rsidDel="00345B61">
          <w:rPr>
            <w:u w:val="single"/>
          </w:rPr>
          <w:delText>10</w:delText>
        </w:r>
      </w:del>
      <w:r w:rsidRPr="005B2A3F">
        <w:rPr>
          <w:u w:val="single"/>
        </w:rPr>
        <w:t>. Dispute Resolution.</w:t>
      </w:r>
    </w:p>
    <w:p w14:paraId="54F743CA" w14:textId="3945195C" w:rsidR="002E7ABF" w:rsidRPr="005B2A3F" w:rsidRDefault="002E7ABF" w:rsidP="002E7ABF">
      <w:pPr>
        <w:pStyle w:val="List"/>
        <w:spacing w:before="120" w:after="120"/>
        <w:jc w:val="both"/>
      </w:pPr>
      <w:r w:rsidRPr="005B2A3F">
        <w:t>A.</w:t>
      </w:r>
      <w:r w:rsidRPr="005B2A3F">
        <w:tab/>
      </w:r>
      <w:ins w:id="495" w:author="ERCOT" w:date="2025-10-21T14:34:00Z" w16du:dateUtc="2025-10-21T19:34:00Z">
        <w:r w:rsidR="00974D27">
          <w:t>A Participant may only seek monetary or other relief against ERCOT through</w:t>
        </w:r>
      </w:ins>
      <w:del w:id="496" w:author="ERCOT" w:date="2025-10-21T14:34:00Z" w16du:dateUtc="2025-10-21T19:34:00Z">
        <w:r w:rsidRPr="005B2A3F" w:rsidDel="00974D27">
          <w:delText xml:space="preserve">In the event of a dispute, including a dispute regarding a Default, under this Agreement, Parties to this Agreement shall first </w:delText>
        </w:r>
        <w:r w:rsidRPr="00472C2E" w:rsidDel="00974D27">
          <w:delText>attempt resolution of the dispute using</w:delText>
        </w:r>
      </w:del>
      <w:r w:rsidRPr="00472C2E">
        <w:t xml:space="preserve"> the applicable dispute resolution procedures set forth in </w:t>
      </w:r>
      <w:del w:id="497" w:author="ERCOT" w:date="2025-10-21T14:35:00Z" w16du:dateUtc="2025-10-21T19:35:00Z">
        <w:r w:rsidRPr="00472C2E" w:rsidDel="00974D27">
          <w:delText xml:space="preserve">the ERCOT </w:delText>
        </w:r>
      </w:del>
      <w:ins w:id="498" w:author="ERCOT" w:date="2025-11-21T09:42:00Z" w16du:dateUtc="2025-11-21T15:42:00Z">
        <w:r w:rsidR="00472C2E" w:rsidRPr="00472C2E">
          <w:t xml:space="preserve">Protocol </w:t>
        </w:r>
      </w:ins>
      <w:ins w:id="499" w:author="ERCOT" w:date="2025-10-21T14:35:00Z" w16du:dateUtc="2025-10-21T19:35:00Z">
        <w:r w:rsidR="00974D27" w:rsidRPr="00472C2E">
          <w:t>Section 20, Alternative Dispute Resolution Procedure and Procedure for Return of Settlement Funds</w:t>
        </w:r>
      </w:ins>
      <w:r w:rsidRPr="00472C2E">
        <w:t>.</w:t>
      </w:r>
    </w:p>
    <w:p w14:paraId="2CF08EBA" w14:textId="77777777" w:rsidR="002E7ABF" w:rsidRPr="005B2A3F" w:rsidRDefault="002E7ABF" w:rsidP="002E7ABF">
      <w:pPr>
        <w:pStyle w:val="List"/>
        <w:spacing w:before="120" w:after="120"/>
        <w:jc w:val="both"/>
      </w:pPr>
      <w:r w:rsidRPr="005B2A3F">
        <w:t>B.</w:t>
      </w:r>
      <w:r w:rsidRPr="005B2A3F">
        <w:tab/>
        <w:t>In the event of a dispute, including a dispute regarding a Default, under this Agreement, each Party shall bear its own costs and fees, including, but not limited to attorneys' fees, court costs, and its share of any mediation or arbitration fees.</w:t>
      </w:r>
    </w:p>
    <w:p w14:paraId="23A03017" w14:textId="7CC08F2D" w:rsidR="002E7ABF" w:rsidRPr="005B2A3F" w:rsidRDefault="002E7ABF" w:rsidP="002E7ABF">
      <w:pPr>
        <w:pStyle w:val="BodyText"/>
        <w:jc w:val="both"/>
        <w:rPr>
          <w:u w:val="single"/>
        </w:rPr>
      </w:pPr>
      <w:r w:rsidRPr="005B2A3F">
        <w:rPr>
          <w:u w:val="single"/>
        </w:rPr>
        <w:t xml:space="preserve">Section </w:t>
      </w:r>
      <w:ins w:id="500" w:author="ERCOT" w:date="2025-10-21T14:36:00Z" w16du:dateUtc="2025-10-21T19:36:00Z">
        <w:r w:rsidR="00974D27">
          <w:rPr>
            <w:u w:val="single"/>
          </w:rPr>
          <w:t>10</w:t>
        </w:r>
      </w:ins>
      <w:del w:id="501" w:author="ERCOT" w:date="2025-10-21T14:36:00Z" w16du:dateUtc="2025-10-21T19:36:00Z">
        <w:r w:rsidRPr="005B2A3F" w:rsidDel="00974D27">
          <w:rPr>
            <w:u w:val="single"/>
          </w:rPr>
          <w:delText>11</w:delText>
        </w:r>
      </w:del>
      <w:r w:rsidRPr="005B2A3F">
        <w:rPr>
          <w:u w:val="single"/>
        </w:rPr>
        <w:t>. Miscellaneous.</w:t>
      </w:r>
    </w:p>
    <w:p w14:paraId="5361B6E0" w14:textId="386623FA" w:rsidR="002E7ABF" w:rsidRPr="005B2A3F" w:rsidRDefault="002E7ABF" w:rsidP="002E7ABF">
      <w:pPr>
        <w:pStyle w:val="List"/>
        <w:spacing w:before="120" w:after="120"/>
        <w:jc w:val="both"/>
      </w:pPr>
      <w:r w:rsidRPr="005B2A3F">
        <w:lastRenderedPageBreak/>
        <w:t>A.</w:t>
      </w:r>
      <w:r w:rsidRPr="005B2A3F">
        <w:tab/>
      </w:r>
      <w:r w:rsidRPr="005B2A3F">
        <w:rPr>
          <w:u w:val="single"/>
        </w:rPr>
        <w:t>Choice of Law and Venue.</w:t>
      </w:r>
      <w:r w:rsidRPr="005B2A3F">
        <w: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w:t>
      </w:r>
      <w:ins w:id="502" w:author="ERCOT" w:date="2025-10-21T14:37:00Z" w16du:dateUtc="2025-10-21T19:37:00Z">
        <w:r w:rsidR="00974D27">
          <w:t xml:space="preserve">  The Participant acknowledges that, to the extent it files a claim relating to ERCOT’s exercise of its responsibilities as the Independent Organization certified under PURA, the PUCT has exclusive jurisdiction over cla</w:t>
        </w:r>
      </w:ins>
      <w:ins w:id="503" w:author="ERCOT" w:date="2025-10-21T14:38:00Z" w16du:dateUtc="2025-10-21T19:38:00Z">
        <w:r w:rsidR="00974D27">
          <w:t>ims filed against ERCOT.</w:t>
        </w:r>
      </w:ins>
      <w:r w:rsidRPr="005B2A3F">
        <w:t xml:space="preserve"> </w:t>
      </w:r>
      <w:ins w:id="504" w:author="ERCOT" w:date="2025-10-21T14:38:00Z" w16du:dateUtc="2025-10-21T19:38:00Z">
        <w:r w:rsidR="00974D27">
          <w:t xml:space="preserve"> </w:t>
        </w:r>
      </w:ins>
      <w:r w:rsidRPr="005B2A3F">
        <w:t xml:space="preserve">Neither Party waives </w:t>
      </w:r>
      <w:ins w:id="505" w:author="ERCOT" w:date="2025-10-21T14:38:00Z" w16du:dateUtc="2025-10-21T19:38:00Z">
        <w:r w:rsidR="00974D27">
          <w:t xml:space="preserve">exclusive jurisdiction or </w:t>
        </w:r>
      </w:ins>
      <w:r w:rsidRPr="005B2A3F">
        <w:t>primary jurisdiction as a defense; provided that any court suits regarding this Agreement</w:t>
      </w:r>
      <w:ins w:id="506" w:author="ERCOT" w:date="2025-10-21T14:38:00Z" w16du:dateUtc="2025-10-21T19:38:00Z">
        <w:r w:rsidR="00974D27">
          <w:t>, if allowed,</w:t>
        </w:r>
      </w:ins>
      <w:r w:rsidRPr="005B2A3F">
        <w:t xml:space="preserve"> shall be brought in a state</w:t>
      </w:r>
      <w:ins w:id="507" w:author="ERCOT" w:date="2025-10-21T14:38:00Z" w16du:dateUtc="2025-10-21T19:38:00Z">
        <w:r w:rsidR="00974D27">
          <w:t>,</w:t>
        </w:r>
      </w:ins>
      <w:del w:id="508" w:author="ERCOT" w:date="2025-10-21T14:38:00Z" w16du:dateUtc="2025-10-21T19:38:00Z">
        <w:r w:rsidRPr="005B2A3F" w:rsidDel="00974D27">
          <w:delText xml:space="preserve"> or</w:delText>
        </w:r>
      </w:del>
      <w:r w:rsidRPr="005B2A3F">
        <w:t xml:space="preserve"> federal</w:t>
      </w:r>
      <w:ins w:id="509" w:author="ERCOT" w:date="2025-10-21T14:38:00Z" w16du:dateUtc="2025-10-21T19:38:00Z">
        <w:r w:rsidR="00974D27">
          <w:t>, or business</w:t>
        </w:r>
      </w:ins>
      <w:r w:rsidRPr="005B2A3F">
        <w:t xml:space="preserve"> court located within Travis County, Texas, and the Parties hereby waive any defense of forum non-</w:t>
      </w:r>
      <w:proofErr w:type="spellStart"/>
      <w:r w:rsidRPr="005B2A3F">
        <w:t>conveniens</w:t>
      </w:r>
      <w:proofErr w:type="spellEnd"/>
      <w:del w:id="510" w:author="ERCOT" w:date="2025-10-21T14:39:00Z" w16du:dateUtc="2025-10-21T19:39:00Z">
        <w:r w:rsidRPr="005B2A3F" w:rsidDel="00974D27">
          <w:delText>, except defenses under Tex. Civ. Prac. &amp; Rem. Code §15.002(b)</w:delText>
        </w:r>
      </w:del>
      <w:r w:rsidRPr="005B2A3F">
        <w:t>.</w:t>
      </w:r>
      <w:ins w:id="511" w:author="ERCOT" w:date="2025-10-21T14:40:00Z" w16du:dateUtc="2025-10-21T19:40:00Z">
        <w:r w:rsidR="00974D27">
          <w:t xml:space="preserve">  The Parties acknowledge that this Agreement constitutes a Major Transaction under Tex. Civ. </w:t>
        </w:r>
        <w:proofErr w:type="spellStart"/>
        <w:r w:rsidR="00974D27">
          <w:t>Prac</w:t>
        </w:r>
        <w:proofErr w:type="spellEnd"/>
        <w:r w:rsidR="00974D27">
          <w:t xml:space="preserve">. &amp; Rem. Code </w:t>
        </w:r>
        <w:r w:rsidR="00974D27" w:rsidRPr="008A5BAC">
          <w:t xml:space="preserve">§ </w:t>
        </w:r>
        <w:proofErr w:type="gramStart"/>
        <w:r w:rsidR="00974D27" w:rsidRPr="008A5BAC">
          <w:t>15.0</w:t>
        </w:r>
        <w:r w:rsidR="00974D27">
          <w:t>20, and</w:t>
        </w:r>
        <w:proofErr w:type="gramEnd"/>
        <w:r w:rsidR="00974D27">
          <w:t xml:space="preserve"> waive any argument to the contrary</w:t>
        </w:r>
        <w:r w:rsidR="00974D27" w:rsidRPr="005B2A3F">
          <w:t>.</w:t>
        </w:r>
      </w:ins>
    </w:p>
    <w:p w14:paraId="6BD0B4FC" w14:textId="3AF3788E" w:rsidR="00974D27" w:rsidRPr="005B2A3F" w:rsidRDefault="00974D27" w:rsidP="00974D27">
      <w:pPr>
        <w:pStyle w:val="List"/>
        <w:spacing w:before="120" w:after="120"/>
        <w:jc w:val="both"/>
        <w:rPr>
          <w:ins w:id="512" w:author="ERCOT" w:date="2025-10-21T14:40:00Z" w16du:dateUtc="2025-10-21T19:40:00Z"/>
        </w:rPr>
      </w:pPr>
      <w:ins w:id="513" w:author="ERCOT" w:date="2025-10-21T14:40:00Z" w16du:dateUtc="2025-10-21T19:40:00Z">
        <w:r>
          <w:t>B.</w:t>
        </w:r>
        <w:r>
          <w:tab/>
        </w:r>
        <w:r w:rsidRPr="007F61EC">
          <w:t>No Waiver of Sovereign Immunity. ERCOT does not waive sovereign immunity by entering into this Agreement and specifically retains all immunities and all defenses available to it under the Constitution, the laws of the State of Texas, and the common law.</w:t>
        </w:r>
      </w:ins>
    </w:p>
    <w:p w14:paraId="66B18504" w14:textId="73B9FCE2" w:rsidR="002E7ABF" w:rsidRPr="005B2A3F" w:rsidRDefault="00974D27" w:rsidP="002E7ABF">
      <w:pPr>
        <w:pStyle w:val="List"/>
        <w:spacing w:before="120" w:after="120"/>
        <w:jc w:val="both"/>
      </w:pPr>
      <w:ins w:id="514" w:author="ERCOT" w:date="2025-10-21T14:41:00Z" w16du:dateUtc="2025-10-21T19:41:00Z">
        <w:r>
          <w:t>C</w:t>
        </w:r>
      </w:ins>
      <w:del w:id="515" w:author="ERCOT" w:date="2025-10-21T14:41:00Z" w16du:dateUtc="2025-10-21T19:41:00Z">
        <w:r w:rsidR="002E7ABF" w:rsidRPr="005B2A3F" w:rsidDel="00974D27">
          <w:delText>B</w:delText>
        </w:r>
      </w:del>
      <w:r w:rsidR="002E7ABF" w:rsidRPr="005B2A3F">
        <w:t>.</w:t>
      </w:r>
      <w:r w:rsidR="002E7ABF" w:rsidRPr="005B2A3F">
        <w:tab/>
      </w:r>
      <w:r w:rsidR="002E7ABF" w:rsidRPr="005B2A3F">
        <w:rPr>
          <w:u w:val="single"/>
        </w:rPr>
        <w:t>Assignment.</w:t>
      </w:r>
    </w:p>
    <w:p w14:paraId="4348DBE5" w14:textId="7F427D4A" w:rsidR="002E7ABF" w:rsidRPr="005B2A3F" w:rsidRDefault="002E7ABF" w:rsidP="002E7ABF">
      <w:pPr>
        <w:pStyle w:val="List2"/>
        <w:spacing w:before="120" w:after="120"/>
        <w:jc w:val="both"/>
      </w:pPr>
      <w:r w:rsidRPr="005B2A3F">
        <w:t>(1)</w:t>
      </w:r>
      <w:r w:rsidRPr="005B2A3F">
        <w:tab/>
        <w: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t>
      </w:r>
      <w:ins w:id="516" w:author="ERCOT" w:date="2025-10-21T14:41:00Z" w16du:dateUtc="2025-10-21T19:41:00Z">
        <w:r w:rsidR="00974D27">
          <w:t xml:space="preserve"> and if the assignment or transfer does not otherwise violate </w:t>
        </w:r>
      </w:ins>
      <w:ins w:id="517" w:author="ERCOT" w:date="2025-10-21T14:42:00Z" w16du:dateUtc="2025-10-21T19:42:00Z">
        <w:r w:rsidR="00974D27">
          <w:t>the Protocols or other applicable law</w:t>
        </w:r>
      </w:ins>
      <w:r w:rsidRPr="005B2A3F">
        <w:t>):</w:t>
      </w:r>
    </w:p>
    <w:p w14:paraId="5D28BA2E" w14:textId="77777777" w:rsidR="002E7ABF" w:rsidRDefault="002E7ABF" w:rsidP="002E7ABF">
      <w:pPr>
        <w:pStyle w:val="List3"/>
        <w:spacing w:before="120" w:after="120"/>
        <w:jc w:val="both"/>
      </w:pPr>
      <w:r w:rsidRPr="005B2A3F">
        <w:t>(a)</w:t>
      </w:r>
      <w:r w:rsidRPr="005B2A3F">
        <w:tab/>
        <w:t>Where any such assignment or transfer is to an Affiliate of the Party; or</w:t>
      </w:r>
    </w:p>
    <w:p w14:paraId="7E7B5651" w14:textId="77777777" w:rsidR="002E7ABF" w:rsidRDefault="002E7ABF" w:rsidP="002E7ABF">
      <w:pPr>
        <w:pStyle w:val="List3"/>
        <w:spacing w:before="120" w:after="120"/>
        <w:jc w:val="both"/>
      </w:pPr>
      <w:r w:rsidRPr="005B2A3F">
        <w:t>(b)</w:t>
      </w:r>
      <w:r w:rsidRPr="005B2A3F">
        <w:tab/>
        <w:t>Where any such assignment or transfer is to a successor to or transferee of the direct or indirect ownership or operation of all or part of the Party, or its facilities; or</w:t>
      </w:r>
    </w:p>
    <w:p w14:paraId="5CAB58EF" w14:textId="42904D60" w:rsidR="002E7ABF" w:rsidRPr="005B2A3F" w:rsidRDefault="002E7ABF" w:rsidP="002E7ABF">
      <w:pPr>
        <w:pStyle w:val="List3"/>
        <w:spacing w:before="120" w:after="120"/>
        <w:jc w:val="both"/>
      </w:pPr>
      <w:r w:rsidRPr="005B2A3F">
        <w:t>(c)</w:t>
      </w:r>
      <w:r w:rsidRPr="005B2A3F">
        <w:tab/>
        <w:t xml:space="preserve">For collateral security purposes to aid in providing financing for itself, provided that the assigning Party will require any secured party, trustee or mortgagee to notify the other Party of any such assignment.  Any financing arrangement </w:t>
      </w:r>
      <w:proofErr w:type="gramStart"/>
      <w:r w:rsidRPr="005B2A3F">
        <w:t>entered into</w:t>
      </w:r>
      <w:proofErr w:type="gramEnd"/>
      <w:r w:rsidRPr="005B2A3F">
        <w:t xml:space="preserve"> by either Party pursuant to this Section will provide that prior to or upon the exercise of the secured </w:t>
      </w:r>
      <w:proofErr w:type="spellStart"/>
      <w:r w:rsidRPr="005B2A3F">
        <w:t>party’s</w:t>
      </w:r>
      <w:proofErr w:type="spellEnd"/>
      <w:r w:rsidRPr="005B2A3F">
        <w:t xml:space="preserve">,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 of </w:t>
      </w:r>
      <w:ins w:id="518" w:author="ERCOT" w:date="2025-10-21T14:42:00Z" w16du:dateUtc="2025-10-21T19:42:00Z">
        <w:r w:rsidR="00974D27">
          <w:t>M</w:t>
        </w:r>
      </w:ins>
      <w:del w:id="519" w:author="ERCOT" w:date="2025-10-21T14:42:00Z" w16du:dateUtc="2025-10-21T19:42:00Z">
        <w:r w:rsidRPr="005B2A3F" w:rsidDel="00974D27">
          <w:delText>m</w:delText>
        </w:r>
      </w:del>
      <w:r w:rsidRPr="005B2A3F">
        <w:t xml:space="preserve">aterial </w:t>
      </w:r>
      <w:ins w:id="520" w:author="ERCOT" w:date="2025-10-21T14:42:00Z" w16du:dateUtc="2025-10-21T19:42:00Z">
        <w:r w:rsidR="00974D27">
          <w:t>B</w:t>
        </w:r>
      </w:ins>
      <w:del w:id="521" w:author="ERCOT" w:date="2025-10-21T14:42:00Z" w16du:dateUtc="2025-10-21T19:42:00Z">
        <w:r w:rsidRPr="005B2A3F" w:rsidDel="00974D27">
          <w:delText>b</w:delText>
        </w:r>
      </w:del>
      <w:r w:rsidRPr="005B2A3F">
        <w:t>reach</w:t>
      </w:r>
      <w:del w:id="522" w:author="ERCOT" w:date="2025-10-21T14:43:00Z" w16du:dateUtc="2025-10-21T19:43:00Z">
        <w:r w:rsidRPr="005B2A3F" w:rsidDel="00974D27">
          <w:delText xml:space="preserve"> pursuant to S</w:delText>
        </w:r>
      </w:del>
      <w:del w:id="523" w:author="ERCOT" w:date="2025-10-21T14:42:00Z" w16du:dateUtc="2025-10-21T19:42:00Z">
        <w:r w:rsidRPr="005B2A3F" w:rsidDel="00974D27">
          <w:delText>ection 8(A)</w:delText>
        </w:r>
      </w:del>
      <w:r w:rsidRPr="005B2A3F">
        <w:t xml:space="preserve">, notice of </w:t>
      </w:r>
      <w:r w:rsidRPr="005B2A3F">
        <w:lastRenderedPageBreak/>
        <w:t xml:space="preserve">Default, and an opportunity for the Financing Person to cure a </w:t>
      </w:r>
      <w:ins w:id="524" w:author="ERCOT" w:date="2025-10-21T14:43:00Z" w16du:dateUtc="2025-10-21T19:43:00Z">
        <w:r w:rsidR="00974D27">
          <w:t>M</w:t>
        </w:r>
      </w:ins>
      <w:del w:id="525" w:author="ERCOT" w:date="2025-10-21T14:43:00Z" w16du:dateUtc="2025-10-21T19:43:00Z">
        <w:r w:rsidRPr="005B2A3F" w:rsidDel="00974D27">
          <w:delText>m</w:delText>
        </w:r>
      </w:del>
      <w:r w:rsidRPr="005B2A3F">
        <w:t xml:space="preserve">aterial </w:t>
      </w:r>
      <w:ins w:id="526" w:author="ERCOT" w:date="2025-10-21T14:43:00Z" w16du:dateUtc="2025-10-21T19:43:00Z">
        <w:r w:rsidR="00974D27">
          <w:t>B</w:t>
        </w:r>
      </w:ins>
      <w:del w:id="527" w:author="ERCOT" w:date="2025-10-21T14:43:00Z" w16du:dateUtc="2025-10-21T19:43:00Z">
        <w:r w:rsidRPr="005B2A3F" w:rsidDel="00974D27">
          <w:delText>b</w:delText>
        </w:r>
      </w:del>
      <w:r w:rsidRPr="005B2A3F">
        <w:t>reach</w:t>
      </w:r>
      <w:del w:id="528" w:author="ERCOT" w:date="2025-10-21T14:43:00Z" w16du:dateUtc="2025-10-21T19:43:00Z">
        <w:r w:rsidRPr="005B2A3F" w:rsidDel="00974D27">
          <w:delText xml:space="preserve"> pursuant to Section 8(A)</w:delText>
        </w:r>
      </w:del>
      <w:r w:rsidRPr="005B2A3F">
        <w:t xml:space="preserve"> prior to it becoming a Default.</w:t>
      </w:r>
    </w:p>
    <w:p w14:paraId="347FBE3D" w14:textId="77777777" w:rsidR="002E7ABF" w:rsidRDefault="002E7ABF" w:rsidP="002E7ABF">
      <w:pPr>
        <w:pStyle w:val="List2"/>
        <w:spacing w:before="120" w:after="120"/>
        <w:jc w:val="both"/>
        <w:rPr>
          <w:ins w:id="529" w:author="ERCOT" w:date="2025-10-21T14:45:00Z" w16du:dateUtc="2025-10-21T19:45:00Z"/>
        </w:rPr>
      </w:pPr>
      <w:r w:rsidRPr="005B2A3F">
        <w:t>(2)</w:t>
      </w:r>
      <w:r w:rsidRPr="005B2A3F">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14:paraId="1ADF875F" w14:textId="5C488512" w:rsidR="0076397E" w:rsidRPr="005B2A3F" w:rsidRDefault="0076397E" w:rsidP="0076397E">
      <w:pPr>
        <w:pStyle w:val="List2"/>
        <w:spacing w:before="120" w:after="120"/>
        <w:jc w:val="both"/>
      </w:pPr>
      <w:ins w:id="530" w:author="ERCOT" w:date="2025-10-21T14:45:00Z" w16du:dateUtc="2025-10-21T19:45:00Z">
        <w:r>
          <w:t>(3)</w:t>
        </w:r>
        <w:r>
          <w:tab/>
          <w:t>The foregoing limitations on assignment do not limit the PUCT’s authority to decertify ERCOT and/or transfer its responsibilities and/or assets to another organization or a successor organization as permitted in Tex. Util. Code Sec. 39.151 or 16 Tex. Admin. Code Sec. 25.364.</w:t>
        </w:r>
      </w:ins>
    </w:p>
    <w:p w14:paraId="23B1F5D7" w14:textId="6AAE9918" w:rsidR="002E7ABF" w:rsidRPr="005B2A3F" w:rsidRDefault="0076397E" w:rsidP="002E7ABF">
      <w:pPr>
        <w:pStyle w:val="List"/>
        <w:spacing w:before="120" w:after="120"/>
        <w:jc w:val="both"/>
      </w:pPr>
      <w:ins w:id="531" w:author="ERCOT" w:date="2025-10-21T14:46:00Z" w16du:dateUtc="2025-10-21T19:46:00Z">
        <w:r>
          <w:t>D</w:t>
        </w:r>
      </w:ins>
      <w:del w:id="532" w:author="ERCOT" w:date="2025-10-21T14:46:00Z" w16du:dateUtc="2025-10-21T19:46:00Z">
        <w:r w:rsidR="002E7ABF" w:rsidRPr="005B2A3F" w:rsidDel="0076397E">
          <w:delText>C</w:delText>
        </w:r>
      </w:del>
      <w:r w:rsidR="002E7ABF" w:rsidRPr="005B2A3F">
        <w:t>.</w:t>
      </w:r>
      <w:r w:rsidR="002E7ABF" w:rsidRPr="005B2A3F">
        <w:tab/>
      </w:r>
      <w:r w:rsidR="002E7ABF" w:rsidRPr="005B2A3F">
        <w:rPr>
          <w:u w:val="single"/>
        </w:rPr>
        <w:t>No Third Party Beneficiary.</w:t>
      </w:r>
      <w:r w:rsidR="002E7ABF" w:rsidRPr="005B2A3F">
        <w:t xml:space="preserve"> Except with respect to the rights of the Financing Persons in Section 1</w:t>
      </w:r>
      <w:ins w:id="533" w:author="ERCOT" w:date="2025-11-11T16:06:00Z" w16du:dateUtc="2025-11-11T22:06:00Z">
        <w:r w:rsidR="00A640CC">
          <w:t>0</w:t>
        </w:r>
      </w:ins>
      <w:del w:id="534" w:author="ERCOT" w:date="2025-11-11T16:06:00Z" w16du:dateUtc="2025-11-11T22:06:00Z">
        <w:r w:rsidR="002E7ABF" w:rsidRPr="005B2A3F" w:rsidDel="00A640CC">
          <w:delText>1</w:delText>
        </w:r>
      </w:del>
      <w:r w:rsidR="002E7ABF" w:rsidRPr="005B2A3F">
        <w:t>(B),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14:paraId="7D30FE1C" w14:textId="376E7A53" w:rsidR="002E7ABF" w:rsidRPr="005B2A3F" w:rsidRDefault="0076397E" w:rsidP="002E7ABF">
      <w:pPr>
        <w:pStyle w:val="List"/>
        <w:spacing w:before="120" w:after="120"/>
        <w:jc w:val="both"/>
      </w:pPr>
      <w:ins w:id="535" w:author="ERCOT" w:date="2025-10-21T14:47:00Z" w16du:dateUtc="2025-10-21T19:47:00Z">
        <w:r>
          <w:t>E</w:t>
        </w:r>
      </w:ins>
      <w:del w:id="536" w:author="ERCOT" w:date="2025-10-21T14:47:00Z" w16du:dateUtc="2025-10-21T19:47:00Z">
        <w:r w:rsidR="002E7ABF" w:rsidRPr="005B2A3F" w:rsidDel="0076397E">
          <w:delText>D</w:delText>
        </w:r>
      </w:del>
      <w:r w:rsidR="002E7ABF" w:rsidRPr="005B2A3F">
        <w:t>.</w:t>
      </w:r>
      <w:r w:rsidR="002E7ABF" w:rsidRPr="005B2A3F">
        <w:tab/>
      </w:r>
      <w:r w:rsidR="002E7ABF" w:rsidRPr="005B2A3F">
        <w:rPr>
          <w:u w:val="single"/>
        </w:rPr>
        <w:t>No Waiver.</w:t>
      </w:r>
      <w:r w:rsidR="002E7ABF" w:rsidRPr="005B2A3F">
        <w: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w:t>
      </w:r>
      <w:del w:id="537" w:author="ERCOT" w:date="2025-10-21T14:47:00Z" w16du:dateUtc="2025-10-21T19:47:00Z">
        <w:r w:rsidR="002E7ABF" w:rsidRPr="005B2A3F" w:rsidDel="0076397E">
          <w:delText xml:space="preserve">such </w:delText>
        </w:r>
      </w:del>
      <w:ins w:id="538" w:author="ERCOT" w:date="2025-10-21T14:47:00Z" w16du:dateUtc="2025-10-21T19:47:00Z">
        <w:r>
          <w:t>the</w:t>
        </w:r>
        <w:r w:rsidRPr="005B2A3F">
          <w:t xml:space="preserve"> </w:t>
        </w:r>
      </w:ins>
      <w:r w:rsidR="002E7ABF" w:rsidRPr="005B2A3F">
        <w:t>Party</w:t>
      </w:r>
      <w:ins w:id="539" w:author="ERCOT" w:date="2025-10-21T14:47:00Z" w16du:dateUtc="2025-10-21T19:47:00Z">
        <w:r>
          <w:t xml:space="preserve"> against w</w:t>
        </w:r>
      </w:ins>
      <w:ins w:id="540" w:author="ERCOT" w:date="2025-10-21T14:48:00Z" w16du:dateUtc="2025-10-21T19:48:00Z">
        <w:r>
          <w:t>hom such waiver, modification, or excuse is sought to be enforced</w:t>
        </w:r>
      </w:ins>
      <w:r w:rsidR="002E7ABF" w:rsidRPr="005B2A3F">
        <w:t>.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14:paraId="5B91838A" w14:textId="0FE37A73" w:rsidR="002E7ABF" w:rsidRPr="005B2A3F" w:rsidRDefault="0076397E" w:rsidP="002E7ABF">
      <w:pPr>
        <w:pStyle w:val="List"/>
        <w:spacing w:before="120" w:after="120"/>
        <w:jc w:val="both"/>
      </w:pPr>
      <w:ins w:id="541" w:author="ERCOT" w:date="2025-10-21T14:48:00Z" w16du:dateUtc="2025-10-21T19:48:00Z">
        <w:r>
          <w:t>F</w:t>
        </w:r>
      </w:ins>
      <w:del w:id="542" w:author="ERCOT" w:date="2025-10-21T14:48:00Z" w16du:dateUtc="2025-10-21T19:48:00Z">
        <w:r w:rsidR="002E7ABF" w:rsidRPr="005B2A3F" w:rsidDel="0076397E">
          <w:delText>E</w:delText>
        </w:r>
      </w:del>
      <w:r w:rsidR="002E7ABF" w:rsidRPr="005B2A3F">
        <w:t>.</w:t>
      </w:r>
      <w:r w:rsidR="002E7ABF" w:rsidRPr="005B2A3F">
        <w:tab/>
      </w:r>
      <w:r w:rsidR="002E7ABF" w:rsidRPr="005B2A3F">
        <w:rPr>
          <w:u w:val="single"/>
        </w:rPr>
        <w:t>Headings.</w:t>
      </w:r>
      <w:r w:rsidR="002E7ABF" w:rsidRPr="005B2A3F">
        <w:t xml:space="preserve">  Titles and headings of paragraphs and sections within this Agreement are provided merely for convenience and shall not be used or relied upon in construing this Agreement or the Parties’ intentions with respect thereto.</w:t>
      </w:r>
    </w:p>
    <w:p w14:paraId="78701946" w14:textId="6A9A4839" w:rsidR="002E7ABF" w:rsidRPr="005B2A3F" w:rsidRDefault="0076397E" w:rsidP="002E7ABF">
      <w:pPr>
        <w:pStyle w:val="List"/>
        <w:spacing w:before="120" w:after="120"/>
        <w:jc w:val="both"/>
      </w:pPr>
      <w:ins w:id="543" w:author="ERCOT" w:date="2025-10-21T14:48:00Z" w16du:dateUtc="2025-10-21T19:48:00Z">
        <w:r>
          <w:t>G</w:t>
        </w:r>
      </w:ins>
      <w:del w:id="544" w:author="ERCOT" w:date="2025-10-21T14:48:00Z" w16du:dateUtc="2025-10-21T19:48:00Z">
        <w:r w:rsidR="002E7ABF" w:rsidRPr="005B2A3F" w:rsidDel="0076397E">
          <w:delText>F</w:delText>
        </w:r>
      </w:del>
      <w:r w:rsidR="002E7ABF" w:rsidRPr="005B2A3F">
        <w:t>.</w:t>
      </w:r>
      <w:r w:rsidR="002E7ABF" w:rsidRPr="005B2A3F">
        <w:tab/>
      </w:r>
      <w:r w:rsidR="002E7ABF" w:rsidRPr="005B2A3F">
        <w:rPr>
          <w:u w:val="single"/>
        </w:rPr>
        <w:t>Severability.</w:t>
      </w:r>
      <w:r w:rsidR="002E7ABF" w:rsidRPr="005B2A3F">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w:t>
      </w:r>
      <w:proofErr w:type="gramStart"/>
      <w:r w:rsidR="002E7ABF" w:rsidRPr="005B2A3F">
        <w:t>are not able to</w:t>
      </w:r>
      <w:proofErr w:type="gramEnd"/>
      <w:r w:rsidR="002E7ABF" w:rsidRPr="005B2A3F">
        <w:t xml:space="preserve"> reach an agreement as the result of such negotiations within fourteen (14) </w:t>
      </w:r>
      <w:r w:rsidR="002E7ABF" w:rsidRPr="005B2A3F">
        <w:lastRenderedPageBreak/>
        <w:t>days, either Party shall have the right to terminate this Agreement on three (3) days written notice.</w:t>
      </w:r>
    </w:p>
    <w:p w14:paraId="7F8691F4" w14:textId="5429370A" w:rsidR="002E7ABF" w:rsidRPr="005B2A3F" w:rsidRDefault="0076397E" w:rsidP="002E7ABF">
      <w:pPr>
        <w:pStyle w:val="List"/>
        <w:spacing w:before="120" w:after="120"/>
        <w:jc w:val="both"/>
      </w:pPr>
      <w:ins w:id="545" w:author="ERCOT" w:date="2025-10-21T14:48:00Z" w16du:dateUtc="2025-10-21T19:48:00Z">
        <w:r>
          <w:t>H</w:t>
        </w:r>
      </w:ins>
      <w:del w:id="546" w:author="ERCOT" w:date="2025-10-21T14:48:00Z" w16du:dateUtc="2025-10-21T19:48:00Z">
        <w:r w:rsidR="002E7ABF" w:rsidRPr="005B2A3F" w:rsidDel="0076397E">
          <w:delText>G</w:delText>
        </w:r>
      </w:del>
      <w:r w:rsidR="002E7ABF" w:rsidRPr="005B2A3F">
        <w:t>.</w:t>
      </w:r>
      <w:r w:rsidR="002E7ABF" w:rsidRPr="005B2A3F">
        <w:tab/>
      </w:r>
      <w:r w:rsidR="002E7ABF" w:rsidRPr="005B2A3F">
        <w:rPr>
          <w:u w:val="single"/>
        </w:rPr>
        <w:t>Entire Agreement.</w:t>
      </w:r>
      <w:r w:rsidR="002E7ABF" w:rsidRPr="005B2A3F">
        <w:t xml:space="preserve">  Any </w:t>
      </w:r>
      <w:r w:rsidR="002E7ABF">
        <w:t>e</w:t>
      </w:r>
      <w:r w:rsidR="002E7ABF" w:rsidRPr="005B2A3F">
        <w:t xml:space="preserv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w:t>
      </w:r>
      <w:del w:id="547" w:author="ERCOT" w:date="2025-10-21T14:48:00Z" w16du:dateUtc="2025-10-21T19:48:00Z">
        <w:r w:rsidR="002E7ABF" w:rsidRPr="005B2A3F" w:rsidDel="0076397E">
          <w:delText xml:space="preserve">An agreement, statement, or promise not contained in this Agreement is not valid or binding.   </w:delText>
        </w:r>
      </w:del>
    </w:p>
    <w:p w14:paraId="689A43D6" w14:textId="0690D661" w:rsidR="002E7ABF" w:rsidRPr="005B2A3F" w:rsidRDefault="0076397E" w:rsidP="0076397E">
      <w:pPr>
        <w:pStyle w:val="List"/>
        <w:spacing w:before="120" w:after="120"/>
        <w:jc w:val="both"/>
      </w:pPr>
      <w:ins w:id="548" w:author="ERCOT" w:date="2025-10-21T14:48:00Z" w16du:dateUtc="2025-10-21T19:48:00Z">
        <w:r>
          <w:t>I</w:t>
        </w:r>
      </w:ins>
      <w:del w:id="549" w:author="ERCOT" w:date="2025-10-21T14:48:00Z" w16du:dateUtc="2025-10-21T19:48:00Z">
        <w:r w:rsidR="002E7ABF" w:rsidRPr="005B2A3F" w:rsidDel="0076397E">
          <w:delText>H</w:delText>
        </w:r>
      </w:del>
      <w:r w:rsidR="002E7ABF" w:rsidRPr="005B2A3F">
        <w:t>.</w:t>
      </w:r>
      <w:r w:rsidR="002E7ABF" w:rsidRPr="005B2A3F">
        <w:tab/>
      </w:r>
      <w:r w:rsidR="002E7ABF" w:rsidRPr="005B2A3F">
        <w:rPr>
          <w:u w:val="single"/>
        </w:rPr>
        <w:t>Amendment.</w:t>
      </w:r>
      <w:r w:rsidR="002E7ABF" w:rsidRPr="005B2A3F">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t>
      </w:r>
      <w:ins w:id="550" w:author="ERCOT" w:date="2025-10-21T14:49:00Z" w16du:dateUtc="2025-10-21T19:49:00Z">
        <w:r>
          <w:t xml:space="preserve"> A Participant is required to sign such a new Agreement within ten Business Days of its approval by the PUCT. </w:t>
        </w:r>
      </w:ins>
    </w:p>
    <w:p w14:paraId="01294EE0" w14:textId="762840F7" w:rsidR="002E7ABF" w:rsidRPr="005B2A3F" w:rsidDel="0076397E" w:rsidRDefault="002E7ABF" w:rsidP="002E7ABF">
      <w:pPr>
        <w:pStyle w:val="List"/>
        <w:spacing w:before="120" w:after="120"/>
        <w:jc w:val="both"/>
        <w:rPr>
          <w:del w:id="551" w:author="ERCOT" w:date="2025-10-21T14:49:00Z" w16du:dateUtc="2025-10-21T19:49:00Z"/>
        </w:rPr>
      </w:pPr>
      <w:del w:id="552" w:author="ERCOT" w:date="2025-10-21T14:49:00Z" w16du:dateUtc="2025-10-21T19:49:00Z">
        <w:r w:rsidRPr="005B2A3F" w:rsidDel="0076397E">
          <w:delText>I.</w:delText>
        </w:r>
        <w:r w:rsidRPr="005B2A3F" w:rsidDel="0076397E">
          <w:tab/>
        </w:r>
        <w:r w:rsidRPr="005B2A3F" w:rsidDel="0076397E">
          <w:rPr>
            <w:u w:val="single"/>
          </w:rPr>
          <w:delText>ERCOT's Right to Audit Participant.</w:delText>
        </w:r>
        <w:r w:rsidRPr="005B2A3F" w:rsidDel="0076397E">
          <w:delTex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delText>
        </w:r>
      </w:del>
    </w:p>
    <w:p w14:paraId="28C38A98" w14:textId="49B8AF66" w:rsidR="002E7ABF" w:rsidRPr="005B2A3F" w:rsidDel="0076397E" w:rsidRDefault="002E7ABF" w:rsidP="002E7ABF">
      <w:pPr>
        <w:pStyle w:val="List"/>
        <w:spacing w:before="120" w:after="120"/>
        <w:jc w:val="both"/>
        <w:rPr>
          <w:del w:id="553" w:author="ERCOT" w:date="2025-10-21T14:49:00Z" w16du:dateUtc="2025-10-21T19:49:00Z"/>
        </w:rPr>
      </w:pPr>
      <w:del w:id="554" w:author="ERCOT" w:date="2025-10-21T14:49:00Z" w16du:dateUtc="2025-10-21T19:49:00Z">
        <w:r w:rsidRPr="005B2A3F" w:rsidDel="0076397E">
          <w:delText>J.</w:delText>
        </w:r>
        <w:r w:rsidRPr="005B2A3F" w:rsidDel="0076397E">
          <w:tab/>
        </w:r>
        <w:r w:rsidRPr="005B2A3F" w:rsidDel="0076397E">
          <w:rPr>
            <w:u w:val="single"/>
          </w:rPr>
          <w:delText>Participant's Right to Audit ERCOT.</w:delText>
        </w:r>
        <w:r w:rsidRPr="005B2A3F" w:rsidDel="0076397E">
          <w:delText xml:space="preserve">  Participant's right to data and audit of ERCOT shall be as described in the ERCOT Protocols and shall not exceed the rights described in the ERCOT Protocols. </w:delText>
        </w:r>
      </w:del>
    </w:p>
    <w:p w14:paraId="70A8AAEE" w14:textId="5E58DCCC" w:rsidR="002E7ABF" w:rsidRPr="005B2A3F" w:rsidDel="0076397E" w:rsidRDefault="002E7ABF" w:rsidP="002E7ABF">
      <w:pPr>
        <w:pStyle w:val="List"/>
        <w:spacing w:before="120" w:after="120"/>
        <w:jc w:val="both"/>
        <w:rPr>
          <w:del w:id="555" w:author="ERCOT" w:date="2025-10-21T14:49:00Z" w16du:dateUtc="2025-10-21T19:49:00Z"/>
        </w:rPr>
      </w:pPr>
      <w:del w:id="556" w:author="ERCOT" w:date="2025-10-21T14:49:00Z" w16du:dateUtc="2025-10-21T19:49:00Z">
        <w:r w:rsidRPr="005B2A3F" w:rsidDel="0076397E">
          <w:delText>K.</w:delText>
        </w:r>
        <w:r w:rsidRPr="005B2A3F" w:rsidDel="0076397E">
          <w:tab/>
        </w:r>
        <w:r w:rsidRPr="005B2A3F" w:rsidDel="0076397E">
          <w:rPr>
            <w:u w:val="single"/>
          </w:rPr>
          <w:delText>Further Assurances.</w:delText>
        </w:r>
        <w:r w:rsidRPr="005B2A3F" w:rsidDel="0076397E">
          <w:delText xml:space="preserve">  Each Party agrees that during the term of this Agreement it will take such actions, provide such documents, do such things and provide such further assurances as may reasonably be requested by the other Party to permit performance of this Agreement.</w:delText>
        </w:r>
      </w:del>
    </w:p>
    <w:p w14:paraId="11B25D45" w14:textId="5C12CBD2" w:rsidR="002E7ABF" w:rsidRPr="005B2A3F" w:rsidRDefault="0076397E" w:rsidP="002E7ABF">
      <w:pPr>
        <w:pStyle w:val="List"/>
        <w:spacing w:before="120" w:after="120"/>
        <w:jc w:val="both"/>
      </w:pPr>
      <w:ins w:id="557" w:author="ERCOT" w:date="2025-10-21T14:50:00Z" w16du:dateUtc="2025-10-21T19:50:00Z">
        <w:r>
          <w:t>J</w:t>
        </w:r>
      </w:ins>
      <w:del w:id="558" w:author="ERCOT" w:date="2025-10-21T14:50:00Z" w16du:dateUtc="2025-10-21T19:50:00Z">
        <w:r w:rsidR="002E7ABF" w:rsidRPr="005B2A3F" w:rsidDel="0076397E">
          <w:delText>L</w:delText>
        </w:r>
      </w:del>
      <w:r w:rsidR="002E7ABF" w:rsidRPr="005B2A3F">
        <w:t>.</w:t>
      </w:r>
      <w:r w:rsidR="002E7ABF" w:rsidRPr="005B2A3F">
        <w:tab/>
      </w:r>
      <w:r w:rsidR="002E7ABF" w:rsidRPr="005B2A3F">
        <w:rPr>
          <w:u w:val="single"/>
        </w:rPr>
        <w:t>Conflicts.</w:t>
      </w:r>
      <w:r w:rsidR="002E7ABF" w:rsidRPr="005B2A3F">
        <w:t xml:space="preserve">  </w:t>
      </w:r>
      <w:ins w:id="559" w:author="ERCOT" w:date="2025-10-21T14:51:00Z" w16du:dateUtc="2025-10-21T19:51:00Z">
        <w:r w:rsidRPr="001521A0">
          <w:t>This Agreement is subject to applicable federal</w:t>
        </w:r>
        <w:r w:rsidRPr="00106F24">
          <w:t xml:space="preserve"> and</w:t>
        </w:r>
        <w:r w:rsidRPr="001521A0">
          <w:t xml:space="preserve"> state laws </w:t>
        </w:r>
        <w:r>
          <w:t xml:space="preserve">agency </w:t>
        </w:r>
        <w:r w:rsidRPr="001521A0">
          <w:t>orders</w:t>
        </w:r>
        <w:r>
          <w:t>, and PUCT directives</w:t>
        </w:r>
        <w:r w:rsidRPr="001521A0">
          <w:t xml:space="preserve">. </w:t>
        </w:r>
      </w:ins>
      <w:ins w:id="560" w:author="ERCOT" w:date="2025-11-26T10:13:00Z" w16du:dateUtc="2025-11-26T16:13:00Z">
        <w:r w:rsidR="00621549">
          <w:t xml:space="preserve"> </w:t>
        </w:r>
      </w:ins>
      <w:ins w:id="561" w:author="ERCOT" w:date="2025-10-21T14:51:00Z" w16du:dateUtc="2025-10-21T19:51:00Z">
        <w:r w:rsidRPr="001521A0">
          <w:t>Nothing in this Agreement may be construed as a waiver of any right to question or contest any federal or state law or order.  In the event of a conflict between this Agreement and an applicable federal</w:t>
        </w:r>
        <w:r w:rsidRPr="00106F24">
          <w:t xml:space="preserve"> or </w:t>
        </w:r>
        <w:r w:rsidRPr="001521A0">
          <w:t>state law</w:t>
        </w:r>
        <w:r>
          <w:t xml:space="preserve"> agency</w:t>
        </w:r>
        <w:r w:rsidRPr="001521A0">
          <w:t xml:space="preserve"> order</w:t>
        </w:r>
        <w:r>
          <w:t>, or PUCT directives</w:t>
        </w:r>
        <w:r w:rsidRPr="001521A0">
          <w:t>, the applicable federal</w:t>
        </w:r>
        <w:r w:rsidRPr="00106F24">
          <w:t xml:space="preserve"> or</w:t>
        </w:r>
        <w:r w:rsidRPr="001521A0">
          <w:t xml:space="preserve"> state</w:t>
        </w:r>
        <w:r w:rsidRPr="00106F24">
          <w:t xml:space="preserve"> </w:t>
        </w:r>
        <w:r w:rsidRPr="001521A0">
          <w:t>law</w:t>
        </w:r>
        <w:r w:rsidRPr="00106F24">
          <w:t xml:space="preserve"> </w:t>
        </w:r>
        <w:r>
          <w:t xml:space="preserve">agency </w:t>
        </w:r>
        <w:r w:rsidRPr="001521A0">
          <w:t>order</w:t>
        </w:r>
        <w:r>
          <w:t>, or PUCT directives</w:t>
        </w:r>
        <w:r w:rsidRPr="001521A0">
          <w:t xml:space="preserve"> shall prevail, </w:t>
        </w:r>
        <w:proofErr w:type="gramStart"/>
        <w:r w:rsidRPr="001521A0">
          <w:t>provided that</w:t>
        </w:r>
        <w:proofErr w:type="gramEnd"/>
        <w:r w:rsidRPr="001521A0">
          <w:t xml:space="preserve"> Participant shall give notice to ERCOT of any such conflict affecting Participant. In the event of a conflict between </w:t>
        </w:r>
        <w:r>
          <w:t>PUCT</w:t>
        </w:r>
        <w:r w:rsidRPr="001521A0">
          <w:t xml:space="preserve"> </w:t>
        </w:r>
        <w:r>
          <w:t xml:space="preserve">rules, </w:t>
        </w:r>
        <w:r w:rsidRPr="001521A0">
          <w:t>orders</w:t>
        </w:r>
        <w:r>
          <w:t>, or directives</w:t>
        </w:r>
        <w:r w:rsidRPr="001521A0">
          <w:t xml:space="preserve"> and the Protocols, </w:t>
        </w:r>
        <w:r>
          <w:t>PUCT</w:t>
        </w:r>
        <w:r w:rsidRPr="001521A0">
          <w:t xml:space="preserve"> </w:t>
        </w:r>
        <w:r>
          <w:t xml:space="preserve">rules, </w:t>
        </w:r>
        <w:r w:rsidRPr="001521A0">
          <w:t>orders</w:t>
        </w:r>
        <w:r>
          <w:t>,</w:t>
        </w:r>
        <w:r w:rsidRPr="001521A0">
          <w:t xml:space="preserve"> or</w:t>
        </w:r>
        <w:r>
          <w:t xml:space="preserve"> directives</w:t>
        </w:r>
        <w:r w:rsidRPr="001521A0">
          <w:t xml:space="preserve"> shall prevail.</w:t>
        </w:r>
      </w:ins>
      <w:del w:id="562" w:author="ERCOT" w:date="2025-10-21T14:51:00Z" w16du:dateUtc="2025-10-21T19:51:00Z">
        <w:r w:rsidR="002E7ABF" w:rsidRPr="005B2A3F" w:rsidDel="0076397E">
          <w:delText xml:space="preserve">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w:delText>
        </w:r>
        <w:r w:rsidR="002E7ABF" w:rsidRPr="005B2A3F" w:rsidDel="0076397E">
          <w:lastRenderedPageBreak/>
          <w:delText>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provided that Participant shall give notice to ERCOT of any such conflict affecting Participant. In the event of a conflict between the ERCOT Protocols and this Agreement, the provisions expressly set forth in this Agreement shall control.</w:delText>
        </w:r>
      </w:del>
    </w:p>
    <w:p w14:paraId="02B0D20C" w14:textId="1DB199B3" w:rsidR="002E7ABF" w:rsidRPr="005B2A3F" w:rsidRDefault="0076397E" w:rsidP="002E7ABF">
      <w:pPr>
        <w:pStyle w:val="List"/>
        <w:spacing w:before="120" w:after="120"/>
        <w:jc w:val="both"/>
      </w:pPr>
      <w:ins w:id="563" w:author="ERCOT" w:date="2025-10-21T14:51:00Z" w16du:dateUtc="2025-10-21T19:51:00Z">
        <w:r>
          <w:t>K</w:t>
        </w:r>
      </w:ins>
      <w:del w:id="564" w:author="ERCOT" w:date="2025-10-21T14:51:00Z" w16du:dateUtc="2025-10-21T19:51:00Z">
        <w:r w:rsidR="002E7ABF" w:rsidRPr="005B2A3F" w:rsidDel="0076397E">
          <w:delText>M</w:delText>
        </w:r>
      </w:del>
      <w:r w:rsidR="002E7ABF" w:rsidRPr="005B2A3F">
        <w:t>.</w:t>
      </w:r>
      <w:r w:rsidR="002E7ABF" w:rsidRPr="005B2A3F">
        <w:tab/>
      </w:r>
      <w:r w:rsidR="002E7ABF" w:rsidRPr="005B2A3F">
        <w:rPr>
          <w:u w:val="single"/>
        </w:rPr>
        <w:t>No Partnership</w:t>
      </w:r>
      <w:ins w:id="565" w:author="ERCOT" w:date="2025-10-21T14:51:00Z" w16du:dateUtc="2025-10-21T19:51:00Z">
        <w:r>
          <w:rPr>
            <w:u w:val="single"/>
          </w:rPr>
          <w:t xml:space="preserve"> or Fiduciary Relationship</w:t>
        </w:r>
      </w:ins>
      <w:r w:rsidR="002E7ABF" w:rsidRPr="005B2A3F">
        <w:rPr>
          <w:u w:val="single"/>
        </w:rPr>
        <w:t>.</w:t>
      </w:r>
      <w:r w:rsidR="002E7ABF" w:rsidRPr="005B2A3F">
        <w: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t>
      </w:r>
      <w:ins w:id="566" w:author="ERCOT" w:date="2025-10-21T14:51:00Z" w16du:dateUtc="2025-10-21T19:51:00Z">
        <w:r>
          <w:t xml:space="preserve">  This Agreement does not create any fiduciary duties between Parties.</w:t>
        </w:r>
      </w:ins>
    </w:p>
    <w:p w14:paraId="5476CFC1" w14:textId="4A800D3B" w:rsidR="002E7ABF" w:rsidRPr="005B2A3F" w:rsidDel="0076397E" w:rsidRDefault="002E7ABF" w:rsidP="002E7ABF">
      <w:pPr>
        <w:pStyle w:val="List"/>
        <w:spacing w:before="120" w:after="120"/>
        <w:jc w:val="both"/>
        <w:rPr>
          <w:del w:id="567" w:author="ERCOT" w:date="2025-10-21T14:52:00Z" w16du:dateUtc="2025-10-21T19:52:00Z"/>
        </w:rPr>
      </w:pPr>
      <w:del w:id="568" w:author="ERCOT" w:date="2025-10-21T14:52:00Z" w16du:dateUtc="2025-10-21T19:52:00Z">
        <w:r w:rsidRPr="005B2A3F" w:rsidDel="0076397E">
          <w:delText>N.</w:delText>
        </w:r>
        <w:r w:rsidRPr="005B2A3F" w:rsidDel="0076397E">
          <w:tab/>
        </w:r>
        <w:r w:rsidRPr="000578D1" w:rsidDel="0076397E">
          <w:rPr>
            <w:u w:val="single"/>
          </w:rPr>
          <w:delText>Construction.</w:delText>
        </w:r>
        <w:r w:rsidRPr="005B2A3F" w:rsidDel="0076397E">
          <w:delText xml:space="preserve"> In this Agreement, the following rules of construction apply, unless expressly provided otherwise or unless the context clearly requires otherwise:</w:delText>
        </w:r>
      </w:del>
    </w:p>
    <w:p w14:paraId="6D0CFE32" w14:textId="2D886DCC" w:rsidR="002E7ABF" w:rsidRPr="005B2A3F" w:rsidDel="0076397E" w:rsidRDefault="002E7ABF" w:rsidP="002E7ABF">
      <w:pPr>
        <w:pStyle w:val="List"/>
        <w:spacing w:before="120" w:after="120"/>
        <w:ind w:firstLine="0"/>
        <w:jc w:val="both"/>
        <w:rPr>
          <w:del w:id="569" w:author="ERCOT" w:date="2025-10-21T14:52:00Z" w16du:dateUtc="2025-10-21T19:52:00Z"/>
        </w:rPr>
      </w:pPr>
      <w:del w:id="570" w:author="ERCOT" w:date="2025-10-21T14:52:00Z" w16du:dateUtc="2025-10-21T19:52:00Z">
        <w:r w:rsidRPr="005B2A3F" w:rsidDel="0076397E">
          <w:delText>(1)</w:delText>
        </w:r>
        <w:r w:rsidRPr="005B2A3F" w:rsidDel="0076397E">
          <w:tab/>
          <w:delText>The singular includes the plural, and the plural includes the singular.</w:delText>
        </w:r>
      </w:del>
    </w:p>
    <w:p w14:paraId="2680C844" w14:textId="65E8EB05" w:rsidR="002E7ABF" w:rsidRPr="005B2A3F" w:rsidDel="0076397E" w:rsidRDefault="002E7ABF" w:rsidP="002E7ABF">
      <w:pPr>
        <w:pStyle w:val="List"/>
        <w:spacing w:before="120" w:after="120"/>
        <w:ind w:left="1440"/>
        <w:jc w:val="both"/>
        <w:rPr>
          <w:del w:id="571" w:author="ERCOT" w:date="2025-10-21T14:52:00Z" w16du:dateUtc="2025-10-21T19:52:00Z"/>
        </w:rPr>
      </w:pPr>
      <w:del w:id="572" w:author="ERCOT" w:date="2025-10-21T14:52:00Z" w16du:dateUtc="2025-10-21T19:52:00Z">
        <w:r w:rsidRPr="005B2A3F" w:rsidDel="0076397E">
          <w:delText>(2)</w:delText>
        </w:r>
        <w:r w:rsidRPr="005B2A3F" w:rsidDel="0076397E">
          <w:tab/>
          <w:delText>The present tense includes the future tense, and the future tense includes the present tense.</w:delText>
        </w:r>
      </w:del>
    </w:p>
    <w:p w14:paraId="358F952C" w14:textId="338D1CB2" w:rsidR="002E7ABF" w:rsidRPr="005B2A3F" w:rsidDel="0076397E" w:rsidRDefault="002E7ABF" w:rsidP="002E7ABF">
      <w:pPr>
        <w:pStyle w:val="List"/>
        <w:spacing w:before="120" w:after="120"/>
        <w:ind w:firstLine="0"/>
        <w:jc w:val="both"/>
        <w:rPr>
          <w:del w:id="573" w:author="ERCOT" w:date="2025-10-21T14:52:00Z" w16du:dateUtc="2025-10-21T19:52:00Z"/>
        </w:rPr>
      </w:pPr>
      <w:del w:id="574" w:author="ERCOT" w:date="2025-10-21T14:52:00Z" w16du:dateUtc="2025-10-21T19:52:00Z">
        <w:r w:rsidRPr="005B2A3F" w:rsidDel="0076397E">
          <w:delText>(3)</w:delText>
        </w:r>
        <w:r w:rsidRPr="005B2A3F" w:rsidDel="0076397E">
          <w:tab/>
          <w:delText>Words importing any gender include the other gender.</w:delText>
        </w:r>
      </w:del>
    </w:p>
    <w:p w14:paraId="605A82DD" w14:textId="4792B87F" w:rsidR="002E7ABF" w:rsidRPr="005B2A3F" w:rsidDel="0076397E" w:rsidRDefault="002E7ABF" w:rsidP="002E7ABF">
      <w:pPr>
        <w:pStyle w:val="List"/>
        <w:spacing w:before="120" w:after="120"/>
        <w:ind w:firstLine="0"/>
        <w:jc w:val="both"/>
        <w:rPr>
          <w:del w:id="575" w:author="ERCOT" w:date="2025-10-21T14:52:00Z" w16du:dateUtc="2025-10-21T19:52:00Z"/>
        </w:rPr>
      </w:pPr>
      <w:del w:id="576" w:author="ERCOT" w:date="2025-10-21T14:52:00Z" w16du:dateUtc="2025-10-21T19:52:00Z">
        <w:r w:rsidRPr="005B2A3F" w:rsidDel="0076397E">
          <w:delText>(4)</w:delText>
        </w:r>
        <w:r w:rsidRPr="005B2A3F" w:rsidDel="0076397E">
          <w:tab/>
          <w:delText>The word “shall” denotes a duty.</w:delText>
        </w:r>
      </w:del>
    </w:p>
    <w:p w14:paraId="0B5B35E0" w14:textId="62BCC630" w:rsidR="002E7ABF" w:rsidRPr="005B2A3F" w:rsidDel="0076397E" w:rsidRDefault="002E7ABF" w:rsidP="002E7ABF">
      <w:pPr>
        <w:pStyle w:val="List"/>
        <w:spacing w:before="120" w:after="120"/>
        <w:ind w:firstLine="0"/>
        <w:jc w:val="both"/>
        <w:rPr>
          <w:del w:id="577" w:author="ERCOT" w:date="2025-10-21T14:52:00Z" w16du:dateUtc="2025-10-21T19:52:00Z"/>
        </w:rPr>
      </w:pPr>
      <w:del w:id="578" w:author="ERCOT" w:date="2025-10-21T14:52:00Z" w16du:dateUtc="2025-10-21T19:52:00Z">
        <w:r w:rsidRPr="005B2A3F" w:rsidDel="0076397E">
          <w:delText>(5)</w:delText>
        </w:r>
        <w:r w:rsidRPr="005B2A3F" w:rsidDel="0076397E">
          <w:tab/>
          <w:delText>The word “must” denotes a condition precedent or subsequent.</w:delText>
        </w:r>
      </w:del>
    </w:p>
    <w:p w14:paraId="452E80D5" w14:textId="7F0C0869" w:rsidR="002E7ABF" w:rsidRPr="005B2A3F" w:rsidDel="0076397E" w:rsidRDefault="002E7ABF" w:rsidP="002E7ABF">
      <w:pPr>
        <w:pStyle w:val="List"/>
        <w:spacing w:before="120" w:after="120"/>
        <w:ind w:firstLine="0"/>
        <w:jc w:val="both"/>
        <w:rPr>
          <w:del w:id="579" w:author="ERCOT" w:date="2025-10-21T14:52:00Z" w16du:dateUtc="2025-10-21T19:52:00Z"/>
        </w:rPr>
      </w:pPr>
      <w:del w:id="580" w:author="ERCOT" w:date="2025-10-21T14:52:00Z" w16du:dateUtc="2025-10-21T19:52:00Z">
        <w:r w:rsidRPr="005B2A3F" w:rsidDel="0076397E">
          <w:delText>(6)</w:delText>
        </w:r>
        <w:r w:rsidRPr="005B2A3F" w:rsidDel="0076397E">
          <w:tab/>
          <w:delText>The word “may” denotes a privilege or discretionary power.</w:delText>
        </w:r>
      </w:del>
    </w:p>
    <w:p w14:paraId="24113689" w14:textId="0BAB9058" w:rsidR="002E7ABF" w:rsidRPr="005B2A3F" w:rsidDel="0076397E" w:rsidRDefault="002E7ABF" w:rsidP="002E7ABF">
      <w:pPr>
        <w:pStyle w:val="List"/>
        <w:spacing w:before="120" w:after="120"/>
        <w:ind w:firstLine="0"/>
        <w:jc w:val="both"/>
        <w:rPr>
          <w:del w:id="581" w:author="ERCOT" w:date="2025-10-21T14:52:00Z" w16du:dateUtc="2025-10-21T19:52:00Z"/>
        </w:rPr>
      </w:pPr>
      <w:del w:id="582" w:author="ERCOT" w:date="2025-10-21T14:52:00Z" w16du:dateUtc="2025-10-21T19:52:00Z">
        <w:r w:rsidRPr="005B2A3F" w:rsidDel="0076397E">
          <w:delText>(7)</w:delText>
        </w:r>
        <w:r w:rsidRPr="005B2A3F" w:rsidDel="0076397E">
          <w:tab/>
          <w:delText>The phrase “may not” denotes a prohibition.</w:delText>
        </w:r>
      </w:del>
    </w:p>
    <w:p w14:paraId="4365E05D" w14:textId="4FCD3E89" w:rsidR="002E7ABF" w:rsidRPr="005B2A3F" w:rsidDel="0076397E" w:rsidRDefault="002E7ABF" w:rsidP="002E7ABF">
      <w:pPr>
        <w:pStyle w:val="List"/>
        <w:spacing w:before="120" w:after="120"/>
        <w:ind w:left="1440"/>
        <w:jc w:val="both"/>
        <w:rPr>
          <w:del w:id="583" w:author="ERCOT" w:date="2025-10-21T14:52:00Z" w16du:dateUtc="2025-10-21T19:52:00Z"/>
        </w:rPr>
      </w:pPr>
      <w:del w:id="584" w:author="ERCOT" w:date="2025-10-21T14:52:00Z" w16du:dateUtc="2025-10-21T19:52:00Z">
        <w:r w:rsidRPr="005B2A3F" w:rsidDel="0076397E">
          <w:delText>(8)</w:delText>
        </w:r>
        <w:r w:rsidRPr="005B2A3F" w:rsidDel="0076397E">
          <w:tab/>
          <w:delText>References to statutes, tariffs, regulations or ERCOT Protocols include all provisions consolidating, amending, or replacing the statutes, tariffs, regulations or ERCOT Protocols referred to.</w:delText>
        </w:r>
      </w:del>
    </w:p>
    <w:p w14:paraId="365D2B46" w14:textId="0FE4DAF3" w:rsidR="002E7ABF" w:rsidRPr="005B2A3F" w:rsidDel="0076397E" w:rsidRDefault="002E7ABF" w:rsidP="002E7ABF">
      <w:pPr>
        <w:pStyle w:val="List"/>
        <w:spacing w:before="120" w:after="120"/>
        <w:ind w:left="1440"/>
        <w:jc w:val="both"/>
        <w:rPr>
          <w:del w:id="585" w:author="ERCOT" w:date="2025-10-21T14:52:00Z" w16du:dateUtc="2025-10-21T19:52:00Z"/>
        </w:rPr>
      </w:pPr>
      <w:del w:id="586" w:author="ERCOT" w:date="2025-10-21T14:52:00Z" w16du:dateUtc="2025-10-21T19:52:00Z">
        <w:r w:rsidRPr="005B2A3F" w:rsidDel="0076397E">
          <w:delText>(9)</w:delText>
        </w:r>
        <w:r w:rsidRPr="005B2A3F" w:rsidDel="0076397E">
          <w:tab/>
          <w:delText>References to “writing” include printing, typing, lithography, and other means of reproducing words in a tangible visible form.</w:delText>
        </w:r>
      </w:del>
    </w:p>
    <w:p w14:paraId="2F51EDF4" w14:textId="59B05333" w:rsidR="002E7ABF" w:rsidRPr="005B2A3F" w:rsidDel="0076397E" w:rsidRDefault="002E7ABF" w:rsidP="002E7ABF">
      <w:pPr>
        <w:pStyle w:val="List"/>
        <w:spacing w:before="120" w:after="120"/>
        <w:ind w:left="1440"/>
        <w:jc w:val="both"/>
        <w:rPr>
          <w:del w:id="587" w:author="ERCOT" w:date="2025-10-21T14:52:00Z" w16du:dateUtc="2025-10-21T19:52:00Z"/>
        </w:rPr>
      </w:pPr>
      <w:del w:id="588" w:author="ERCOT" w:date="2025-10-21T14:52:00Z" w16du:dateUtc="2025-10-21T19:52:00Z">
        <w:r w:rsidRPr="005B2A3F" w:rsidDel="0076397E">
          <w:delText>(10)</w:delText>
        </w:r>
        <w:r w:rsidRPr="005B2A3F" w:rsidDel="0076397E">
          <w:tab/>
          <w:delText>The words “including,” “includes,” and “include” are deemed to be followed by the words “without limitation.”</w:delText>
        </w:r>
      </w:del>
    </w:p>
    <w:p w14:paraId="75227517" w14:textId="5C74AAD6" w:rsidR="002E7ABF" w:rsidRPr="005B2A3F" w:rsidDel="0076397E" w:rsidRDefault="002E7ABF" w:rsidP="002E7ABF">
      <w:pPr>
        <w:pStyle w:val="List"/>
        <w:spacing w:before="120" w:after="120"/>
        <w:ind w:left="1440"/>
        <w:jc w:val="both"/>
        <w:rPr>
          <w:del w:id="589" w:author="ERCOT" w:date="2025-10-21T14:52:00Z" w16du:dateUtc="2025-10-21T19:52:00Z"/>
        </w:rPr>
      </w:pPr>
      <w:del w:id="590" w:author="ERCOT" w:date="2025-10-21T14:52:00Z" w16du:dateUtc="2025-10-21T19:52:00Z">
        <w:r w:rsidRPr="005B2A3F" w:rsidDel="0076397E">
          <w:delText>(11)</w:delText>
        </w:r>
        <w:r w:rsidRPr="005B2A3F" w:rsidDel="0076397E">
          <w:tab/>
          <w:delText>Any reference to a day, week, month or year is to a calendar day, week, month or year unless otherwise indicated.</w:delText>
        </w:r>
      </w:del>
    </w:p>
    <w:p w14:paraId="45F2F030" w14:textId="0B49A193" w:rsidR="002E7ABF" w:rsidRPr="005B2A3F" w:rsidDel="0076397E" w:rsidRDefault="002E7ABF" w:rsidP="002E7ABF">
      <w:pPr>
        <w:pStyle w:val="List"/>
        <w:spacing w:before="120" w:after="120"/>
        <w:ind w:left="1440"/>
        <w:jc w:val="both"/>
        <w:rPr>
          <w:del w:id="591" w:author="ERCOT" w:date="2025-10-21T14:52:00Z" w16du:dateUtc="2025-10-21T19:52:00Z"/>
        </w:rPr>
      </w:pPr>
      <w:del w:id="592" w:author="ERCOT" w:date="2025-10-21T14:52:00Z" w16du:dateUtc="2025-10-21T19:52:00Z">
        <w:r w:rsidRPr="005B2A3F" w:rsidDel="0076397E">
          <w:delText>(12)</w:delText>
        </w:r>
        <w:r w:rsidRPr="005B2A3F" w:rsidDel="0076397E">
          <w:tab/>
          <w:delText xml:space="preserve">References to </w:delText>
        </w:r>
        <w:r w:rsidDel="0076397E">
          <w:delText>a</w:delText>
        </w:r>
        <w:r w:rsidRPr="005B2A3F" w:rsidDel="0076397E">
          <w:delText xml:space="preserve">rticles, Sections (or subdivisions of Sections), </w:delText>
        </w:r>
        <w:r w:rsidDel="0076397E">
          <w:delText>e</w:delText>
        </w:r>
        <w:r w:rsidRPr="005B2A3F" w:rsidDel="0076397E">
          <w:delText>xhibits, annexes or schedules are to this Agreement, unless expressly stated otherwise.</w:delText>
        </w:r>
      </w:del>
    </w:p>
    <w:p w14:paraId="13F52C98" w14:textId="22C83602" w:rsidR="002E7ABF" w:rsidRPr="005B2A3F" w:rsidDel="0076397E" w:rsidRDefault="002E7ABF" w:rsidP="002E7ABF">
      <w:pPr>
        <w:pStyle w:val="List"/>
        <w:spacing w:before="120" w:after="120"/>
        <w:ind w:left="1440"/>
        <w:jc w:val="both"/>
        <w:rPr>
          <w:del w:id="593" w:author="ERCOT" w:date="2025-10-21T14:52:00Z" w16du:dateUtc="2025-10-21T19:52:00Z"/>
        </w:rPr>
      </w:pPr>
      <w:del w:id="594" w:author="ERCOT" w:date="2025-10-21T14:52:00Z" w16du:dateUtc="2025-10-21T19:52:00Z">
        <w:r w:rsidRPr="005B2A3F" w:rsidDel="0076397E">
          <w:delText>(13)</w:delText>
        </w:r>
        <w:r w:rsidRPr="005B2A3F" w:rsidDel="0076397E">
          <w:tab/>
          <w:delTex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delText>
        </w:r>
      </w:del>
    </w:p>
    <w:p w14:paraId="3FBC7DD0" w14:textId="75CCA7A4" w:rsidR="002E7ABF" w:rsidRPr="005B2A3F" w:rsidDel="0076397E" w:rsidRDefault="002E7ABF" w:rsidP="002E7ABF">
      <w:pPr>
        <w:pStyle w:val="List"/>
        <w:spacing w:before="120" w:after="120"/>
        <w:ind w:left="1440"/>
        <w:jc w:val="both"/>
        <w:rPr>
          <w:del w:id="595" w:author="ERCOT" w:date="2025-10-21T14:52:00Z" w16du:dateUtc="2025-10-21T19:52:00Z"/>
        </w:rPr>
      </w:pPr>
      <w:del w:id="596" w:author="ERCOT" w:date="2025-10-21T14:52:00Z" w16du:dateUtc="2025-10-21T19:52:00Z">
        <w:r w:rsidRPr="005B2A3F" w:rsidDel="0076397E">
          <w:lastRenderedPageBreak/>
          <w:delText>(14)</w:delText>
        </w:r>
        <w:r w:rsidRPr="005B2A3F" w:rsidDel="0076397E">
          <w:tab/>
          <w:delText>References to persons or entities include their respective successors and permitted assigns and, for governmental entities, entities succeeding to their respective functions and capacities.</w:delText>
        </w:r>
      </w:del>
    </w:p>
    <w:p w14:paraId="3D33700D" w14:textId="47483244" w:rsidR="002E7ABF" w:rsidRPr="005B2A3F" w:rsidDel="0076397E" w:rsidRDefault="002E7ABF" w:rsidP="002E7ABF">
      <w:pPr>
        <w:pStyle w:val="List"/>
        <w:spacing w:before="120" w:after="120"/>
        <w:ind w:firstLine="0"/>
        <w:jc w:val="both"/>
        <w:rPr>
          <w:del w:id="597" w:author="ERCOT" w:date="2025-10-21T14:52:00Z" w16du:dateUtc="2025-10-21T19:52:00Z"/>
        </w:rPr>
      </w:pPr>
      <w:del w:id="598" w:author="ERCOT" w:date="2025-10-21T14:52:00Z" w16du:dateUtc="2025-10-21T19:52:00Z">
        <w:r w:rsidRPr="005B2A3F" w:rsidDel="0076397E">
          <w:delText>(15)</w:delText>
        </w:r>
        <w:r w:rsidRPr="005B2A3F" w:rsidDel="0076397E">
          <w:tab/>
          <w:delText>References to time are to Central Prevailing Time.</w:delText>
        </w:r>
      </w:del>
    </w:p>
    <w:p w14:paraId="795E743E" w14:textId="5EC834EF" w:rsidR="002E7ABF" w:rsidRPr="005B2A3F" w:rsidRDefault="0076397E" w:rsidP="002E7ABF">
      <w:pPr>
        <w:pStyle w:val="List"/>
        <w:spacing w:before="120" w:after="120"/>
        <w:jc w:val="both"/>
      </w:pPr>
      <w:ins w:id="599" w:author="ERCOT" w:date="2025-10-21T14:52:00Z" w16du:dateUtc="2025-10-21T19:52:00Z">
        <w:r>
          <w:t>L</w:t>
        </w:r>
      </w:ins>
      <w:del w:id="600" w:author="ERCOT" w:date="2025-10-21T14:52:00Z" w16du:dateUtc="2025-10-21T19:52:00Z">
        <w:r w:rsidR="002E7ABF" w:rsidRPr="005B2A3F" w:rsidDel="0076397E">
          <w:delText>O</w:delText>
        </w:r>
      </w:del>
      <w:r w:rsidR="002E7ABF" w:rsidRPr="005B2A3F">
        <w:t>.</w:t>
      </w:r>
      <w:r w:rsidR="002E7ABF" w:rsidRPr="005B2A3F">
        <w:tab/>
      </w:r>
      <w:r w:rsidR="002E7ABF" w:rsidRPr="000578D1">
        <w:rPr>
          <w:u w:val="single"/>
        </w:rPr>
        <w:t>Multiple Counterparts.</w:t>
      </w:r>
      <w:r w:rsidR="002E7ABF" w:rsidRPr="005B2A3F">
        <w:t xml:space="preserve">  This Agreement may be executed in two or more counterparts, each of which is deemed an </w:t>
      </w:r>
      <w:proofErr w:type="gramStart"/>
      <w:r w:rsidR="002E7ABF" w:rsidRPr="005B2A3F">
        <w:t>original</w:t>
      </w:r>
      <w:proofErr w:type="gramEnd"/>
      <w:r w:rsidR="002E7ABF" w:rsidRPr="005B2A3F">
        <w:t xml:space="preserve"> but all constitute one and the same instrument.</w:t>
      </w:r>
    </w:p>
    <w:p w14:paraId="4C53A9D4" w14:textId="77777777" w:rsidR="00A47578" w:rsidRDefault="00A47578" w:rsidP="002E7ABF">
      <w:pPr>
        <w:pStyle w:val="BodyText"/>
      </w:pPr>
    </w:p>
    <w:p w14:paraId="51E2C026" w14:textId="1362B202" w:rsidR="002E7ABF" w:rsidRPr="005B2A3F" w:rsidRDefault="002E7ABF" w:rsidP="002E7ABF">
      <w:pPr>
        <w:pStyle w:val="BodyText"/>
      </w:pPr>
      <w:r w:rsidRPr="005B2A3F">
        <w:t>SIGNED, ACCEPTED AND AGREED TO by each undersigned signatory who, by signature hereto, represents and warrants that he or she has full power and authority to execute this Agreement.</w:t>
      </w:r>
    </w:p>
    <w:p w14:paraId="02F243C8" w14:textId="77777777" w:rsidR="002E7ABF" w:rsidRPr="005B2A3F" w:rsidRDefault="002E7ABF" w:rsidP="002E7ABF">
      <w:pPr>
        <w:pStyle w:val="H3"/>
      </w:pPr>
      <w:r w:rsidRPr="005B2A3F">
        <w:t>Electric Reliability Council of Texas, Inc.:</w:t>
      </w:r>
    </w:p>
    <w:p w14:paraId="231EF832" w14:textId="77777777" w:rsidR="002E7ABF" w:rsidRPr="005B2A3F" w:rsidRDefault="002E7ABF" w:rsidP="002E7ABF">
      <w:pPr>
        <w:pStyle w:val="BodyText"/>
      </w:pPr>
    </w:p>
    <w:p w14:paraId="762453E8" w14:textId="77777777" w:rsidR="002E7ABF" w:rsidRPr="005B2A3F" w:rsidRDefault="002E7ABF" w:rsidP="002E7ABF">
      <w:pPr>
        <w:keepNext/>
        <w:suppressAutoHyphens/>
        <w:jc w:val="both"/>
      </w:pPr>
      <w:r w:rsidRPr="005B2A3F">
        <w:t>By: ______________________________</w:t>
      </w:r>
    </w:p>
    <w:p w14:paraId="6AB3CF88" w14:textId="77777777" w:rsidR="002E7ABF" w:rsidRPr="00F72B58" w:rsidRDefault="002E7ABF" w:rsidP="002E7ABF">
      <w:pPr>
        <w:keepNext/>
        <w:suppressAutoHyphens/>
        <w:jc w:val="both"/>
      </w:pPr>
    </w:p>
    <w:p w14:paraId="0F2D961C" w14:textId="77777777" w:rsidR="002E7ABF" w:rsidRPr="00F72B58" w:rsidRDefault="002E7ABF" w:rsidP="002E7ABF">
      <w:pPr>
        <w:keepNext/>
        <w:suppressAutoHyphens/>
        <w:jc w:val="both"/>
      </w:pPr>
      <w:r w:rsidRPr="00F72B58">
        <w:t>Name: ____________________________</w:t>
      </w:r>
    </w:p>
    <w:p w14:paraId="62E473C1" w14:textId="77777777" w:rsidR="002E7ABF" w:rsidRPr="00F72B58" w:rsidRDefault="002E7ABF" w:rsidP="002E7ABF">
      <w:pPr>
        <w:keepNext/>
        <w:suppressAutoHyphens/>
        <w:jc w:val="both"/>
      </w:pPr>
    </w:p>
    <w:p w14:paraId="7139AD2B" w14:textId="77777777" w:rsidR="002E7ABF" w:rsidRPr="00F72B58" w:rsidRDefault="002E7ABF" w:rsidP="002E7ABF">
      <w:pPr>
        <w:keepNext/>
        <w:suppressAutoHyphens/>
        <w:jc w:val="both"/>
      </w:pPr>
      <w:r w:rsidRPr="00F72B58">
        <w:t>Title: _____________________________</w:t>
      </w:r>
    </w:p>
    <w:p w14:paraId="4CB546B4" w14:textId="77777777" w:rsidR="002E7ABF" w:rsidRPr="00F72B58" w:rsidRDefault="002E7ABF" w:rsidP="002E7ABF">
      <w:pPr>
        <w:keepNext/>
        <w:suppressAutoHyphens/>
        <w:jc w:val="both"/>
      </w:pPr>
    </w:p>
    <w:p w14:paraId="6166396F" w14:textId="77777777" w:rsidR="002E7ABF" w:rsidRPr="00F72B58" w:rsidRDefault="002E7ABF" w:rsidP="002E7ABF">
      <w:pPr>
        <w:keepNext/>
        <w:suppressAutoHyphens/>
        <w:jc w:val="both"/>
      </w:pPr>
      <w:r w:rsidRPr="00F72B58">
        <w:t>Date: _____________________________</w:t>
      </w:r>
    </w:p>
    <w:p w14:paraId="29B6538F" w14:textId="77777777" w:rsidR="002E7ABF" w:rsidRPr="00F72B58" w:rsidRDefault="002E7ABF" w:rsidP="002E7ABF">
      <w:pPr>
        <w:keepNext/>
        <w:keepLines/>
        <w:suppressAutoHyphens/>
        <w:jc w:val="both"/>
      </w:pPr>
    </w:p>
    <w:p w14:paraId="52B04E91" w14:textId="77777777" w:rsidR="002E7ABF" w:rsidRPr="00F72B58" w:rsidRDefault="002E7ABF" w:rsidP="002E7ABF">
      <w:pPr>
        <w:keepNext/>
        <w:keepLines/>
        <w:suppressAutoHyphens/>
        <w:spacing w:before="240" w:after="240"/>
        <w:jc w:val="both"/>
        <w:rPr>
          <w:b/>
          <w:i/>
        </w:rPr>
      </w:pPr>
      <w:r w:rsidRPr="00F72B58">
        <w:rPr>
          <w:b/>
          <w:i/>
        </w:rPr>
        <w:t>Participant:</w:t>
      </w:r>
    </w:p>
    <w:p w14:paraId="50C304AA" w14:textId="77777777" w:rsidR="002E7ABF" w:rsidRPr="00F72B58" w:rsidRDefault="002E7ABF" w:rsidP="002E7ABF">
      <w:pPr>
        <w:keepNext/>
        <w:suppressAutoHyphens/>
        <w:jc w:val="both"/>
      </w:pPr>
    </w:p>
    <w:p w14:paraId="6496CE7D" w14:textId="77777777" w:rsidR="002E7ABF" w:rsidRPr="00F72B58" w:rsidRDefault="002E7ABF" w:rsidP="002E7ABF">
      <w:pPr>
        <w:keepNext/>
        <w:suppressAutoHyphens/>
        <w:jc w:val="both"/>
      </w:pPr>
      <w:r w:rsidRPr="00F72B58">
        <w:t>By:</w:t>
      </w:r>
      <w:r>
        <w:t>_______________________________</w:t>
      </w:r>
      <w:r w:rsidRPr="00F72B58">
        <w:t xml:space="preserve"> </w:t>
      </w:r>
    </w:p>
    <w:p w14:paraId="087C7E5C" w14:textId="77777777" w:rsidR="002E7ABF" w:rsidRPr="00F72B58" w:rsidRDefault="002E7ABF" w:rsidP="002E7ABF">
      <w:pPr>
        <w:keepNext/>
        <w:suppressAutoHyphens/>
        <w:jc w:val="both"/>
      </w:pPr>
    </w:p>
    <w:p w14:paraId="2B0846F2" w14:textId="77777777" w:rsidR="002E7ABF" w:rsidRPr="00F72B58" w:rsidRDefault="002E7ABF" w:rsidP="002E7ABF">
      <w:pPr>
        <w:keepNext/>
        <w:suppressAutoHyphens/>
        <w:jc w:val="both"/>
      </w:pPr>
      <w:r w:rsidRPr="00F72B58">
        <w:t xml:space="preserve">Name: </w:t>
      </w:r>
      <w:r>
        <w:fldChar w:fldCharType="begin">
          <w:ffData>
            <w:name w:val="Text11"/>
            <w:enabled/>
            <w:calcOnExit w:val="0"/>
            <w:textInput/>
          </w:ffData>
        </w:fldChar>
      </w:r>
      <w:bookmarkStart w:id="601" w:name="Text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1"/>
    </w:p>
    <w:p w14:paraId="77967C3D" w14:textId="77777777" w:rsidR="002E7ABF" w:rsidRPr="00F72B58" w:rsidRDefault="002E7ABF" w:rsidP="002E7ABF">
      <w:pPr>
        <w:keepNext/>
        <w:suppressAutoHyphens/>
        <w:jc w:val="both"/>
      </w:pPr>
    </w:p>
    <w:p w14:paraId="6329378E" w14:textId="77777777" w:rsidR="002E7ABF" w:rsidRPr="00F72B58" w:rsidRDefault="002E7ABF" w:rsidP="002E7ABF">
      <w:pPr>
        <w:keepNext/>
        <w:suppressAutoHyphens/>
        <w:jc w:val="both"/>
      </w:pPr>
      <w:r w:rsidRPr="00F72B58">
        <w:t xml:space="preserve">Title: </w:t>
      </w:r>
      <w:r>
        <w:fldChar w:fldCharType="begin">
          <w:ffData>
            <w:name w:val="Text12"/>
            <w:enabled/>
            <w:calcOnExit w:val="0"/>
            <w:textInput/>
          </w:ffData>
        </w:fldChar>
      </w:r>
      <w:bookmarkStart w:id="602"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2"/>
    </w:p>
    <w:p w14:paraId="3F45251E" w14:textId="77777777" w:rsidR="002E7ABF" w:rsidRPr="00F72B58" w:rsidRDefault="002E7ABF" w:rsidP="002E7ABF">
      <w:pPr>
        <w:keepNext/>
        <w:suppressAutoHyphens/>
        <w:jc w:val="both"/>
      </w:pPr>
    </w:p>
    <w:p w14:paraId="5AADC444" w14:textId="77777777" w:rsidR="002E7ABF" w:rsidRPr="00F72B58" w:rsidRDefault="002E7ABF" w:rsidP="002E7ABF">
      <w:pPr>
        <w:keepNext/>
        <w:suppressAutoHyphens/>
        <w:jc w:val="both"/>
      </w:pPr>
      <w:r w:rsidRPr="00F72B58">
        <w:t xml:space="preserve">Date: </w:t>
      </w:r>
      <w:r>
        <w:fldChar w:fldCharType="begin">
          <w:ffData>
            <w:name w:val="Text13"/>
            <w:enabled/>
            <w:calcOnExit w:val="0"/>
            <w:textInput/>
          </w:ffData>
        </w:fldChar>
      </w:r>
      <w:bookmarkStart w:id="603" w:name="Text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3"/>
    </w:p>
    <w:p w14:paraId="574F52C6" w14:textId="77777777" w:rsidR="002E7ABF" w:rsidRPr="00F72B58" w:rsidRDefault="002E7ABF" w:rsidP="002E7ABF">
      <w:pPr>
        <w:keepNext/>
        <w:suppressAutoHyphens/>
        <w:jc w:val="both"/>
      </w:pPr>
    </w:p>
    <w:p w14:paraId="19274941" w14:textId="77777777" w:rsidR="002E7ABF" w:rsidRPr="00F72B58" w:rsidRDefault="002E7ABF" w:rsidP="002E7ABF">
      <w:pPr>
        <w:keepNext/>
        <w:suppressAutoHyphens/>
        <w:jc w:val="both"/>
      </w:pPr>
    </w:p>
    <w:p w14:paraId="1331F57E" w14:textId="77777777" w:rsidR="002E7ABF" w:rsidRPr="00F72B58" w:rsidRDefault="002E7ABF" w:rsidP="002E7ABF">
      <w:pPr>
        <w:keepNext/>
        <w:suppressAutoHyphens/>
        <w:jc w:val="both"/>
      </w:pPr>
      <w:r w:rsidRPr="00F72B58">
        <w:t xml:space="preserve">Market Participant Name: </w:t>
      </w:r>
      <w:r>
        <w:fldChar w:fldCharType="begin">
          <w:ffData>
            <w:name w:val="Text14"/>
            <w:enabled/>
            <w:calcOnExit w:val="0"/>
            <w:textInput/>
          </w:ffData>
        </w:fldChar>
      </w:r>
      <w:bookmarkStart w:id="604" w:name="Text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4"/>
    </w:p>
    <w:p w14:paraId="7EA3A30F" w14:textId="77777777" w:rsidR="002E7ABF" w:rsidRPr="00F72B58" w:rsidRDefault="002E7ABF" w:rsidP="002E7ABF">
      <w:pPr>
        <w:keepNext/>
        <w:suppressAutoHyphens/>
        <w:jc w:val="both"/>
      </w:pPr>
    </w:p>
    <w:p w14:paraId="66B370CE" w14:textId="77777777" w:rsidR="002E7ABF" w:rsidRPr="00F72B58" w:rsidRDefault="002E7ABF" w:rsidP="002E7ABF">
      <w:pPr>
        <w:keepNext/>
        <w:suppressAutoHyphens/>
        <w:jc w:val="both"/>
      </w:pPr>
    </w:p>
    <w:p w14:paraId="0CFB8081" w14:textId="77777777" w:rsidR="002E7ABF" w:rsidRPr="00F72B58" w:rsidRDefault="002E7ABF" w:rsidP="002E7ABF">
      <w:pPr>
        <w:keepNext/>
        <w:suppressAutoHyphens/>
        <w:jc w:val="both"/>
      </w:pPr>
      <w:r w:rsidRPr="00F72B58">
        <w:t xml:space="preserve">Market Participant DUNS: </w:t>
      </w:r>
      <w:r>
        <w:fldChar w:fldCharType="begin">
          <w:ffData>
            <w:name w:val="Text15"/>
            <w:enabled/>
            <w:calcOnExit w:val="0"/>
            <w:textInput/>
          </w:ffData>
        </w:fldChar>
      </w:r>
      <w:bookmarkStart w:id="605" w:name="Text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5"/>
    </w:p>
    <w:p w14:paraId="57176221" w14:textId="40A6FF36" w:rsidR="002E7ABF" w:rsidRDefault="002E7ABF" w:rsidP="002E7ABF">
      <w:pPr>
        <w:pStyle w:val="BodyText"/>
      </w:pPr>
      <w:r>
        <w:rPr>
          <w:color w:val="333300"/>
        </w:rPr>
        <w:t xml:space="preserve">    </w:t>
      </w:r>
      <w:r w:rsidRPr="00F72B58">
        <w:t xml:space="preserve">   </w:t>
      </w:r>
    </w:p>
    <w:p w14:paraId="59269D9A" w14:textId="77777777" w:rsidR="00A47578" w:rsidRPr="00A47578" w:rsidRDefault="00A47578" w:rsidP="002E7ABF">
      <w:pPr>
        <w:pStyle w:val="BodyText"/>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E7ABF" w14:paraId="1D2B985F" w14:textId="77777777" w:rsidTr="001451D2">
        <w:tc>
          <w:tcPr>
            <w:tcW w:w="9558" w:type="dxa"/>
            <w:shd w:val="pct12" w:color="auto" w:fill="auto"/>
          </w:tcPr>
          <w:p w14:paraId="371C5E09" w14:textId="77777777" w:rsidR="002E7ABF" w:rsidRPr="0002450E" w:rsidRDefault="002E7ABF" w:rsidP="001451D2">
            <w:pPr>
              <w:pStyle w:val="Instructions"/>
              <w:spacing w:before="120"/>
              <w:rPr>
                <w:iCs w:val="0"/>
              </w:rPr>
            </w:pPr>
            <w:r w:rsidRPr="0002450E">
              <w:rPr>
                <w:iCs w:val="0"/>
              </w:rPr>
              <w:lastRenderedPageBreak/>
              <w:t>[NPRR</w:t>
            </w:r>
            <w:r>
              <w:rPr>
                <w:iCs w:val="0"/>
              </w:rPr>
              <w:t>857</w:t>
            </w:r>
            <w:r w:rsidRPr="0002450E">
              <w:rPr>
                <w:iCs w:val="0"/>
              </w:rPr>
              <w:t xml:space="preserve">:  </w:t>
            </w:r>
            <w:r>
              <w:rPr>
                <w:iCs w:val="0"/>
              </w:rPr>
              <w:t>Replace Section 22 Attachment A above with the following</w:t>
            </w:r>
            <w:r w:rsidRPr="0002450E">
              <w:rPr>
                <w:iCs w:val="0"/>
              </w:rPr>
              <w:t xml:space="preserve"> upon system implementation</w:t>
            </w:r>
            <w:r>
              <w:rPr>
                <w:iCs w:val="0"/>
              </w:rPr>
              <w:t xml:space="preserve"> </w:t>
            </w:r>
            <w:r>
              <w:t xml:space="preserve">and </w:t>
            </w:r>
            <w:r w:rsidRPr="00BA355E">
              <w:t xml:space="preserve">satisfying the following conditions: </w:t>
            </w:r>
            <w:r>
              <w:t xml:space="preserve"> </w:t>
            </w:r>
            <w:r w:rsidRPr="00BA355E">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02450E">
              <w:rPr>
                <w:iCs w:val="0"/>
              </w:rPr>
              <w:t>:]</w:t>
            </w:r>
          </w:p>
          <w:p w14:paraId="56505523" w14:textId="77777777" w:rsidR="002E7ABF" w:rsidRPr="00F72B58" w:rsidRDefault="002E7ABF" w:rsidP="001451D2">
            <w:pPr>
              <w:pStyle w:val="Subtitle"/>
              <w:rPr>
                <w:sz w:val="24"/>
              </w:rPr>
            </w:pPr>
            <w:r w:rsidRPr="00F72B58">
              <w:rPr>
                <w:sz w:val="24"/>
              </w:rPr>
              <w:t>Standard Form Market Participant Agreement</w:t>
            </w:r>
          </w:p>
          <w:p w14:paraId="62DEFFB2" w14:textId="77777777" w:rsidR="002E7ABF" w:rsidRPr="00F72B58" w:rsidRDefault="002E7ABF" w:rsidP="001451D2">
            <w:pPr>
              <w:jc w:val="center"/>
            </w:pPr>
            <w:r w:rsidRPr="00F72B58">
              <w:t>Between</w:t>
            </w:r>
          </w:p>
          <w:p w14:paraId="200443A8" w14:textId="77777777" w:rsidR="002E7ABF" w:rsidRPr="00F72B58" w:rsidRDefault="002E7ABF" w:rsidP="001451D2">
            <w:pPr>
              <w:jc w:val="center"/>
              <w:rPr>
                <w:u w:val="single"/>
              </w:rPr>
            </w:pPr>
            <w:r w:rsidRPr="00F72B58">
              <w:rPr>
                <w:u w:val="single"/>
              </w:rPr>
              <w:t>Participant</w:t>
            </w:r>
          </w:p>
          <w:p w14:paraId="5EA43E66" w14:textId="77777777" w:rsidR="002E7ABF" w:rsidRPr="00F72B58" w:rsidRDefault="002E7ABF" w:rsidP="001451D2">
            <w:pPr>
              <w:jc w:val="center"/>
              <w:rPr>
                <w:u w:val="single"/>
              </w:rPr>
            </w:pPr>
            <w:r w:rsidRPr="00F72B58">
              <w:rPr>
                <w:u w:val="single"/>
              </w:rPr>
              <w:t>and</w:t>
            </w:r>
          </w:p>
          <w:p w14:paraId="5DFABC00" w14:textId="77777777" w:rsidR="002E7ABF" w:rsidRPr="00F72B58" w:rsidRDefault="002E7ABF" w:rsidP="001451D2">
            <w:pPr>
              <w:jc w:val="center"/>
            </w:pPr>
            <w:r w:rsidRPr="00F72B58">
              <w:rPr>
                <w:u w:val="single"/>
              </w:rPr>
              <w:t>Electric Reliability Council of Texas, Inc.</w:t>
            </w:r>
          </w:p>
          <w:p w14:paraId="770B29E2" w14:textId="77777777" w:rsidR="002E7ABF" w:rsidRPr="00F72B58" w:rsidRDefault="002E7ABF" w:rsidP="001451D2">
            <w:pPr>
              <w:jc w:val="center"/>
            </w:pPr>
          </w:p>
          <w:p w14:paraId="0252B3CC" w14:textId="4FC69290" w:rsidR="002E7ABF" w:rsidRPr="00F72B58" w:rsidRDefault="002E7ABF" w:rsidP="001451D2">
            <w:pPr>
              <w:jc w:val="both"/>
            </w:pPr>
            <w:r w:rsidRPr="00F72B58">
              <w:t xml:space="preserve">This </w:t>
            </w:r>
            <w:ins w:id="606" w:author="ERCOT" w:date="2025-10-21T15:03:00Z" w16du:dateUtc="2025-10-21T20:03:00Z">
              <w:r w:rsidR="00011FE8">
                <w:t>Sta</w:t>
              </w:r>
            </w:ins>
            <w:ins w:id="607" w:author="ERCOT" w:date="2025-10-21T15:04:00Z" w16du:dateUtc="2025-10-21T20:04:00Z">
              <w:r w:rsidR="00011FE8">
                <w:t xml:space="preserve">ndard Form </w:t>
              </w:r>
            </w:ins>
            <w:r w:rsidRPr="00F72B58">
              <w:t>Market Participant Agreement (“Agreement”), effective as of the___________ day of _______________,___________ (“Effective Date”), is entered into by and between [</w:t>
            </w:r>
            <w:r w:rsidRPr="005B2A3F">
              <w:t>Participant</w:t>
            </w:r>
            <w:r w:rsidRPr="00F72B58">
              <w:t xml:space="preserve">], a [State of Registration and Entity </w:t>
            </w:r>
            <w:r>
              <w:t>t</w:t>
            </w:r>
            <w:r w:rsidRPr="00F72B58">
              <w:t>ype] (“Participant”) and Electric Reliability Council of Texas, Inc., a Texas non-profit corporation (“ERCOT”).</w:t>
            </w:r>
          </w:p>
          <w:p w14:paraId="39C853C7" w14:textId="77777777" w:rsidR="002E7ABF" w:rsidRPr="00F72B58" w:rsidRDefault="002E7ABF" w:rsidP="001451D2">
            <w:pPr>
              <w:pStyle w:val="Heading5"/>
              <w:jc w:val="center"/>
              <w:rPr>
                <w:i w:val="0"/>
                <w:u w:val="single"/>
              </w:rPr>
            </w:pPr>
            <w:r w:rsidRPr="00F72B58">
              <w:rPr>
                <w:i w:val="0"/>
                <w:u w:val="single"/>
              </w:rPr>
              <w:t>Recitals</w:t>
            </w:r>
          </w:p>
          <w:p w14:paraId="5542DBC0" w14:textId="77777777" w:rsidR="002E7ABF" w:rsidRPr="00F72B58" w:rsidRDefault="002E7ABF" w:rsidP="001451D2">
            <w:pPr>
              <w:jc w:val="both"/>
            </w:pPr>
          </w:p>
          <w:p w14:paraId="00F53928" w14:textId="77777777" w:rsidR="002E7ABF" w:rsidRPr="00F72B58" w:rsidRDefault="002E7ABF" w:rsidP="001451D2">
            <w:pPr>
              <w:jc w:val="both"/>
            </w:pPr>
            <w:r w:rsidRPr="00F72B58">
              <w:t>WHEREAS:</w:t>
            </w:r>
          </w:p>
          <w:p w14:paraId="5A9E764B" w14:textId="77777777" w:rsidR="002E7ABF" w:rsidRPr="00F72B58" w:rsidRDefault="002E7ABF" w:rsidP="001451D2">
            <w:pPr>
              <w:jc w:val="both"/>
            </w:pPr>
          </w:p>
          <w:p w14:paraId="0C2CEF05" w14:textId="77777777" w:rsidR="002E7ABF" w:rsidRPr="00F72B58" w:rsidRDefault="002E7ABF" w:rsidP="001451D2">
            <w:pPr>
              <w:jc w:val="both"/>
            </w:pPr>
            <w:r w:rsidRPr="00F72B58">
              <w:t>A.</w:t>
            </w:r>
            <w:r w:rsidRPr="00F72B58">
              <w:tab/>
              <w:t xml:space="preserve">As defined in the ERCOT Protocols, Participant is a (check all that apply): </w:t>
            </w:r>
          </w:p>
          <w:p w14:paraId="32DA549B" w14:textId="77777777" w:rsidR="002E7ABF" w:rsidRPr="00F72B58" w:rsidRDefault="002E7ABF" w:rsidP="001451D2">
            <w:pPr>
              <w:jc w:val="both"/>
            </w:pPr>
          </w:p>
          <w:p w14:paraId="7CEC8437"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Load Serving Entity (LSE)</w:t>
            </w:r>
          </w:p>
          <w:p w14:paraId="18991DE1" w14:textId="77777777" w:rsidR="002E7ABF" w:rsidRPr="00F72B58" w:rsidRDefault="002E7ABF" w:rsidP="001451D2">
            <w:pPr>
              <w:ind w:left="720"/>
              <w:jc w:val="both"/>
            </w:pPr>
          </w:p>
          <w:p w14:paraId="451C09CB"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Qualified Scheduling Entity (QSE)</w:t>
            </w:r>
          </w:p>
          <w:p w14:paraId="5FB08E68" w14:textId="77777777" w:rsidR="002E7ABF" w:rsidRPr="00F72B58" w:rsidRDefault="002E7ABF" w:rsidP="001451D2">
            <w:pPr>
              <w:ind w:left="720"/>
              <w:jc w:val="both"/>
            </w:pPr>
          </w:p>
          <w:p w14:paraId="13540792"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Transmission Service Provider (TSP)</w:t>
            </w:r>
          </w:p>
          <w:p w14:paraId="19B33313" w14:textId="77777777" w:rsidR="002E7ABF" w:rsidRPr="00F72B58" w:rsidRDefault="002E7ABF" w:rsidP="001451D2">
            <w:pPr>
              <w:ind w:left="720"/>
              <w:jc w:val="both"/>
            </w:pPr>
          </w:p>
          <w:p w14:paraId="0ABB1AE0"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Distribution Service Provider (DSP)</w:t>
            </w:r>
          </w:p>
          <w:p w14:paraId="4702B4FA" w14:textId="77777777" w:rsidR="002E7ABF" w:rsidRPr="00F72B58" w:rsidRDefault="002E7ABF" w:rsidP="001451D2">
            <w:pPr>
              <w:ind w:left="720"/>
              <w:jc w:val="both"/>
            </w:pPr>
          </w:p>
          <w:p w14:paraId="4DE5BE1A"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Congestion Revenue Right (CRR) Account Holder</w:t>
            </w:r>
          </w:p>
          <w:p w14:paraId="01BAB8C7" w14:textId="77777777" w:rsidR="002E7ABF" w:rsidRPr="00F72B58" w:rsidRDefault="002E7ABF" w:rsidP="001451D2">
            <w:pPr>
              <w:ind w:left="720"/>
              <w:jc w:val="both"/>
            </w:pPr>
          </w:p>
          <w:p w14:paraId="734F48C9"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Resource Entity</w:t>
            </w:r>
          </w:p>
          <w:p w14:paraId="43A84474" w14:textId="77777777" w:rsidR="002E7ABF" w:rsidRPr="00F72B58" w:rsidRDefault="002E7ABF" w:rsidP="001451D2">
            <w:pPr>
              <w:ind w:left="720"/>
              <w:jc w:val="both"/>
            </w:pPr>
          </w:p>
          <w:p w14:paraId="2956E33E"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Renewable Energy Credit (REC) Account Holder </w:t>
            </w:r>
          </w:p>
          <w:p w14:paraId="055897D8" w14:textId="77777777" w:rsidR="002E7ABF" w:rsidRPr="00F72B58" w:rsidRDefault="002E7ABF" w:rsidP="001451D2">
            <w:pPr>
              <w:ind w:left="720"/>
              <w:jc w:val="both"/>
            </w:pPr>
          </w:p>
          <w:p w14:paraId="32C5F689" w14:textId="77777777" w:rsidR="002E7ABF"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Independent Market Information System Registered Entity (IMRE)</w:t>
            </w:r>
          </w:p>
          <w:p w14:paraId="6F8FC108" w14:textId="77777777" w:rsidR="002E7ABF" w:rsidRDefault="002E7ABF" w:rsidP="001451D2">
            <w:pPr>
              <w:ind w:left="720"/>
              <w:jc w:val="both"/>
            </w:pPr>
            <w:r w:rsidRPr="00F72B58">
              <w:t xml:space="preserve"> </w:t>
            </w:r>
          </w:p>
          <w:p w14:paraId="78ED32E2" w14:textId="77777777" w:rsidR="002E7ABF" w:rsidRPr="00F72B58" w:rsidRDefault="002E7ABF" w:rsidP="001451D2">
            <w:pPr>
              <w:spacing w:after="120"/>
              <w:ind w:left="720"/>
              <w:jc w:val="both"/>
            </w:pPr>
            <w:r w:rsidRPr="00E55E72">
              <w:fldChar w:fldCharType="begin">
                <w:ffData>
                  <w:name w:val="Check1"/>
                  <w:enabled/>
                  <w:calcOnExit w:val="0"/>
                  <w:checkBox>
                    <w:sizeAuto/>
                    <w:default w:val="0"/>
                  </w:checkBox>
                </w:ffData>
              </w:fldChar>
            </w:r>
            <w:r w:rsidRPr="00E55E72">
              <w:instrText xml:space="preserve"> FORMCHECKBOX </w:instrText>
            </w:r>
            <w:r w:rsidRPr="00E55E72">
              <w:fldChar w:fldCharType="separate"/>
            </w:r>
            <w:r w:rsidRPr="00E55E72">
              <w:fldChar w:fldCharType="end"/>
            </w:r>
            <w:r w:rsidRPr="00E55E72">
              <w:t xml:space="preserve"> Direct Current Tie Operator (DCTO) </w:t>
            </w:r>
          </w:p>
          <w:p w14:paraId="3EC6065B" w14:textId="77777777" w:rsidR="002E7ABF" w:rsidRPr="00C47977" w:rsidRDefault="002E7ABF" w:rsidP="001451D2">
            <w:pPr>
              <w:pStyle w:val="BodyText3"/>
              <w:spacing w:before="120"/>
              <w:ind w:left="720" w:hanging="720"/>
              <w:rPr>
                <w:sz w:val="24"/>
              </w:rPr>
            </w:pPr>
            <w:r w:rsidRPr="00C47977">
              <w:rPr>
                <w:sz w:val="24"/>
              </w:rPr>
              <w:t>B.</w:t>
            </w:r>
            <w:r w:rsidRPr="00C47977">
              <w:rPr>
                <w:sz w:val="24"/>
              </w:rPr>
              <w:tab/>
              <w:t>ERCOT is the Independent Organization certified under PURA §39.151 for the ERCOT Region; and</w:t>
            </w:r>
          </w:p>
          <w:p w14:paraId="4DEEAD72" w14:textId="77777777" w:rsidR="002E7ABF" w:rsidRPr="00F72B58" w:rsidRDefault="002E7ABF" w:rsidP="001451D2">
            <w:pPr>
              <w:pStyle w:val="BodyText3"/>
              <w:tabs>
                <w:tab w:val="num" w:pos="720"/>
              </w:tabs>
              <w:spacing w:before="120"/>
              <w:ind w:left="720" w:hanging="720"/>
              <w:rPr>
                <w:sz w:val="24"/>
              </w:rPr>
            </w:pPr>
            <w:r w:rsidRPr="00F72B58">
              <w:rPr>
                <w:sz w:val="24"/>
              </w:rPr>
              <w:lastRenderedPageBreak/>
              <w:t>C.</w:t>
            </w:r>
            <w:r w:rsidRPr="00F72B58">
              <w:rPr>
                <w:sz w:val="24"/>
              </w:rPr>
              <w:tab/>
              <w:t xml:space="preserve">The Parties enter into this Agreement </w:t>
            </w:r>
            <w:proofErr w:type="gramStart"/>
            <w:r w:rsidRPr="00F72B58">
              <w:rPr>
                <w:sz w:val="24"/>
              </w:rPr>
              <w:t>in order to</w:t>
            </w:r>
            <w:proofErr w:type="gramEnd"/>
            <w:r w:rsidRPr="00F72B58">
              <w:rPr>
                <w:sz w:val="24"/>
              </w:rPr>
              <w:t xml:space="preserve"> establish the terms and conditions by which ERCOT and Participant will discharge their respective duties and responsibilities under the ERCOT Protocols.</w:t>
            </w:r>
          </w:p>
          <w:p w14:paraId="5880C6D4" w14:textId="77777777" w:rsidR="002E7ABF" w:rsidRPr="00F72B58" w:rsidRDefault="002E7ABF" w:rsidP="001451D2">
            <w:pPr>
              <w:jc w:val="both"/>
            </w:pPr>
          </w:p>
          <w:p w14:paraId="5F5899BE" w14:textId="77777777" w:rsidR="002E7ABF" w:rsidRPr="00F72B58" w:rsidRDefault="002E7ABF" w:rsidP="001451D2">
            <w:pPr>
              <w:pStyle w:val="Centered"/>
              <w:widowControl/>
              <w:spacing w:after="0" w:line="240" w:lineRule="auto"/>
              <w:jc w:val="both"/>
              <w:rPr>
                <w:snapToGrid/>
                <w:u w:val="single"/>
              </w:rPr>
            </w:pPr>
            <w:r w:rsidRPr="00F72B58">
              <w:rPr>
                <w:snapToGrid/>
                <w:u w:val="single"/>
              </w:rPr>
              <w:t>Agreements</w:t>
            </w:r>
          </w:p>
          <w:p w14:paraId="650EE8FC" w14:textId="77777777" w:rsidR="002E7ABF" w:rsidRPr="00F72B58" w:rsidRDefault="002E7ABF" w:rsidP="001451D2">
            <w:pPr>
              <w:jc w:val="both"/>
            </w:pPr>
          </w:p>
          <w:p w14:paraId="080CF905" w14:textId="77777777" w:rsidR="002E7ABF" w:rsidRPr="00F72B58" w:rsidRDefault="002E7ABF" w:rsidP="001451D2">
            <w:pPr>
              <w:pStyle w:val="NumContinue"/>
              <w:ind w:firstLine="0"/>
              <w:jc w:val="both"/>
            </w:pPr>
            <w:r w:rsidRPr="00F72B58">
              <w:t>NOW, THEREFORE, in consideration of the mutual covenants and promises contained herein, ERCOT and Participant (the “Parties”) hereby agree as follows:</w:t>
            </w:r>
          </w:p>
          <w:p w14:paraId="74B9F6C0" w14:textId="77777777" w:rsidR="002E7ABF" w:rsidRPr="00F72B58" w:rsidRDefault="002E7ABF" w:rsidP="001451D2">
            <w:pPr>
              <w:keepNext/>
              <w:keepLines/>
              <w:spacing w:before="120" w:after="120"/>
              <w:jc w:val="both"/>
            </w:pPr>
            <w:r w:rsidRPr="00F72B58">
              <w:rPr>
                <w:u w:val="single"/>
              </w:rPr>
              <w:t>Section 1. Notice.</w:t>
            </w:r>
            <w:r w:rsidRPr="00F72B58">
              <w:t xml:space="preserve">  </w:t>
            </w:r>
          </w:p>
          <w:p w14:paraId="3C30524B" w14:textId="255B697C" w:rsidR="00011FE8" w:rsidRDefault="00011FE8" w:rsidP="00011FE8">
            <w:pPr>
              <w:pStyle w:val="BodyText"/>
              <w:jc w:val="both"/>
              <w:rPr>
                <w:ins w:id="608" w:author="ERCOT" w:date="2025-10-21T15:06:00Z" w16du:dateUtc="2025-10-21T20:06:00Z"/>
              </w:rPr>
            </w:pPr>
            <w:ins w:id="609" w:author="ERCOT" w:date="2025-10-21T15:06:00Z" w16du:dateUtc="2025-10-21T20:06:00Z">
              <w:r>
                <w:t xml:space="preserve">Any </w:t>
              </w:r>
            </w:ins>
            <w:ins w:id="610" w:author="ERCOT" w:date="2025-11-21T11:41:00Z" w16du:dateUtc="2025-11-21T17:41:00Z">
              <w:r w:rsidR="0061648D">
                <w:t>N</w:t>
              </w:r>
            </w:ins>
            <w:ins w:id="611" w:author="ERCOT" w:date="2025-10-21T15:06:00Z" w16du:dateUtc="2025-10-21T20:06:00Z">
              <w:r>
                <w:t xml:space="preserve">otice required to be given under this Agreement shall be provided in accordance with the </w:t>
              </w:r>
            </w:ins>
            <w:ins w:id="612" w:author="ERCOT" w:date="2025-11-21T11:41:00Z" w16du:dateUtc="2025-11-21T17:41:00Z">
              <w:r w:rsidR="0061648D">
                <w:t>N</w:t>
              </w:r>
            </w:ins>
            <w:ins w:id="613" w:author="ERCOT" w:date="2025-10-21T15:06:00Z" w16du:dateUtc="2025-10-21T20:06:00Z">
              <w:r>
                <w:t xml:space="preserve">otice procedures contained in </w:t>
              </w:r>
            </w:ins>
            <w:ins w:id="614" w:author="ERCOT" w:date="2025-11-20T18:28:00Z" w16du:dateUtc="2025-11-21T00:28:00Z">
              <w:r w:rsidR="00C1783F">
                <w:t xml:space="preserve">Protocol </w:t>
              </w:r>
            </w:ins>
            <w:ins w:id="615" w:author="ERCOT" w:date="2025-10-21T15:06:00Z" w16du:dateUtc="2025-10-21T20:06:00Z">
              <w:r>
                <w:t>Section 1</w:t>
              </w:r>
            </w:ins>
            <w:ins w:id="616" w:author="ERCOT" w:date="2025-10-21T15:07:00Z" w16du:dateUtc="2025-10-21T20:07:00Z">
              <w:r>
                <w:t>, Overview</w:t>
              </w:r>
            </w:ins>
            <w:ins w:id="617" w:author="ERCOT" w:date="2025-10-21T15:06:00Z" w16du:dateUtc="2025-10-21T20:06:00Z">
              <w:r>
                <w:t>, except where another section of the Protocols authorizes notice by a different procedure under specified circumstances.</w:t>
              </w:r>
            </w:ins>
          </w:p>
          <w:p w14:paraId="1D3C1DF6" w14:textId="4A52416B" w:rsidR="002E7ABF" w:rsidRPr="005B2A3F" w:rsidDel="00011FE8" w:rsidRDefault="002E7ABF" w:rsidP="001451D2">
            <w:pPr>
              <w:pStyle w:val="BodyText"/>
              <w:jc w:val="both"/>
              <w:rPr>
                <w:del w:id="618" w:author="ERCOT" w:date="2025-10-21T15:06:00Z" w16du:dateUtc="2025-10-21T20:06:00Z"/>
              </w:rPr>
            </w:pPr>
            <w:del w:id="619" w:author="ERCOT" w:date="2025-10-21T15:06:00Z" w16du:dateUtc="2025-10-21T20:06:00Z">
              <w:r w:rsidRPr="005B2A3F" w:rsidDel="00011FE8">
                <w:delText>All notices required to be given under this Agreement shall be in writing, and shall be deemed delivered three (3)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overnight delivery service. Either Party may change its address for such notices by delivering to the other Party a written notice referring specifically to this Agreement. Notices required under the ERCOT Protocols shall be in accordance with the applicable Section of the ERCOT Protocols.</w:delText>
              </w:r>
            </w:del>
          </w:p>
          <w:p w14:paraId="265623BC" w14:textId="77777777" w:rsidR="002E7ABF" w:rsidRPr="005B2A3F" w:rsidRDefault="002E7ABF" w:rsidP="001451D2">
            <w:pPr>
              <w:pStyle w:val="ListIntroduction"/>
              <w:jc w:val="both"/>
            </w:pPr>
            <w:r w:rsidRPr="005B2A3F">
              <w:t>If to ERCOT:</w:t>
            </w:r>
          </w:p>
          <w:p w14:paraId="51A5B412" w14:textId="77777777" w:rsidR="002E7ABF" w:rsidRPr="00F72B58" w:rsidRDefault="002E7ABF" w:rsidP="001451D2">
            <w:pPr>
              <w:ind w:left="720"/>
              <w:jc w:val="both"/>
            </w:pPr>
            <w:r w:rsidRPr="00F72B58">
              <w:t>Electric Reliability Council of Texas, Inc.</w:t>
            </w:r>
          </w:p>
          <w:p w14:paraId="5CF9E909" w14:textId="77777777" w:rsidR="002E7ABF" w:rsidRPr="00F72B58" w:rsidRDefault="002E7ABF" w:rsidP="001451D2">
            <w:pPr>
              <w:ind w:left="720"/>
              <w:jc w:val="both"/>
            </w:pPr>
            <w:r w:rsidRPr="00F72B58">
              <w:t>Attn: Legal Department</w:t>
            </w:r>
          </w:p>
          <w:p w14:paraId="7A6DD795" w14:textId="77777777" w:rsidR="002E7ABF" w:rsidRPr="00F72B58" w:rsidRDefault="002E7ABF" w:rsidP="001451D2">
            <w:pPr>
              <w:ind w:left="720"/>
              <w:jc w:val="both"/>
            </w:pPr>
            <w:r w:rsidRPr="000E2E98">
              <w:t>8000 Metropolis Drive (Building E), Suite 100</w:t>
            </w:r>
          </w:p>
          <w:p w14:paraId="62F45CBF" w14:textId="77777777" w:rsidR="002E7ABF" w:rsidRPr="00F72B58" w:rsidRDefault="002E7ABF" w:rsidP="001451D2">
            <w:pPr>
              <w:ind w:left="720"/>
              <w:jc w:val="both"/>
            </w:pPr>
            <w:r w:rsidRPr="00F72B58">
              <w:t>Austin, Texas 78744</w:t>
            </w:r>
          </w:p>
          <w:p w14:paraId="539701B3" w14:textId="77777777" w:rsidR="002E7ABF" w:rsidRDefault="002E7ABF" w:rsidP="001451D2">
            <w:pPr>
              <w:ind w:left="720"/>
              <w:jc w:val="both"/>
              <w:rPr>
                <w:ins w:id="620" w:author="ERCOT" w:date="2025-10-21T15:08:00Z" w16du:dateUtc="2025-10-21T20:08:00Z"/>
              </w:rPr>
            </w:pPr>
            <w:r w:rsidRPr="00F72B58">
              <w:t xml:space="preserve">Telephone: </w:t>
            </w:r>
            <w:r w:rsidRPr="00F72B58">
              <w:tab/>
              <w:t>(512) 225-7000</w:t>
            </w:r>
          </w:p>
          <w:p w14:paraId="6D8ADBA5" w14:textId="69CE501F" w:rsidR="00011FE8" w:rsidRPr="00F72B58" w:rsidRDefault="00011FE8" w:rsidP="001451D2">
            <w:pPr>
              <w:ind w:left="720"/>
              <w:jc w:val="both"/>
            </w:pPr>
            <w:ins w:id="621" w:author="ERCOT" w:date="2025-10-21T15:08:00Z" w16du:dateUtc="2025-10-21T20:08:00Z">
              <w:r>
                <w:t>E-mail:  MPRegistration@ercot.com</w:t>
              </w:r>
            </w:ins>
          </w:p>
          <w:p w14:paraId="63290299" w14:textId="77777777" w:rsidR="002E7ABF" w:rsidRPr="00F72B58" w:rsidRDefault="002E7ABF" w:rsidP="001451D2">
            <w:pPr>
              <w:ind w:left="720"/>
              <w:jc w:val="both"/>
            </w:pPr>
            <w:del w:id="622" w:author="ERCOT" w:date="2025-10-21T15:08:00Z" w16du:dateUtc="2025-10-21T20:08:00Z">
              <w:r w:rsidRPr="00F72B58" w:rsidDel="00011FE8">
                <w:delText xml:space="preserve">Facsimile: </w:delText>
              </w:r>
              <w:r w:rsidRPr="00F72B58" w:rsidDel="00011FE8">
                <w:tab/>
                <w:delText>(512) 225-7079</w:delText>
              </w:r>
            </w:del>
          </w:p>
          <w:p w14:paraId="375587DE" w14:textId="77777777" w:rsidR="002E7ABF" w:rsidRPr="00F72B58" w:rsidRDefault="002E7ABF" w:rsidP="001451D2">
            <w:pPr>
              <w:jc w:val="both"/>
            </w:pPr>
          </w:p>
          <w:p w14:paraId="674A12C8" w14:textId="6E38AB0B" w:rsidR="002E7ABF" w:rsidRPr="005B2A3F" w:rsidRDefault="002E7ABF" w:rsidP="001451D2">
            <w:pPr>
              <w:spacing w:after="240"/>
              <w:jc w:val="both"/>
            </w:pPr>
            <w:r w:rsidRPr="005B2A3F">
              <w:t>If to Participant</w:t>
            </w:r>
            <w:ins w:id="623" w:author="ERCOT" w:date="2025-10-21T15:09:00Z" w16du:dateUtc="2025-10-21T20:09:00Z">
              <w:r w:rsidR="00011FE8">
                <w:t xml:space="preserve"> regarding a breach or Default under this Agreement, then </w:t>
              </w:r>
            </w:ins>
            <w:ins w:id="624" w:author="ERCOT" w:date="2025-11-26T11:06:00Z" w16du:dateUtc="2025-11-26T17:06:00Z">
              <w:r w:rsidR="00AC6079">
                <w:t>N</w:t>
              </w:r>
            </w:ins>
            <w:ins w:id="625" w:author="ERCOT" w:date="2025-10-21T15:09:00Z" w16du:dateUtc="2025-10-21T20:09:00Z">
              <w:r w:rsidR="00011FE8">
                <w:t>otice will be sent using Participant’s contact information  below</w:t>
              </w:r>
            </w:ins>
            <w:r w:rsidRPr="005B2A3F">
              <w:t>:</w:t>
            </w:r>
          </w:p>
          <w:p w14:paraId="1FBF7945" w14:textId="77777777" w:rsidR="002E7ABF" w:rsidRPr="008473FB" w:rsidRDefault="002E7ABF" w:rsidP="001451D2">
            <w:pPr>
              <w:pStyle w:val="VariableDefinition"/>
              <w:jc w:val="both"/>
              <w:rPr>
                <w:szCs w:val="24"/>
              </w:rPr>
            </w:pPr>
            <w:r w:rsidRPr="008473FB">
              <w:rPr>
                <w:szCs w:val="24"/>
              </w:rPr>
              <w:t>[Participant Name]</w:t>
            </w:r>
          </w:p>
          <w:p w14:paraId="0F9C1427" w14:textId="77777777" w:rsidR="002E7ABF" w:rsidRPr="008473FB" w:rsidRDefault="002E7ABF" w:rsidP="001451D2">
            <w:pPr>
              <w:pStyle w:val="VariableDefinition"/>
              <w:jc w:val="both"/>
              <w:rPr>
                <w:szCs w:val="24"/>
              </w:rPr>
            </w:pPr>
            <w:r w:rsidRPr="008473FB">
              <w:rPr>
                <w:szCs w:val="24"/>
              </w:rPr>
              <w:t>[Contact Person/Dept.]</w:t>
            </w:r>
          </w:p>
          <w:p w14:paraId="71BDC59A" w14:textId="77777777" w:rsidR="002E7ABF" w:rsidRPr="008473FB" w:rsidRDefault="002E7ABF" w:rsidP="001451D2">
            <w:pPr>
              <w:pStyle w:val="VariableDefinition"/>
              <w:jc w:val="both"/>
              <w:rPr>
                <w:szCs w:val="24"/>
              </w:rPr>
            </w:pPr>
            <w:r w:rsidRPr="008473FB">
              <w:rPr>
                <w:szCs w:val="24"/>
              </w:rPr>
              <w:t>[Street Address]</w:t>
            </w:r>
          </w:p>
          <w:p w14:paraId="18528FF2" w14:textId="77777777" w:rsidR="002E7ABF" w:rsidRPr="008473FB" w:rsidRDefault="002E7ABF" w:rsidP="001451D2">
            <w:pPr>
              <w:pStyle w:val="VariableDefinition"/>
              <w:jc w:val="both"/>
              <w:rPr>
                <w:szCs w:val="24"/>
              </w:rPr>
            </w:pPr>
            <w:r w:rsidRPr="008473FB">
              <w:rPr>
                <w:szCs w:val="24"/>
              </w:rPr>
              <w:t>[City, State Zip]</w:t>
            </w:r>
          </w:p>
          <w:p w14:paraId="3268F914" w14:textId="77777777" w:rsidR="002E7ABF" w:rsidRPr="008473FB" w:rsidRDefault="002E7ABF" w:rsidP="001451D2">
            <w:pPr>
              <w:pStyle w:val="VariableDefinition"/>
              <w:jc w:val="both"/>
              <w:rPr>
                <w:szCs w:val="24"/>
              </w:rPr>
            </w:pPr>
            <w:r w:rsidRPr="008473FB">
              <w:rPr>
                <w:szCs w:val="24"/>
              </w:rPr>
              <w:t>[Telephone]</w:t>
            </w:r>
          </w:p>
          <w:p w14:paraId="002836A8" w14:textId="223CFA62" w:rsidR="002E7ABF" w:rsidRDefault="002E7ABF" w:rsidP="001451D2">
            <w:pPr>
              <w:pStyle w:val="VariableDefinition"/>
              <w:jc w:val="both"/>
              <w:rPr>
                <w:ins w:id="626" w:author="ERCOT" w:date="2025-10-21T15:09:00Z" w16du:dateUtc="2025-10-21T20:09:00Z"/>
                <w:szCs w:val="24"/>
              </w:rPr>
            </w:pPr>
            <w:r w:rsidRPr="008473FB">
              <w:rPr>
                <w:szCs w:val="24"/>
              </w:rPr>
              <w:t>[</w:t>
            </w:r>
            <w:del w:id="627" w:author="ERCOT" w:date="2025-10-21T15:09:00Z" w16du:dateUtc="2025-10-21T20:09:00Z">
              <w:r w:rsidRPr="008473FB" w:rsidDel="00011FE8">
                <w:rPr>
                  <w:szCs w:val="24"/>
                </w:rPr>
                <w:delText>Facsimile</w:delText>
              </w:r>
            </w:del>
            <w:ins w:id="628" w:author="ERCOT" w:date="2025-10-21T15:09:00Z" w16du:dateUtc="2025-10-21T20:09:00Z">
              <w:r w:rsidR="00011FE8" w:rsidRPr="008473FB">
                <w:rPr>
                  <w:szCs w:val="24"/>
                </w:rPr>
                <w:t>E-mail Address</w:t>
              </w:r>
            </w:ins>
            <w:r w:rsidRPr="008473FB">
              <w:rPr>
                <w:szCs w:val="24"/>
              </w:rPr>
              <w:t>]</w:t>
            </w:r>
          </w:p>
          <w:p w14:paraId="1E93A2D8" w14:textId="77777777" w:rsidR="00011FE8" w:rsidRDefault="00011FE8" w:rsidP="001451D2">
            <w:pPr>
              <w:pStyle w:val="VariableDefinition"/>
              <w:jc w:val="both"/>
              <w:rPr>
                <w:ins w:id="629" w:author="ERCOT" w:date="2025-10-21T15:09:00Z" w16du:dateUtc="2025-10-21T20:09:00Z"/>
                <w:szCs w:val="24"/>
              </w:rPr>
            </w:pPr>
          </w:p>
          <w:p w14:paraId="1E20FADB" w14:textId="3E33EB37" w:rsidR="00011FE8" w:rsidRPr="005B2A3F" w:rsidDel="003E1167" w:rsidRDefault="003E1167" w:rsidP="008473FB">
            <w:pPr>
              <w:pStyle w:val="VariableDefinition"/>
              <w:ind w:left="0" w:firstLine="0"/>
              <w:jc w:val="both"/>
              <w:rPr>
                <w:del w:id="630" w:author="ERCOT" w:date="2025-11-21T11:45:00Z" w16du:dateUtc="2025-11-21T17:45:00Z"/>
              </w:rPr>
            </w:pPr>
            <w:ins w:id="631" w:author="ERCOT" w:date="2025-11-21T11:45:00Z" w16du:dateUtc="2025-11-21T17:45:00Z">
              <w:r w:rsidRPr="00545275">
                <w:lastRenderedPageBreak/>
                <w:t>Participant may amend its contact information under this Agreement by submitting</w:t>
              </w:r>
              <w:r>
                <w:t xml:space="preserve"> a Notice of Change of Information (NCI) form (Section 23, Form E, Notice of Change of Information) to ERCOT.</w:t>
              </w:r>
              <w:r w:rsidRPr="00545275">
                <w:t xml:space="preserve"> </w:t>
              </w:r>
            </w:ins>
          </w:p>
          <w:p w14:paraId="21C57BF6" w14:textId="77777777" w:rsidR="002E7ABF" w:rsidRPr="00F72B58" w:rsidRDefault="002E7ABF" w:rsidP="001451D2">
            <w:pPr>
              <w:pStyle w:val="OutlineL1"/>
              <w:tabs>
                <w:tab w:val="clear" w:pos="720"/>
              </w:tabs>
              <w:spacing w:before="120" w:after="120"/>
              <w:ind w:left="0" w:firstLine="0"/>
              <w:jc w:val="both"/>
              <w:rPr>
                <w:u w:val="single"/>
              </w:rPr>
            </w:pPr>
            <w:r w:rsidRPr="00F72B58">
              <w:rPr>
                <w:u w:val="single"/>
              </w:rPr>
              <w:t xml:space="preserve">Section 2.  Definitions. </w:t>
            </w:r>
          </w:p>
          <w:p w14:paraId="3031574C" w14:textId="77777777" w:rsidR="002E7ABF" w:rsidRPr="00F72B58" w:rsidRDefault="002E7ABF" w:rsidP="001451D2">
            <w:pPr>
              <w:pStyle w:val="OutlineL2"/>
              <w:numPr>
                <w:ilvl w:val="0"/>
                <w:numId w:val="0"/>
              </w:numPr>
              <w:spacing w:before="120" w:after="120"/>
              <w:ind w:left="720" w:hanging="720"/>
              <w:jc w:val="both"/>
            </w:pPr>
            <w:r w:rsidRPr="00F72B58">
              <w:t>A.</w:t>
            </w:r>
            <w:r w:rsidRPr="00F72B58">
              <w:tab/>
              <w:t xml:space="preserve">Unless </w:t>
            </w:r>
            <w:r w:rsidRPr="005B2A3F">
              <w:t xml:space="preserve">herein </w:t>
            </w:r>
            <w:r w:rsidRPr="00F72B58">
              <w:t xml:space="preserve">defined, all definitions and acronyms found in the ERCOT Protocols shall </w:t>
            </w:r>
            <w:r w:rsidRPr="005B2A3F">
              <w:t>be incorporated by reference in</w:t>
            </w:r>
            <w:r w:rsidRPr="00F72B58">
              <w:t xml:space="preserve">to this Agreement. </w:t>
            </w:r>
          </w:p>
          <w:p w14:paraId="6FEED90C" w14:textId="5C111E39" w:rsidR="002E7ABF" w:rsidRPr="00F72B58" w:rsidDel="00011FE8" w:rsidRDefault="002E7ABF" w:rsidP="001451D2">
            <w:pPr>
              <w:pStyle w:val="NumContinue"/>
              <w:spacing w:before="120" w:after="120"/>
              <w:ind w:left="720" w:hanging="720"/>
              <w:jc w:val="both"/>
              <w:rPr>
                <w:del w:id="632" w:author="ERCOT" w:date="2025-10-21T15:10:00Z" w16du:dateUtc="2025-10-21T20:10:00Z"/>
              </w:rPr>
            </w:pPr>
            <w:del w:id="633" w:author="ERCOT" w:date="2025-10-21T15:10:00Z" w16du:dateUtc="2025-10-21T20:10:00Z">
              <w:r w:rsidRPr="00F72B58" w:rsidDel="00011FE8">
                <w:delText>B.</w:delText>
              </w:r>
              <w:r w:rsidRPr="00F72B58" w:rsidDel="00011FE8">
                <w:tab/>
              </w:r>
              <w:r w:rsidRPr="005B2A3F" w:rsidDel="00011FE8">
                <w:delText xml:space="preserve">“ERCOT Protocols” shall mean the document adopted by ERCOT, including any attachments or exhibits referenced in that document, as amended from time to time, that contains the scheduling, operating, planning, reliability, and </w:delText>
              </w:r>
              <w:r w:rsidDel="00011FE8">
                <w:delText>S</w:delText>
              </w:r>
              <w:r w:rsidRPr="005B2A3F" w:rsidDel="00011FE8">
                <w:delText xml:space="preserve">ettlement (including </w:delText>
              </w:r>
              <w:r w:rsidDel="00011FE8">
                <w:delText>C</w:delText>
              </w:r>
              <w:r w:rsidRPr="005B2A3F" w:rsidDel="00011FE8">
                <w:delText>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delText>
              </w:r>
            </w:del>
          </w:p>
          <w:p w14:paraId="3909846A" w14:textId="77777777" w:rsidR="002E7ABF" w:rsidRPr="00F72B58" w:rsidRDefault="002E7ABF" w:rsidP="001451D2">
            <w:pPr>
              <w:pStyle w:val="OutlineL1"/>
              <w:tabs>
                <w:tab w:val="clear" w:pos="720"/>
              </w:tabs>
              <w:spacing w:before="120" w:after="120"/>
              <w:ind w:left="0" w:firstLine="0"/>
              <w:jc w:val="both"/>
              <w:rPr>
                <w:i/>
                <w:u w:val="single"/>
              </w:rPr>
            </w:pPr>
            <w:r w:rsidRPr="00F72B58">
              <w:rPr>
                <w:u w:val="single"/>
              </w:rPr>
              <w:t>Section 3. Term and Termination.</w:t>
            </w:r>
          </w:p>
          <w:p w14:paraId="3D29B571" w14:textId="77777777" w:rsidR="002E7ABF" w:rsidRPr="00F72B58" w:rsidRDefault="002E7ABF" w:rsidP="001451D2">
            <w:pPr>
              <w:pStyle w:val="OutlineL2"/>
              <w:numPr>
                <w:ilvl w:val="0"/>
                <w:numId w:val="0"/>
              </w:numPr>
              <w:spacing w:before="120" w:after="120"/>
              <w:ind w:left="720" w:hanging="720"/>
              <w:jc w:val="both"/>
              <w:outlineLvl w:val="9"/>
              <w:rPr>
                <w:spacing w:val="-3"/>
              </w:rPr>
            </w:pPr>
            <w:r w:rsidRPr="00F72B58">
              <w:t>A.</w:t>
            </w:r>
            <w:r w:rsidRPr="00F72B58">
              <w:tab/>
            </w:r>
            <w:r w:rsidRPr="00F72B58">
              <w:rPr>
                <w:u w:val="single"/>
              </w:rPr>
              <w:t>Term.</w:t>
            </w:r>
            <w:r w:rsidRPr="00F72B58">
              <w:t xml:space="preserve">  </w:t>
            </w:r>
            <w:r w:rsidRPr="00F72B58">
              <w:rPr>
                <w:spacing w:val="-3"/>
              </w:rPr>
              <w:t xml:space="preserve">The initial term ("Initial Term") of this Agreement shall commence on the Effective Date and continue until the last day of the month which is twelve (12) months from the Effective Date. After the Initial Term, this Agreement shall automatically renew for one-year terms (a "Renewal Term") unless the standard form of this Agreement contained in the ERCOT Protocols has been modified by a change to the ERCOT Protocols.  If the standard form of this Agreement has been so modified, </w:t>
            </w:r>
            <w:r w:rsidRPr="005B2A3F">
              <w:t xml:space="preserve">then </w:t>
            </w:r>
            <w:r w:rsidRPr="00F72B58">
              <w:rPr>
                <w:spacing w:val="-3"/>
              </w:rPr>
              <w:t>this Agreement will terminate upon the effective date of the replacement agreement</w:t>
            </w:r>
            <w:r w:rsidRPr="005B2A3F">
              <w:t xml:space="preserve"> This Agreement may also be terminated during the Initial Term or the then-current Renewal Term in accordance with this Agreement.</w:t>
            </w:r>
          </w:p>
          <w:p w14:paraId="04228F37" w14:textId="77777777" w:rsidR="002E7ABF" w:rsidRPr="00F72B58" w:rsidRDefault="002E7ABF" w:rsidP="001451D2">
            <w:pPr>
              <w:pStyle w:val="NumContinue"/>
              <w:spacing w:before="120" w:after="120"/>
              <w:ind w:firstLine="0"/>
              <w:jc w:val="both"/>
            </w:pPr>
            <w:r w:rsidRPr="00F72B58">
              <w:t>B.</w:t>
            </w:r>
            <w:r w:rsidRPr="00F72B58">
              <w:tab/>
            </w:r>
            <w:r w:rsidRPr="00F72B58">
              <w:rPr>
                <w:u w:val="single"/>
              </w:rPr>
              <w:t>Termination by Participant.</w:t>
            </w:r>
            <w:r w:rsidRPr="00F72B58">
              <w:t xml:space="preserve"> Participant may, at its option, terminate this Agreement: </w:t>
            </w:r>
          </w:p>
          <w:p w14:paraId="3CDCD851" w14:textId="77777777" w:rsidR="002E7ABF" w:rsidRPr="005B2A3F" w:rsidRDefault="002E7ABF" w:rsidP="001451D2">
            <w:pPr>
              <w:pStyle w:val="NumContinue"/>
              <w:spacing w:before="120" w:after="120"/>
              <w:ind w:left="1440" w:hanging="720"/>
              <w:jc w:val="both"/>
            </w:pPr>
            <w:r w:rsidRPr="00F72B58">
              <w:t xml:space="preserve">(1) </w:t>
            </w:r>
            <w:r w:rsidRPr="00F72B58">
              <w:tab/>
              <w:t>Immediately upo</w:t>
            </w:r>
            <w:r w:rsidRPr="005B2A3F">
              <w:t>n the failure of ERCOT to continue to be certified by the PUCT as the Independent Organization under PURA §39.151 without the immediate certification of another Independent Organization under PURA §39.151;</w:t>
            </w:r>
          </w:p>
          <w:p w14:paraId="7F63831F" w14:textId="77777777" w:rsidR="002E7ABF" w:rsidRPr="005B2A3F" w:rsidRDefault="002E7ABF" w:rsidP="001451D2">
            <w:pPr>
              <w:pStyle w:val="NumContinue"/>
              <w:spacing w:before="120" w:after="120"/>
              <w:ind w:left="1440" w:hanging="720"/>
              <w:jc w:val="both"/>
            </w:pPr>
            <w:r w:rsidRPr="00F72B58">
              <w:t xml:space="preserve">(2) </w:t>
            </w:r>
            <w:r w:rsidRPr="00F72B58">
              <w:tab/>
              <w:t xml:space="preserve">If the “REC Account Holder” box is checked in Section A. of the </w:t>
            </w:r>
            <w:r w:rsidRPr="00F72B58">
              <w:rPr>
                <w:i/>
              </w:rPr>
              <w:t>Recitals</w:t>
            </w:r>
            <w:r w:rsidRPr="00F72B58">
              <w:t xml:space="preserve"> section of this Agreement, </w:t>
            </w:r>
            <w:r w:rsidRPr="005B2A3F">
              <w:t>Participant may, at its option, terminate this Agreement immediately if the PUCT ceases to certify ERCOT as the Entity approved by the PUCT (“Program Administrator”) for carrying out the administrative responsibilities related to the Renewable Energy Credit Program as set forth in PUC Substantive Rule 25.173(g) without the immediate certification of another Program Administrator under PURA §39.151; or</w:t>
            </w:r>
          </w:p>
          <w:p w14:paraId="27AA4B74" w14:textId="77777777" w:rsidR="002E7ABF" w:rsidRPr="00F72B58" w:rsidRDefault="002E7ABF" w:rsidP="001451D2">
            <w:pPr>
              <w:pStyle w:val="NumContinue"/>
              <w:spacing w:before="120" w:after="120"/>
              <w:ind w:left="1440" w:hanging="720"/>
              <w:jc w:val="both"/>
            </w:pPr>
            <w:r w:rsidRPr="00F72B58">
              <w:t>(3)</w:t>
            </w:r>
            <w:r w:rsidRPr="00F72B58">
              <w:tab/>
              <w:t>For any other reason at any time upon thirty days written notice to ERCOT.</w:t>
            </w:r>
          </w:p>
          <w:p w14:paraId="5186E923" w14:textId="1FFDEF25" w:rsidR="00011FE8" w:rsidRPr="00F72B58" w:rsidRDefault="00011FE8" w:rsidP="00011FE8">
            <w:pPr>
              <w:pStyle w:val="NumContinue"/>
              <w:spacing w:before="120" w:after="120"/>
              <w:ind w:firstLine="0"/>
              <w:jc w:val="both"/>
              <w:rPr>
                <w:ins w:id="634" w:author="ERCOT" w:date="2025-10-21T15:10:00Z" w16du:dateUtc="2025-10-21T20:10:00Z"/>
              </w:rPr>
            </w:pPr>
            <w:ins w:id="635" w:author="ERCOT" w:date="2025-10-21T15:10:00Z" w16du:dateUtc="2025-10-21T20:10:00Z">
              <w:r>
                <w:t xml:space="preserve">C.        Termination by ERCOT. ERCOT may terminate this Agreement in accordance with the      </w:t>
              </w:r>
            </w:ins>
            <w:ins w:id="636" w:author="ERCOT" w:date="2025-10-21T15:11:00Z" w16du:dateUtc="2025-10-21T20:11:00Z">
              <w:r>
                <w:tab/>
              </w:r>
            </w:ins>
            <w:ins w:id="637" w:author="ERCOT" w:date="2025-10-21T15:10:00Z" w16du:dateUtc="2025-10-21T20:10:00Z">
              <w:r>
                <w:t>Default provisions in Section 16</w:t>
              </w:r>
            </w:ins>
            <w:ins w:id="638" w:author="ERCOT" w:date="2025-10-21T15:11:00Z" w16du:dateUtc="2025-10-21T20:11:00Z">
              <w:r>
                <w:t xml:space="preserve">, Registration and Qualification of Market </w:t>
              </w:r>
              <w:r>
                <w:tab/>
                <w:t>Participants</w:t>
              </w:r>
            </w:ins>
            <w:ins w:id="639" w:author="ERCOT" w:date="2025-10-21T15:10:00Z" w16du:dateUtc="2025-10-21T20:10:00Z">
              <w:r>
                <w:t xml:space="preserve">. </w:t>
              </w:r>
            </w:ins>
          </w:p>
          <w:p w14:paraId="4B1D591D" w14:textId="18953F02" w:rsidR="002E7ABF" w:rsidRPr="00F72B58" w:rsidRDefault="00011FE8" w:rsidP="001451D2">
            <w:pPr>
              <w:pStyle w:val="OutlineL1"/>
              <w:keepNext w:val="0"/>
              <w:tabs>
                <w:tab w:val="clear" w:pos="720"/>
              </w:tabs>
              <w:spacing w:before="120" w:after="120"/>
              <w:ind w:hanging="720"/>
              <w:jc w:val="both"/>
              <w:rPr>
                <w:u w:val="single"/>
              </w:rPr>
            </w:pPr>
            <w:ins w:id="640" w:author="ERCOT" w:date="2025-10-21T15:12:00Z" w16du:dateUtc="2025-10-21T20:12:00Z">
              <w:r>
                <w:t>D</w:t>
              </w:r>
            </w:ins>
            <w:del w:id="641" w:author="ERCOT" w:date="2025-10-21T15:12:00Z" w16du:dateUtc="2025-10-21T20:12:00Z">
              <w:r w:rsidR="002E7ABF" w:rsidRPr="005B2A3F" w:rsidDel="00011FE8">
                <w:delText>C</w:delText>
              </w:r>
            </w:del>
            <w:r w:rsidR="002E7ABF" w:rsidRPr="005B2A3F">
              <w:t>.</w:t>
            </w:r>
            <w:r w:rsidR="002E7ABF" w:rsidRPr="005B2A3F">
              <w:tab/>
            </w:r>
            <w:proofErr w:type="gramStart"/>
            <w:r w:rsidR="002E7ABF" w:rsidRPr="005B2A3F">
              <w:rPr>
                <w:u w:val="single"/>
              </w:rPr>
              <w:t>Effect</w:t>
            </w:r>
            <w:proofErr w:type="gramEnd"/>
            <w:r w:rsidR="002E7ABF" w:rsidRPr="005B2A3F">
              <w:rPr>
                <w:u w:val="single"/>
              </w:rPr>
              <w:t xml:space="preserve"> </w:t>
            </w:r>
            <w:proofErr w:type="gramStart"/>
            <w:r w:rsidR="002E7ABF" w:rsidRPr="005B2A3F">
              <w:rPr>
                <w:u w:val="single"/>
              </w:rPr>
              <w:t>of</w:t>
            </w:r>
            <w:proofErr w:type="gramEnd"/>
            <w:r w:rsidR="002E7ABF" w:rsidRPr="005B2A3F">
              <w:rPr>
                <w:u w:val="single"/>
              </w:rPr>
              <w:t xml:space="preserve"> Termination and Survival of Terms.</w:t>
            </w:r>
            <w:r w:rsidR="002E7ABF" w:rsidRPr="005B2A3F">
              <w:t xml:space="preserve">  If this Agreement is terminated by a Party pursuant to the </w:t>
            </w:r>
            <w:r w:rsidR="002E7ABF" w:rsidRPr="00F72B58">
              <w:t>terms</w:t>
            </w:r>
            <w:r w:rsidR="002E7ABF" w:rsidRPr="005B2A3F">
              <w:t xml:space="preserve"> hereof</w:t>
            </w:r>
            <w:r w:rsidR="002E7ABF" w:rsidRPr="00F72B58">
              <w:t xml:space="preserve">, </w:t>
            </w:r>
            <w:r w:rsidR="002E7ABF" w:rsidRPr="00F72B58">
              <w:rPr>
                <w:spacing w:val="-3"/>
              </w:rPr>
              <w:t xml:space="preserve">the rights and obligations of the Parties hereunder shall </w:t>
            </w:r>
            <w:r w:rsidR="002E7ABF" w:rsidRPr="00F72B58">
              <w:rPr>
                <w:spacing w:val="-3"/>
              </w:rPr>
              <w:lastRenderedPageBreak/>
              <w:t>terminate, except that the rights and obligations of the Parties</w:t>
            </w:r>
            <w:ins w:id="642" w:author="ERCOT" w:date="2025-10-21T15:12:00Z" w16du:dateUtc="2025-10-21T20:12:00Z">
              <w:r>
                <w:rPr>
                  <w:spacing w:val="-3"/>
                </w:rPr>
                <w:t xml:space="preserve"> </w:t>
              </w:r>
            </w:ins>
            <w:ins w:id="643" w:author="ERCOT" w:date="2025-10-21T15:13:00Z" w16du:dateUtc="2025-10-21T20:13:00Z">
              <w:r>
                <w:rPr>
                  <w:spacing w:val="-3"/>
                </w:rPr>
                <w:t>u</w:t>
              </w:r>
            </w:ins>
            <w:ins w:id="644" w:author="ERCOT" w:date="2025-10-21T15:12:00Z" w16du:dateUtc="2025-10-21T20:12:00Z">
              <w:r>
                <w:rPr>
                  <w:spacing w:val="-3"/>
                </w:rPr>
                <w:t>nder Sections 8, 9, and 10 of</w:t>
              </w:r>
            </w:ins>
            <w:r w:rsidR="002E7ABF" w:rsidRPr="00F72B58">
              <w:rPr>
                <w:spacing w:val="-3"/>
              </w:rPr>
              <w:t xml:space="preserve"> that have accrued under this Agreement </w:t>
            </w:r>
            <w:del w:id="645" w:author="ERCOT" w:date="2025-10-21T15:12:00Z" w16du:dateUtc="2025-10-21T20:12:00Z">
              <w:r w:rsidR="002E7ABF" w:rsidRPr="00F72B58" w:rsidDel="00011FE8">
                <w:rPr>
                  <w:spacing w:val="-3"/>
                </w:rPr>
                <w:delText xml:space="preserve">prior to the date of termination </w:delText>
              </w:r>
            </w:del>
            <w:r w:rsidR="002E7ABF" w:rsidRPr="00F72B58">
              <w:rPr>
                <w:spacing w:val="-3"/>
              </w:rPr>
              <w:t xml:space="preserve">shall survive. </w:t>
            </w:r>
          </w:p>
          <w:p w14:paraId="3FF07B50" w14:textId="77777777" w:rsidR="002E7ABF" w:rsidRPr="00F72B58" w:rsidRDefault="002E7ABF" w:rsidP="001451D2">
            <w:pPr>
              <w:pStyle w:val="OutlineL1"/>
              <w:keepNext w:val="0"/>
              <w:tabs>
                <w:tab w:val="clear" w:pos="720"/>
              </w:tabs>
              <w:spacing w:before="120" w:after="120"/>
              <w:ind w:left="0" w:firstLine="0"/>
              <w:jc w:val="both"/>
              <w:rPr>
                <w:u w:val="single"/>
              </w:rPr>
            </w:pPr>
            <w:r w:rsidRPr="00F72B58">
              <w:rPr>
                <w:u w:val="single"/>
              </w:rPr>
              <w:t>Section 4. Representations, Warranties, and Covenants.</w:t>
            </w:r>
          </w:p>
          <w:p w14:paraId="07B7745F" w14:textId="77777777" w:rsidR="002E7ABF" w:rsidRPr="00F72B58" w:rsidRDefault="002E7ABF" w:rsidP="001451D2">
            <w:pPr>
              <w:pStyle w:val="List"/>
              <w:spacing w:before="120" w:after="120"/>
              <w:ind w:left="0" w:firstLine="0"/>
              <w:jc w:val="both"/>
            </w:pPr>
            <w:r w:rsidRPr="00F72B58">
              <w:t>A.</w:t>
            </w:r>
            <w:r w:rsidRPr="00F72B58">
              <w:tab/>
            </w:r>
            <w:r w:rsidRPr="00F72B58">
              <w:rPr>
                <w:u w:val="single"/>
              </w:rPr>
              <w:t>Participant represents, warrants, and covenants that</w:t>
            </w:r>
            <w:r w:rsidRPr="00F72B58">
              <w:t xml:space="preserve">: </w:t>
            </w:r>
          </w:p>
          <w:p w14:paraId="23F81EDB" w14:textId="77777777" w:rsidR="002E7ABF" w:rsidRPr="005B2A3F" w:rsidRDefault="002E7ABF" w:rsidP="001451D2">
            <w:pPr>
              <w:pStyle w:val="List"/>
              <w:spacing w:before="120" w:after="120"/>
              <w:ind w:left="1440"/>
              <w:jc w:val="both"/>
            </w:pPr>
            <w:r w:rsidRPr="005B2A3F">
              <w:t>(1)</w:t>
            </w:r>
            <w:r w:rsidRPr="005B2A3F">
              <w:tab/>
              <w:t>Participant is duly organized, validly existing and in good standing under the laws of the jurisdiction under which it is organized and is authorized to do business in Texas;</w:t>
            </w:r>
          </w:p>
          <w:p w14:paraId="00C46FD5" w14:textId="77777777" w:rsidR="002E7ABF" w:rsidRPr="00F72B58" w:rsidRDefault="002E7ABF" w:rsidP="001451D2">
            <w:pPr>
              <w:pStyle w:val="List"/>
              <w:spacing w:before="120" w:after="120"/>
              <w:ind w:left="1440"/>
              <w:jc w:val="both"/>
            </w:pPr>
            <w:r w:rsidRPr="005B2A3F">
              <w:t>(2)</w:t>
            </w:r>
            <w:r w:rsidRPr="005B2A3F">
              <w:tab/>
              <w:t>Participant has full power and authority to enter into this Agreement and perform all obligations, representations, warranties and covenants under this Agreement;</w:t>
            </w:r>
          </w:p>
          <w:p w14:paraId="0B0301AB" w14:textId="77777777" w:rsidR="002E7ABF" w:rsidRPr="00F72B58" w:rsidRDefault="002E7ABF" w:rsidP="001451D2">
            <w:pPr>
              <w:keepLines/>
              <w:spacing w:before="120" w:after="120"/>
              <w:ind w:left="1440" w:hanging="720"/>
              <w:jc w:val="both"/>
            </w:pPr>
            <w:r w:rsidRPr="00F72B58">
              <w:t>(3)</w:t>
            </w:r>
            <w:r w:rsidRPr="00F72B58">
              <w:tab/>
              <w:t xml:space="preserve">Participant’s past, present and future agreements or </w:t>
            </w:r>
            <w:r w:rsidRPr="005B2A3F">
              <w:t xml:space="preserve">Participant’s </w:t>
            </w:r>
            <w:r w:rsidRPr="00F72B58">
              <w:t xml:space="preserve">organizational charter or bylaws, if any, or any provision of any indenture, mortgage, </w:t>
            </w:r>
            <w:proofErr w:type="gramStart"/>
            <w:r w:rsidRPr="00F72B58">
              <w:t>lien</w:t>
            </w:r>
            <w:proofErr w:type="gramEnd"/>
            <w:r w:rsidRPr="00F72B58">
              <w:t>, lease, agreement, order, judgment, or decree to which Participant is a party or by which its assets or properties are bound do not materially affect performance of Participant’s obligations under this Agreement;</w:t>
            </w:r>
          </w:p>
          <w:p w14:paraId="0D63B4F2" w14:textId="7DAF222A" w:rsidR="002E7ABF" w:rsidRPr="005B2A3F" w:rsidRDefault="002E7ABF" w:rsidP="001451D2">
            <w:pPr>
              <w:spacing w:before="120" w:after="120"/>
              <w:ind w:left="1440" w:hanging="720"/>
              <w:jc w:val="both"/>
            </w:pPr>
            <w:r w:rsidRPr="00F72B58">
              <w:t>(4)</w:t>
            </w:r>
            <w:r w:rsidRPr="00F72B58">
              <w:tab/>
            </w:r>
            <w:del w:id="646" w:author="ERCOT" w:date="2025-11-21T11:46:00Z" w16du:dateUtc="2025-11-21T17:46:00Z">
              <w:r w:rsidRPr="00F72B58" w:rsidDel="000E53CC">
                <w:delText xml:space="preserve">Market </w:delText>
              </w:r>
            </w:del>
            <w:r w:rsidRPr="00F72B58">
              <w:t xml:space="preserve">Participant’s execution, delivery and performance of this Agreement </w:t>
            </w:r>
            <w:r w:rsidRPr="005B2A3F">
              <w:t xml:space="preserve">by Participant </w:t>
            </w:r>
            <w:r w:rsidRPr="00F72B58">
              <w:t>have been duly authorized by all requisite action of its governing body;</w:t>
            </w:r>
          </w:p>
          <w:p w14:paraId="45217341" w14:textId="77777777" w:rsidR="002E7ABF" w:rsidRPr="005B2A3F" w:rsidRDefault="002E7ABF" w:rsidP="001451D2">
            <w:pPr>
              <w:tabs>
                <w:tab w:val="num" w:pos="630"/>
                <w:tab w:val="num" w:pos="1440"/>
              </w:tabs>
              <w:spacing w:before="120" w:after="120"/>
              <w:ind w:left="1440" w:hanging="720"/>
              <w:jc w:val="both"/>
            </w:pPr>
            <w:r w:rsidRPr="005B2A3F">
              <w:t>(5)</w:t>
            </w:r>
            <w:r w:rsidRPr="005B2A3F">
              <w:tab/>
              <w:t xml:space="preserve">Except as set out in an exhibit (if any) to this Agreement, ERCOT has not, within the twenty-four (24) months preceding the Effective Date, terminated for Default any Prior Agreement with Participant, any company of which Participant is a successor in interest, or any Affiliate of Participant; </w:t>
            </w:r>
          </w:p>
          <w:p w14:paraId="2F4F63D0" w14:textId="77777777" w:rsidR="002E7ABF" w:rsidRPr="00F72B58" w:rsidRDefault="002E7ABF" w:rsidP="001451D2">
            <w:pPr>
              <w:tabs>
                <w:tab w:val="num" w:pos="630"/>
                <w:tab w:val="num" w:pos="1440"/>
              </w:tabs>
              <w:spacing w:before="120" w:after="120"/>
              <w:ind w:left="1440" w:hanging="720"/>
              <w:jc w:val="both"/>
            </w:pPr>
            <w:r w:rsidRPr="005B2A3F">
              <w:t>(6)</w:t>
            </w:r>
            <w:r w:rsidRPr="00F72B58">
              <w:tab/>
              <w:t xml:space="preserve">If any </w:t>
            </w:r>
            <w:r w:rsidRPr="005B2A3F">
              <w:t>Defaults are disclosed on any such exhibit mentioned in subsection 4(A)(5)</w:t>
            </w:r>
            <w:r w:rsidRPr="00F72B58">
              <w:t xml:space="preserve">, either (a) </w:t>
            </w:r>
            <w:r w:rsidRPr="005B2A3F">
              <w:t>ERCOT</w:t>
            </w:r>
            <w:r w:rsidRPr="00F72B58">
              <w:t xml:space="preserve"> has </w:t>
            </w:r>
            <w:r w:rsidRPr="005B2A3F">
              <w:t xml:space="preserve">been </w:t>
            </w:r>
            <w:r w:rsidRPr="00F72B58">
              <w:t xml:space="preserve">paid, before execution of this Agreement, all sums due to </w:t>
            </w:r>
            <w:r w:rsidRPr="005B2A3F">
              <w:t xml:space="preserve">it </w:t>
            </w:r>
            <w:r w:rsidRPr="00F72B58">
              <w:t xml:space="preserve">in </w:t>
            </w:r>
            <w:r w:rsidRPr="005B2A3F">
              <w:t xml:space="preserve">relation to such </w:t>
            </w:r>
            <w:r w:rsidRPr="00F72B58">
              <w:t xml:space="preserve">Prior Agreement, or (b) ERCOT, in its reasonable judgment, has determined that this Agreement </w:t>
            </w:r>
            <w:r w:rsidRPr="005B2A3F">
              <w:t xml:space="preserve">is necessary </w:t>
            </w:r>
            <w:r w:rsidRPr="00F72B58">
              <w:t xml:space="preserve">for system reliability and Participant has made alternate arrangements satisfactory to ERCOT </w:t>
            </w:r>
            <w:r w:rsidRPr="005B2A3F">
              <w:t>for the resolution of</w:t>
            </w:r>
            <w:r w:rsidRPr="00F72B58">
              <w:t xml:space="preserve"> the Default under the Prior Agreement;</w:t>
            </w:r>
          </w:p>
          <w:p w14:paraId="13B4E09B" w14:textId="77777777" w:rsidR="002E7ABF" w:rsidRPr="00F72B58" w:rsidRDefault="002E7ABF" w:rsidP="001451D2">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F72B58">
              <w:t>(7)</w:t>
            </w:r>
            <w:r w:rsidRPr="00F72B58">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1D195D12" w14:textId="77777777" w:rsidR="002E7ABF" w:rsidRPr="005B2A3F" w:rsidRDefault="002E7ABF" w:rsidP="001451D2">
            <w:pPr>
              <w:pStyle w:val="AppellateL3"/>
              <w:numPr>
                <w:ilvl w:val="0"/>
                <w:numId w:val="0"/>
              </w:numPr>
              <w:tabs>
                <w:tab w:val="left" w:pos="-984"/>
                <w:tab w:val="left" w:pos="-720"/>
                <w:tab w:val="left" w:pos="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outlineLvl w:val="9"/>
            </w:pPr>
            <w:r w:rsidRPr="00F72B58">
              <w:t>(8)</w:t>
            </w:r>
            <w:r w:rsidRPr="00F72B58">
              <w:tab/>
              <w:t>Participant is not in violation of any laws, ordinances, or governmental rules, regulations or order of any Governmental Authority or arbitration board materially affecting performance of this Agreement and to which it is subject;</w:t>
            </w:r>
          </w:p>
          <w:p w14:paraId="71144F4E" w14:textId="77777777" w:rsidR="002E7ABF" w:rsidRPr="00F72B58" w:rsidRDefault="002E7ABF" w:rsidP="001451D2">
            <w:pPr>
              <w:tabs>
                <w:tab w:val="left" w:pos="-984"/>
                <w:tab w:val="left" w:pos="-720"/>
                <w:tab w:val="num" w:pos="63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F72B58">
              <w:rPr>
                <w:spacing w:val="2"/>
              </w:rPr>
              <w:t>(9)</w:t>
            </w:r>
            <w:r w:rsidRPr="00F72B58">
              <w:rPr>
                <w:spacing w:val="2"/>
              </w:rPr>
              <w:tab/>
              <w:t>Participant is not Bankrupt, does not contemplate becoming Bankrupt nor, to its knowledge, will become Bankrupt</w:t>
            </w:r>
            <w:r w:rsidRPr="00F72B58">
              <w:t xml:space="preserve">; </w:t>
            </w:r>
          </w:p>
          <w:p w14:paraId="33336663" w14:textId="77777777" w:rsidR="002E7ABF" w:rsidRPr="005B2A3F" w:rsidRDefault="002E7ABF" w:rsidP="001451D2">
            <w:pPr>
              <w:pStyle w:val="BodyText3"/>
              <w:tabs>
                <w:tab w:val="num" w:pos="1440"/>
              </w:tabs>
              <w:spacing w:before="120"/>
              <w:ind w:left="1440" w:hanging="720"/>
            </w:pPr>
            <w:r w:rsidRPr="00F72B58">
              <w:t>(</w:t>
            </w:r>
            <w:r w:rsidRPr="0026257D">
              <w:rPr>
                <w:spacing w:val="2"/>
                <w:sz w:val="24"/>
                <w:szCs w:val="24"/>
              </w:rPr>
              <w:t>10)</w:t>
            </w:r>
            <w:r w:rsidRPr="0026257D">
              <w:rPr>
                <w:spacing w:val="2"/>
                <w:sz w:val="24"/>
                <w:szCs w:val="24"/>
              </w:rPr>
              <w:tab/>
              <w:t>Participant acknowledges that it has received and is familiar with the ERCOT Protocols; and</w:t>
            </w:r>
          </w:p>
          <w:p w14:paraId="55EBB1F7" w14:textId="77777777" w:rsidR="002E7ABF" w:rsidRPr="00F72B58" w:rsidRDefault="002E7ABF" w:rsidP="001451D2">
            <w:pPr>
              <w:pStyle w:val="List2"/>
              <w:spacing w:before="120" w:after="120"/>
              <w:jc w:val="both"/>
            </w:pPr>
            <w:r w:rsidRPr="005B2A3F">
              <w:lastRenderedPageBreak/>
              <w:t>(11)</w:t>
            </w:r>
            <w:r w:rsidRPr="005B2A3F">
              <w:tab/>
            </w:r>
            <w:r w:rsidRPr="00F72B58">
              <w:t xml:space="preserve">Participant acknowledges and affirms that the foregoing representations, warranties and covenants </w:t>
            </w:r>
            <w:r w:rsidRPr="005B2A3F">
              <w:t>are continuing in nature</w:t>
            </w:r>
            <w:r w:rsidRPr="005B2A3F">
              <w:rPr>
                <w:sz w:val="22"/>
              </w:rPr>
              <w:t xml:space="preserve"> throughout </w:t>
            </w:r>
            <w:r w:rsidRPr="005B2A3F">
              <w:t xml:space="preserve">the term of </w:t>
            </w:r>
            <w:r w:rsidRPr="005B2A3F">
              <w:rPr>
                <w:sz w:val="22"/>
              </w:rPr>
              <w:t>this Agreement</w:t>
            </w:r>
            <w:r w:rsidRPr="005B2A3F">
              <w:t>.  For purposes of this Section, “materially affecting performance” means resulting in a materially adverse effect on Participant’s performance of its obligations under this Agreement.</w:t>
            </w:r>
          </w:p>
          <w:p w14:paraId="4E172DF1" w14:textId="77777777" w:rsidR="002E7ABF" w:rsidRPr="00F72B58" w:rsidRDefault="002E7ABF" w:rsidP="001451D2">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u w:val="single"/>
              </w:rPr>
            </w:pPr>
            <w:r w:rsidRPr="00F72B58">
              <w:t>B.</w:t>
            </w:r>
            <w:r w:rsidRPr="00F72B58">
              <w:tab/>
            </w:r>
            <w:r w:rsidRPr="00F72B58">
              <w:rPr>
                <w:u w:val="single"/>
              </w:rPr>
              <w:t xml:space="preserve">ERCOT </w:t>
            </w:r>
            <w:proofErr w:type="gramStart"/>
            <w:r w:rsidRPr="00F72B58">
              <w:rPr>
                <w:u w:val="single"/>
              </w:rPr>
              <w:t>represents,</w:t>
            </w:r>
            <w:proofErr w:type="gramEnd"/>
            <w:r w:rsidRPr="00F72B58">
              <w:rPr>
                <w:u w:val="single"/>
              </w:rPr>
              <w:t xml:space="preserve"> warrants and covenants that:</w:t>
            </w:r>
          </w:p>
          <w:p w14:paraId="6A4A4EE4" w14:textId="77777777" w:rsidR="002E7ABF" w:rsidRPr="00F72B58" w:rsidRDefault="002E7ABF" w:rsidP="001451D2">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B2A3F">
              <w:t>(1)</w:t>
            </w:r>
            <w:r w:rsidRPr="005B2A3F">
              <w:tab/>
              <w:t>ERCOT is the Independent Organization certified under PURA §39.151 for the ERCOT Region;</w:t>
            </w:r>
          </w:p>
          <w:p w14:paraId="3FC16096" w14:textId="77777777" w:rsidR="002E7ABF" w:rsidRPr="005B2A3F" w:rsidRDefault="002E7ABF" w:rsidP="001451D2">
            <w:pPr>
              <w:pStyle w:val="OutlineL2"/>
              <w:numPr>
                <w:ilvl w:val="0"/>
                <w:numId w:val="0"/>
              </w:numPr>
              <w:tabs>
                <w:tab w:val="left" w:pos="1440"/>
              </w:tabs>
              <w:spacing w:before="120" w:after="120"/>
              <w:ind w:left="1440" w:hanging="720"/>
              <w:jc w:val="both"/>
              <w:outlineLvl w:val="9"/>
            </w:pPr>
            <w:r w:rsidRPr="00F72B58">
              <w:t>(2)</w:t>
            </w:r>
            <w:r w:rsidRPr="00F72B58">
              <w:tab/>
              <w:t>ERCOT is duly organized, validly existing and in good standing under the laws of Texas</w:t>
            </w:r>
            <w:r w:rsidRPr="005B2A3F">
              <w:t>, and is authorized to do business in Texas;</w:t>
            </w:r>
          </w:p>
          <w:p w14:paraId="78A33993" w14:textId="77777777" w:rsidR="002E7ABF" w:rsidRPr="005B2A3F" w:rsidRDefault="002E7ABF" w:rsidP="001451D2">
            <w:pPr>
              <w:pStyle w:val="List2"/>
              <w:spacing w:before="120" w:after="120"/>
              <w:jc w:val="both"/>
            </w:pPr>
            <w:r w:rsidRPr="005B2A3F">
              <w:t>(3)</w:t>
            </w:r>
            <w:r w:rsidRPr="005B2A3F">
              <w:tab/>
              <w:t xml:space="preserve">ERCOT has full power and authority to enter into this Agreement and perform </w:t>
            </w:r>
            <w:proofErr w:type="gramStart"/>
            <w:r w:rsidRPr="005B2A3F">
              <w:t>all of</w:t>
            </w:r>
            <w:proofErr w:type="gramEnd"/>
            <w:r w:rsidRPr="005B2A3F">
              <w:t xml:space="preserve"> ERCOT’s obligations, representations, warranties and covenants under this Agreement;</w:t>
            </w:r>
          </w:p>
          <w:p w14:paraId="28E4A980" w14:textId="77777777" w:rsidR="002E7ABF" w:rsidRPr="005B2A3F" w:rsidRDefault="002E7ABF" w:rsidP="001451D2">
            <w:pPr>
              <w:pStyle w:val="List2"/>
              <w:spacing w:before="120" w:after="120"/>
              <w:jc w:val="both"/>
            </w:pPr>
            <w:r w:rsidRPr="005B2A3F">
              <w:t>(4)</w:t>
            </w:r>
            <w:r w:rsidRPr="005B2A3F">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14:paraId="674758F5" w14:textId="77777777" w:rsidR="002E7ABF" w:rsidRPr="005B2A3F" w:rsidRDefault="002E7ABF" w:rsidP="001451D2">
            <w:pPr>
              <w:pStyle w:val="List2"/>
              <w:spacing w:before="120" w:after="120"/>
              <w:jc w:val="both"/>
            </w:pPr>
            <w:r w:rsidRPr="005B2A3F">
              <w:t>(5)</w:t>
            </w:r>
            <w:r w:rsidRPr="005B2A3F">
              <w:tab/>
              <w:t>The execution, delivery and performance of this Agreement by ERCOT have been duly authorized by all requisite action of its governing body;</w:t>
            </w:r>
          </w:p>
          <w:p w14:paraId="372C9774" w14:textId="77777777" w:rsidR="002E7ABF" w:rsidRPr="005B2A3F" w:rsidRDefault="002E7ABF" w:rsidP="001451D2">
            <w:pPr>
              <w:pStyle w:val="List2"/>
              <w:spacing w:before="120" w:after="120"/>
              <w:jc w:val="both"/>
            </w:pPr>
            <w:r w:rsidRPr="005B2A3F">
              <w:t>(6)</w:t>
            </w:r>
            <w:r w:rsidRPr="005B2A3F">
              <w:tab/>
              <w: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w:t>
            </w:r>
            <w:proofErr w:type="gramStart"/>
            <w:r w:rsidRPr="005B2A3F">
              <w:t>governmental</w:t>
            </w:r>
            <w:proofErr w:type="gramEnd"/>
            <w:r w:rsidRPr="005B2A3F">
              <w:t xml:space="preserve"> regulations except licenses, registrations, certifications, permits or other authorizations that do not materially affect performance under this Agreement; </w:t>
            </w:r>
          </w:p>
          <w:p w14:paraId="44BB1EEC" w14:textId="77777777" w:rsidR="002E7ABF" w:rsidRPr="005B2A3F" w:rsidRDefault="002E7ABF" w:rsidP="001451D2">
            <w:pPr>
              <w:pStyle w:val="List2"/>
              <w:spacing w:before="120" w:after="120"/>
              <w:jc w:val="both"/>
            </w:pPr>
            <w:r w:rsidRPr="005B2A3F">
              <w:t>(7)</w:t>
            </w:r>
            <w:r w:rsidRPr="005B2A3F">
              <w:tab/>
              <w:t>ERCOT is not in violation of any laws, ordinances, or governmental rules, regulations or order of any Governmental Authority or arbitration board materially affecting performance of this Agreement and to which it is subject;</w:t>
            </w:r>
          </w:p>
          <w:p w14:paraId="599E1F25" w14:textId="77777777" w:rsidR="002E7ABF" w:rsidRPr="005B2A3F" w:rsidRDefault="002E7ABF" w:rsidP="001451D2">
            <w:pPr>
              <w:pStyle w:val="List2"/>
              <w:spacing w:before="120" w:after="120"/>
              <w:jc w:val="both"/>
            </w:pPr>
            <w:r w:rsidRPr="005B2A3F">
              <w:t>(8)</w:t>
            </w:r>
            <w:r w:rsidRPr="005B2A3F">
              <w:tab/>
              <w:t xml:space="preserve">ERCOT is not Bankrupt, does not contemplate becoming Bankrupt nor, to its knowledge, will become Bankrupt; and </w:t>
            </w:r>
          </w:p>
          <w:p w14:paraId="221DBF5C" w14:textId="77777777" w:rsidR="002E7ABF" w:rsidRPr="005B2A3F" w:rsidRDefault="002E7ABF" w:rsidP="001451D2">
            <w:pPr>
              <w:pStyle w:val="List2"/>
              <w:spacing w:before="120" w:after="120"/>
              <w:jc w:val="both"/>
            </w:pPr>
            <w:r w:rsidRPr="005B2A3F">
              <w:t>(9)</w:t>
            </w:r>
            <w:r w:rsidRPr="005B2A3F">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14:paraId="6A42FBFE" w14:textId="77777777" w:rsidR="002E7ABF" w:rsidRPr="005B2A3F" w:rsidRDefault="002E7ABF" w:rsidP="001451D2">
            <w:pPr>
              <w:pStyle w:val="BodyText"/>
              <w:jc w:val="both"/>
              <w:rPr>
                <w:u w:val="single"/>
              </w:rPr>
            </w:pPr>
            <w:r w:rsidRPr="005B2A3F">
              <w:rPr>
                <w:u w:val="single"/>
              </w:rPr>
              <w:t>Section 5. Participant Obligations.</w:t>
            </w:r>
          </w:p>
          <w:p w14:paraId="26CA3BBB" w14:textId="3F6557E8" w:rsidR="002E7ABF" w:rsidRPr="005B2A3F" w:rsidRDefault="002E7ABF" w:rsidP="001451D2">
            <w:pPr>
              <w:pStyle w:val="List"/>
              <w:spacing w:before="120" w:after="120"/>
              <w:jc w:val="both"/>
            </w:pPr>
            <w:r w:rsidRPr="005B2A3F">
              <w:t>A.</w:t>
            </w:r>
            <w:r w:rsidRPr="005B2A3F">
              <w:tab/>
              <w:t>Participant shall comply with, and be bound by, all ERCOT Protocols</w:t>
            </w:r>
            <w:ins w:id="647" w:author="ERCOT" w:date="2025-10-21T15:13:00Z" w16du:dateUtc="2025-10-21T20:13:00Z">
              <w:r w:rsidR="00011FE8">
                <w:t xml:space="preserve"> and Other Binding Documents</w:t>
              </w:r>
            </w:ins>
            <w:r w:rsidRPr="005B2A3F">
              <w:t>.</w:t>
            </w:r>
          </w:p>
          <w:p w14:paraId="37624376" w14:textId="77777777" w:rsidR="002E7ABF" w:rsidRPr="00F72B58" w:rsidRDefault="002E7ABF" w:rsidP="001451D2">
            <w:pPr>
              <w:pStyle w:val="OutlineL2"/>
              <w:numPr>
                <w:ilvl w:val="0"/>
                <w:numId w:val="0"/>
              </w:numPr>
              <w:spacing w:before="120" w:after="120"/>
              <w:ind w:left="720" w:hanging="720"/>
              <w:jc w:val="both"/>
            </w:pPr>
            <w:r w:rsidRPr="005B2A3F">
              <w:lastRenderedPageBreak/>
              <w:t>B.</w:t>
            </w:r>
            <w:r w:rsidRPr="005B2A3F">
              <w:tab/>
              <w:t xml:space="preserve">Participant shall not take any action, without first providing written notice to ERCOT and reasonable time for ERCOT and Market Participants to respond, that would cause </w:t>
            </w:r>
            <w:r w:rsidRPr="00F72B58">
              <w:t xml:space="preserve">a Market Participant within the ERCOT Region that is not a “public utility” under the Federal Power Act or ERCOT itself to become a “public utility” under the Federal Power Act or become subject to the plenary jurisdiction of the Federal Energy Regulatory Commission.  </w:t>
            </w:r>
          </w:p>
          <w:p w14:paraId="4FC2C721" w14:textId="77777777" w:rsidR="002E7ABF" w:rsidRPr="00F72B58" w:rsidRDefault="002E7ABF" w:rsidP="001451D2">
            <w:pPr>
              <w:pStyle w:val="NumContinue"/>
              <w:spacing w:before="120" w:after="120"/>
              <w:ind w:firstLine="0"/>
              <w:jc w:val="both"/>
              <w:rPr>
                <w:u w:val="single"/>
              </w:rPr>
            </w:pPr>
            <w:r w:rsidRPr="00F72B58">
              <w:rPr>
                <w:u w:val="single"/>
              </w:rPr>
              <w:t>Section 6. ERCOT Obligations.</w:t>
            </w:r>
          </w:p>
          <w:p w14:paraId="7E5E1ED7" w14:textId="5C27B144" w:rsidR="002E7ABF" w:rsidRPr="005B2A3F" w:rsidRDefault="002E7ABF" w:rsidP="001451D2">
            <w:pPr>
              <w:pStyle w:val="List"/>
              <w:spacing w:before="120" w:after="120"/>
              <w:jc w:val="both"/>
            </w:pPr>
            <w:r w:rsidRPr="005B2A3F">
              <w:t>A.</w:t>
            </w:r>
            <w:r w:rsidRPr="005B2A3F">
              <w:tab/>
              <w:t>ERCOT shall comply with, and be bound by, all ERCOT Protocols</w:t>
            </w:r>
            <w:ins w:id="648" w:author="ERCOT" w:date="2025-10-21T15:13:00Z" w16du:dateUtc="2025-10-21T20:13:00Z">
              <w:r w:rsidR="00011FE8">
                <w:t xml:space="preserve"> and Other Binding Documents</w:t>
              </w:r>
            </w:ins>
            <w:r w:rsidRPr="005B2A3F">
              <w:t>.</w:t>
            </w:r>
          </w:p>
          <w:p w14:paraId="7BD226D9" w14:textId="77777777" w:rsidR="002E7ABF" w:rsidRPr="005B2A3F" w:rsidRDefault="002E7ABF" w:rsidP="001451D2">
            <w:pPr>
              <w:pStyle w:val="List"/>
              <w:spacing w:before="120" w:after="120"/>
              <w:jc w:val="both"/>
            </w:pPr>
            <w:r w:rsidRPr="005B2A3F">
              <w:t>B.</w:t>
            </w:r>
            <w:r w:rsidRPr="005B2A3F">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w:t>
            </w:r>
            <w:r w:rsidRPr="00F72B58">
              <w:t xml:space="preserve">ERCOT itself to become </w:t>
            </w:r>
            <w:r w:rsidRPr="005B2A3F">
              <w:t xml:space="preserve">a “public utility” under the Federal Power Act or become subject to the plenary jurisdiction of the Federal Energy Regulatory Commission.  If ERCOT receives any notice </w:t>
            </w:r>
            <w:proofErr w:type="gramStart"/>
            <w:r w:rsidRPr="005B2A3F">
              <w:t>similar to</w:t>
            </w:r>
            <w:proofErr w:type="gramEnd"/>
            <w:r w:rsidRPr="005B2A3F">
              <w:t xml:space="preserve"> that described in Section 5(B) from any Market Participant, ERCOT shall provide notice of same to Participant. </w:t>
            </w:r>
          </w:p>
          <w:p w14:paraId="48293FB4" w14:textId="47C9134F" w:rsidR="002E7ABF" w:rsidRPr="00F72B58" w:rsidDel="008D4A4A" w:rsidRDefault="002E7ABF" w:rsidP="001451D2">
            <w:pPr>
              <w:pStyle w:val="NumContinue"/>
              <w:spacing w:before="120" w:after="120"/>
              <w:ind w:firstLine="0"/>
              <w:jc w:val="both"/>
              <w:rPr>
                <w:del w:id="649" w:author="ERCOT" w:date="2025-10-21T15:27:00Z" w16du:dateUtc="2025-10-21T20:27:00Z"/>
                <w:u w:val="single"/>
              </w:rPr>
            </w:pPr>
            <w:del w:id="650" w:author="ERCOT" w:date="2025-10-21T15:27:00Z" w16du:dateUtc="2025-10-21T20:27:00Z">
              <w:r w:rsidRPr="00F72B58" w:rsidDel="008D4A4A">
                <w:rPr>
                  <w:u w:val="single"/>
                </w:rPr>
                <w:delText xml:space="preserve">Section 7. [RESERVED] </w:delText>
              </w:r>
            </w:del>
          </w:p>
          <w:p w14:paraId="717DB361" w14:textId="3C78A35B" w:rsidR="002E7ABF" w:rsidRPr="00F72B58" w:rsidRDefault="002E7ABF" w:rsidP="001451D2">
            <w:pPr>
              <w:pStyle w:val="NumContinue"/>
              <w:spacing w:before="120" w:after="120"/>
              <w:ind w:firstLine="0"/>
              <w:jc w:val="both"/>
              <w:rPr>
                <w:u w:val="single"/>
              </w:rPr>
            </w:pPr>
            <w:r w:rsidRPr="00F72B58">
              <w:rPr>
                <w:u w:val="single"/>
              </w:rPr>
              <w:t xml:space="preserve">Section </w:t>
            </w:r>
            <w:ins w:id="651" w:author="ERCOT" w:date="2025-10-21T15:28:00Z" w16du:dateUtc="2025-10-21T20:28:00Z">
              <w:r w:rsidR="008D4A4A">
                <w:rPr>
                  <w:u w:val="single"/>
                </w:rPr>
                <w:t>7</w:t>
              </w:r>
            </w:ins>
            <w:del w:id="652" w:author="ERCOT" w:date="2025-10-21T15:27:00Z" w16du:dateUtc="2025-10-21T20:27:00Z">
              <w:r w:rsidRPr="00F72B58" w:rsidDel="008D4A4A">
                <w:rPr>
                  <w:u w:val="single"/>
                </w:rPr>
                <w:delText>8</w:delText>
              </w:r>
            </w:del>
            <w:r w:rsidRPr="00F72B58">
              <w:rPr>
                <w:u w:val="single"/>
              </w:rPr>
              <w:t>. Default</w:t>
            </w:r>
            <w:ins w:id="653" w:author="ERCOT" w:date="2025-10-21T15:28:00Z" w16du:dateUtc="2025-10-21T20:28:00Z">
              <w:r w:rsidR="008D4A4A">
                <w:rPr>
                  <w:u w:val="single"/>
                </w:rPr>
                <w:t xml:space="preserve"> and Force Majeure</w:t>
              </w:r>
            </w:ins>
            <w:r w:rsidRPr="00F72B58">
              <w:rPr>
                <w:u w:val="single"/>
              </w:rPr>
              <w:t xml:space="preserve">. </w:t>
            </w:r>
          </w:p>
          <w:p w14:paraId="5CD739D8" w14:textId="77777777" w:rsidR="00F20908" w:rsidRPr="00BD7096" w:rsidRDefault="00F20908" w:rsidP="00F20908">
            <w:pPr>
              <w:pStyle w:val="NumContinue"/>
              <w:spacing w:before="120" w:after="120"/>
              <w:ind w:firstLine="0"/>
              <w:jc w:val="both"/>
              <w:rPr>
                <w:ins w:id="654" w:author="ERCOT" w:date="2025-11-21T11:47:00Z" w16du:dateUtc="2025-11-21T17:47:00Z"/>
              </w:rPr>
            </w:pPr>
            <w:ins w:id="655" w:author="ERCOT" w:date="2025-11-21T11:47:00Z" w16du:dateUtc="2025-11-21T17:47:00Z">
              <w:r w:rsidRPr="00BD7096">
                <w:t xml:space="preserve">Default and Force Majeure under this Agreement shall be governed by Section 16, Registration and Qualification of Market Participants.  A Default or Material Breach of this Agreement by a Party shall not relieve either Party of the obligation to comply with the ERCOT Protocols and Other Binding Documents. </w:t>
              </w:r>
            </w:ins>
          </w:p>
          <w:p w14:paraId="7E578C04" w14:textId="3E0D0A4A" w:rsidR="002E7ABF" w:rsidRPr="005B2A3F" w:rsidDel="008D4A4A" w:rsidRDefault="002E7ABF" w:rsidP="001451D2">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del w:id="656" w:author="ERCOT" w:date="2025-10-21T15:29:00Z" w16du:dateUtc="2025-10-21T20:29:00Z"/>
              </w:rPr>
            </w:pPr>
            <w:del w:id="657" w:author="ERCOT" w:date="2025-10-21T15:29:00Z" w16du:dateUtc="2025-10-21T20:29:00Z">
              <w:r w:rsidRPr="00F72B58" w:rsidDel="008D4A4A">
                <w:delText>A.</w:delText>
              </w:r>
              <w:r w:rsidRPr="00F72B58" w:rsidDel="008D4A4A">
                <w:tab/>
              </w:r>
              <w:r w:rsidRPr="005B2A3F" w:rsidDel="008D4A4A">
                <w:rPr>
                  <w:u w:val="single"/>
                </w:rPr>
                <w:delText>Event</w:delText>
              </w:r>
              <w:r w:rsidRPr="00F72B58" w:rsidDel="008D4A4A">
                <w:rPr>
                  <w:u w:val="single"/>
                </w:rPr>
                <w:delText xml:space="preserve"> of Default.</w:delText>
              </w:r>
              <w:r w:rsidRPr="00F72B58" w:rsidDel="008D4A4A">
                <w:delText xml:space="preserve"> </w:delText>
              </w:r>
            </w:del>
          </w:p>
          <w:p w14:paraId="7FA37859" w14:textId="40550401" w:rsidR="002E7ABF" w:rsidDel="008D4A4A" w:rsidRDefault="002E7ABF" w:rsidP="001451D2">
            <w:pPr>
              <w:pStyle w:val="List2"/>
              <w:spacing w:before="120" w:after="120"/>
              <w:jc w:val="both"/>
              <w:rPr>
                <w:del w:id="658" w:author="ERCOT" w:date="2025-10-21T15:29:00Z" w16du:dateUtc="2025-10-21T20:29:00Z"/>
              </w:rPr>
            </w:pPr>
            <w:del w:id="659" w:author="ERCOT" w:date="2025-10-21T15:29:00Z" w16du:dateUtc="2025-10-21T20:29:00Z">
              <w:r w:rsidRPr="00F72B58" w:rsidDel="008D4A4A">
                <w:rPr>
                  <w:spacing w:val="-3"/>
                </w:rPr>
                <w:delText>(1)</w:delText>
              </w:r>
              <w:r w:rsidRPr="00F72B58" w:rsidDel="008D4A4A">
                <w:rPr>
                  <w:spacing w:val="-3"/>
                </w:rPr>
                <w:tab/>
              </w:r>
              <w:r w:rsidRPr="005B2A3F" w:rsidDel="008D4A4A">
                <w:delText xml:space="preserve">Failure </w:delText>
              </w:r>
              <w:r w:rsidDel="008D4A4A">
                <w:delText xml:space="preserve">by Participant </w:delText>
              </w:r>
              <w:r w:rsidRPr="005B2A3F" w:rsidDel="008D4A4A">
                <w:delText xml:space="preserve">to </w:delText>
              </w:r>
              <w:r w:rsidDel="008D4A4A">
                <w:delText xml:space="preserve">(i) pay when due, any payment or Financial Security obligation owed to ERCOT or its designee, if applicable, under any agreement with ERCOT (“Payment Breach”), or (ii) </w:delText>
              </w:r>
              <w:r w:rsidRPr="005B2A3F" w:rsidDel="008D4A4A">
                <w:delText xml:space="preserve">designate/maintain an association with a QSE (if required by the ERCOT Protocols) </w:delText>
              </w:r>
              <w:r w:rsidDel="008D4A4A">
                <w:delText xml:space="preserve">(“QSE Affiliation Breach”), </w:delText>
              </w:r>
              <w:r w:rsidRPr="005B2A3F" w:rsidDel="008D4A4A">
                <w:delText xml:space="preserve">shall constitute a material breach and event of default ("Default") unless cured within </w:delText>
              </w:r>
              <w:r w:rsidDel="008D4A4A">
                <w:delText>one</w:delText>
              </w:r>
              <w:r w:rsidRPr="005B2A3F" w:rsidDel="008D4A4A">
                <w:delText xml:space="preserve"> </w:delText>
              </w:r>
              <w:r w:rsidDel="008D4A4A">
                <w:delText xml:space="preserve">(1) Bank </w:delText>
              </w:r>
              <w:r w:rsidRPr="005B2A3F" w:rsidDel="008D4A4A">
                <w:delText xml:space="preserve">Business Day after </w:delText>
              </w:r>
              <w:r w:rsidDel="008D4A4A">
                <w:delText xml:space="preserve">ERCOT </w:delText>
              </w:r>
              <w:r w:rsidRPr="005B2A3F" w:rsidDel="008D4A4A">
                <w:delText>delivers written notice of the breach</w:delText>
              </w:r>
              <w:r w:rsidDel="008D4A4A">
                <w:delText xml:space="preserve"> to Participant</w:delText>
              </w:r>
              <w:r w:rsidRPr="005B2A3F" w:rsidDel="008D4A4A">
                <w:delText xml:space="preserve">.  </w:delText>
              </w:r>
              <w:r w:rsidRPr="00BF0D35" w:rsidDel="008D4A4A">
                <w:delText>Provided further that if such a material breach, regardless of whether the breaching Party cures the breach within the allotted time after notice of the material breach, occurs more than three (3) times in a 12-month period, the fourth such breach shall constitute a Default.</w:delText>
              </w:r>
            </w:del>
          </w:p>
          <w:p w14:paraId="3D4CFB1F" w14:textId="3792D8A9" w:rsidR="002E7ABF" w:rsidDel="008D4A4A" w:rsidRDefault="002E7ABF" w:rsidP="001451D2">
            <w:pPr>
              <w:pStyle w:val="List2"/>
              <w:spacing w:before="120" w:after="120"/>
              <w:jc w:val="both"/>
              <w:rPr>
                <w:del w:id="660" w:author="ERCOT" w:date="2025-10-21T15:29:00Z" w16du:dateUtc="2025-10-21T20:29:00Z"/>
              </w:rPr>
            </w:pPr>
            <w:del w:id="661" w:author="ERCOT" w:date="2025-10-21T15:29:00Z" w16du:dateUtc="2025-10-21T20:29:00Z">
              <w:r w:rsidRPr="005B2A3F" w:rsidDel="008D4A4A">
                <w:delText>(2)</w:delText>
              </w:r>
              <w:r w:rsidRPr="005B2A3F" w:rsidDel="008D4A4A">
                <w:tab/>
              </w:r>
              <w:r w:rsidDel="008D4A4A">
                <w:delText>A</w:delText>
              </w:r>
              <w:r w:rsidRPr="005B2A3F" w:rsidDel="008D4A4A">
                <w:delText xml:space="preserve"> material breach other than a </w:delText>
              </w:r>
              <w:r w:rsidDel="008D4A4A">
                <w:delText>Payment Breach or a QSE Affiliation Breach includes any material failure by Participant to comply with the ERCOT Protocols.  A material breach under this subsection</w:delText>
              </w:r>
              <w:r w:rsidRPr="005B2A3F" w:rsidDel="008D4A4A">
                <w:delText xml:space="preserve"> shall constitute an event of Default by Participant unless cured within fourteen (14) Business Days after delivery by ERCOT of written notice of the material breach to Participant.  Participant must begin work or other efforts within three (3) Business Days to cure such material breach after delivery </w:delText>
              </w:r>
              <w:r w:rsidDel="008D4A4A">
                <w:delText xml:space="preserve">of the breach notice </w:delText>
              </w:r>
              <w:r w:rsidRPr="005B2A3F" w:rsidDel="008D4A4A">
                <w:delText>by ERCOT</w:delText>
              </w:r>
              <w:r w:rsidDel="008D4A4A">
                <w:delText>,</w:delText>
              </w:r>
              <w:r w:rsidRPr="005B2A3F" w:rsidDel="008D4A4A">
                <w:delText xml:space="preserve"> and must prosecute such work or other efforts with reasonable diligence until the breach is cured.   Provided further that if a material breach, regardless of whether </w:delText>
              </w:r>
              <w:r w:rsidRPr="005B2A3F" w:rsidDel="008D4A4A">
                <w:lastRenderedPageBreak/>
                <w:delText xml:space="preserve">such breach is cured within the allotted time after notice of the material breach, occurs more than three (3) times in </w:delText>
              </w:r>
              <w:r w:rsidDel="008D4A4A">
                <w:delText>a 12</w:delText>
              </w:r>
              <w:r w:rsidRPr="005B2A3F" w:rsidDel="008D4A4A">
                <w:delText>-month period, the fourth such breach shall constitute a Default.</w:delText>
              </w:r>
              <w:r w:rsidDel="008D4A4A">
                <w:delText xml:space="preserve">  </w:delText>
              </w:r>
            </w:del>
          </w:p>
          <w:p w14:paraId="4D4AB9CA" w14:textId="4946F6FF" w:rsidR="002E7ABF" w:rsidDel="008D4A4A" w:rsidRDefault="002E7ABF" w:rsidP="001451D2">
            <w:pPr>
              <w:pStyle w:val="List2"/>
              <w:spacing w:before="120" w:after="120"/>
              <w:ind w:firstLine="0"/>
              <w:jc w:val="both"/>
              <w:rPr>
                <w:del w:id="662" w:author="ERCOT" w:date="2025-10-21T15:29:00Z" w16du:dateUtc="2025-10-21T20:29:00Z"/>
              </w:rPr>
            </w:pPr>
            <w:del w:id="663" w:author="ERCOT" w:date="2025-10-21T15:29:00Z" w16du:dateUtc="2025-10-21T20:29:00Z">
              <w:r w:rsidDel="008D4A4A">
                <w:delText xml:space="preserve">A material </w:delText>
              </w:r>
              <w:r w:rsidRPr="005B2A3F" w:rsidDel="008D4A4A">
                <w:delText xml:space="preserve">breach </w:delText>
              </w:r>
              <w:r w:rsidDel="008D4A4A">
                <w:delText xml:space="preserve">under this subsection </w:delText>
              </w:r>
              <w:r w:rsidRPr="005B2A3F" w:rsidDel="008D4A4A">
                <w:delText>shall not result in a Default if</w:delText>
              </w:r>
              <w:r w:rsidDel="008D4A4A">
                <w:delText xml:space="preserve"> t</w:delText>
              </w:r>
              <w:r w:rsidRPr="005B2A3F" w:rsidDel="008D4A4A">
                <w:delText xml:space="preserve">he breach cannot reasonably be cured within fourteen (14) </w:delText>
              </w:r>
              <w:r w:rsidDel="008D4A4A">
                <w:delText>Business</w:delText>
              </w:r>
              <w:r w:rsidRPr="005B2A3F" w:rsidDel="008D4A4A">
                <w:delText xml:space="preserve"> </w:delText>
              </w:r>
              <w:r w:rsidDel="008D4A4A">
                <w:delText>D</w:delText>
              </w:r>
              <w:r w:rsidRPr="005B2A3F" w:rsidDel="008D4A4A">
                <w:delText>ays</w:delText>
              </w:r>
              <w:r w:rsidDel="008D4A4A">
                <w:delText>, and Participant:</w:delText>
              </w:r>
            </w:del>
          </w:p>
          <w:p w14:paraId="46C658F1" w14:textId="427E7226" w:rsidR="002E7ABF" w:rsidDel="008D4A4A" w:rsidRDefault="002E7ABF" w:rsidP="001451D2">
            <w:pPr>
              <w:pStyle w:val="List2"/>
              <w:spacing w:before="120" w:after="120"/>
              <w:ind w:left="2160"/>
              <w:jc w:val="both"/>
              <w:rPr>
                <w:del w:id="664" w:author="ERCOT" w:date="2025-10-21T15:29:00Z" w16du:dateUtc="2025-10-21T20:29:00Z"/>
              </w:rPr>
            </w:pPr>
            <w:del w:id="665" w:author="ERCOT" w:date="2025-10-21T15:29:00Z" w16du:dateUtc="2025-10-21T20:29:00Z">
              <w:r w:rsidDel="008D4A4A">
                <w:delText xml:space="preserve">(a) </w:delText>
              </w:r>
              <w:r w:rsidDel="008D4A4A">
                <w:tab/>
                <w:delText xml:space="preserve">Promptly provides ERCOT with written notice of the reasons why the breach cannot reasonably be cured within fourteen (14) Business Days; </w:delText>
              </w:r>
            </w:del>
          </w:p>
          <w:p w14:paraId="424EF83B" w14:textId="7766FCA5" w:rsidR="002E7ABF" w:rsidDel="008D4A4A" w:rsidRDefault="002E7ABF" w:rsidP="001451D2">
            <w:pPr>
              <w:pStyle w:val="List2"/>
              <w:spacing w:before="120" w:after="120"/>
              <w:ind w:left="2160"/>
              <w:jc w:val="both"/>
              <w:rPr>
                <w:del w:id="666" w:author="ERCOT" w:date="2025-10-21T15:29:00Z" w16du:dateUtc="2025-10-21T20:29:00Z"/>
              </w:rPr>
            </w:pPr>
            <w:del w:id="667" w:author="ERCOT" w:date="2025-10-21T15:29:00Z" w16du:dateUtc="2025-10-21T20:29:00Z">
              <w:r w:rsidDel="008D4A4A">
                <w:delText xml:space="preserve">(b) </w:delText>
              </w:r>
              <w:r w:rsidDel="008D4A4A">
                <w:tab/>
                <w:delText>Begins to</w:delText>
              </w:r>
              <w:r w:rsidRPr="005B2A3F" w:rsidDel="008D4A4A">
                <w:delText xml:space="preserve"> work or other efforts to cure the breach within three (3) Business Days after </w:delText>
              </w:r>
              <w:r w:rsidDel="008D4A4A">
                <w:delText xml:space="preserve">ERCOT’s </w:delText>
              </w:r>
              <w:r w:rsidRPr="005B2A3F" w:rsidDel="008D4A4A">
                <w:delText xml:space="preserve">delivery of the notice to </w:delText>
              </w:r>
              <w:r w:rsidDel="008D4A4A">
                <w:delText xml:space="preserve">Participant; </w:delText>
              </w:r>
              <w:r w:rsidRPr="005B2A3F" w:rsidDel="008D4A4A">
                <w:delText xml:space="preserve">and </w:delText>
              </w:r>
            </w:del>
          </w:p>
          <w:p w14:paraId="6A95D1BD" w14:textId="74A0722C" w:rsidR="002E7ABF" w:rsidDel="008D4A4A" w:rsidRDefault="002E7ABF" w:rsidP="001451D2">
            <w:pPr>
              <w:pStyle w:val="List2"/>
              <w:spacing w:before="120"/>
              <w:ind w:left="2160"/>
              <w:jc w:val="both"/>
              <w:rPr>
                <w:del w:id="668" w:author="ERCOT" w:date="2025-10-21T15:29:00Z" w16du:dateUtc="2025-10-21T20:29:00Z"/>
              </w:rPr>
            </w:pPr>
            <w:del w:id="669" w:author="ERCOT" w:date="2025-10-21T15:29:00Z" w16du:dateUtc="2025-10-21T20:29:00Z">
              <w:r w:rsidDel="008D4A4A">
                <w:delText>(c)</w:delText>
              </w:r>
              <w:r w:rsidDel="008D4A4A">
                <w:tab/>
                <w:delText>P</w:delText>
              </w:r>
              <w:r w:rsidRPr="005B2A3F" w:rsidDel="008D4A4A">
                <w:delText xml:space="preserve">rosecutes the curative work or efforts with reasonable diligence until the curative </w:delText>
              </w:r>
              <w:r w:rsidDel="008D4A4A">
                <w:delText>work or efforts are completed.</w:delText>
              </w:r>
            </w:del>
          </w:p>
          <w:p w14:paraId="109C257E" w14:textId="2AF4AFA5" w:rsidR="002E7ABF" w:rsidRPr="005B2A3F" w:rsidDel="008D4A4A" w:rsidRDefault="002E7ABF" w:rsidP="001451D2">
            <w:pPr>
              <w:pStyle w:val="List3"/>
              <w:spacing w:before="120" w:after="120"/>
              <w:ind w:left="1440"/>
              <w:jc w:val="both"/>
              <w:rPr>
                <w:del w:id="670" w:author="ERCOT" w:date="2025-10-21T15:29:00Z" w16du:dateUtc="2025-10-21T20:29:00Z"/>
              </w:rPr>
            </w:pPr>
            <w:del w:id="671" w:author="ERCOT" w:date="2025-10-21T15:29:00Z" w16du:dateUtc="2025-10-21T20:29:00Z">
              <w:r w:rsidDel="008D4A4A">
                <w:delText>(3)</w:delText>
              </w:r>
              <w:r w:rsidDel="008D4A4A">
                <w:tab/>
              </w:r>
              <w:r w:rsidRPr="005B2A3F" w:rsidDel="008D4A4A">
                <w:delText>Bankrupt</w:delText>
              </w:r>
              <w:r w:rsidDel="008D4A4A">
                <w:delText>cy by Participant</w:delText>
              </w:r>
              <w:r w:rsidRPr="005B2A3F" w:rsidDel="008D4A4A">
                <w:delText>, except for the filing of a petition in involuntary bankruptcy or similar involuntary proceedings, that is dismissed within 90 days thereafter</w:delText>
              </w:r>
              <w:r w:rsidRPr="00BF0D35" w:rsidDel="008D4A4A">
                <w:delText>, shall constitute an event of Default</w:delText>
              </w:r>
              <w:r w:rsidRPr="005B2A3F" w:rsidDel="008D4A4A">
                <w:delText>.</w:delText>
              </w:r>
            </w:del>
          </w:p>
          <w:p w14:paraId="5157007B" w14:textId="5A9A961A" w:rsidR="002E7ABF" w:rsidDel="008D4A4A" w:rsidRDefault="002E7ABF" w:rsidP="001451D2">
            <w:pPr>
              <w:pStyle w:val="List2"/>
              <w:spacing w:before="120" w:after="120"/>
              <w:jc w:val="both"/>
              <w:rPr>
                <w:del w:id="672" w:author="ERCOT" w:date="2025-10-21T15:29:00Z" w16du:dateUtc="2025-10-21T20:29:00Z"/>
              </w:rPr>
            </w:pPr>
            <w:del w:id="673" w:author="ERCOT" w:date="2025-10-21T15:29:00Z" w16du:dateUtc="2025-10-21T20:29:00Z">
              <w:r w:rsidRPr="00F72B58" w:rsidDel="008D4A4A">
                <w:delText>(</w:delText>
              </w:r>
              <w:r w:rsidDel="008D4A4A">
                <w:delText>4</w:delText>
              </w:r>
              <w:r w:rsidRPr="005B2A3F" w:rsidDel="008D4A4A">
                <w:delText>)</w:delText>
              </w:r>
              <w:r w:rsidRPr="005B2A3F" w:rsidDel="008D4A4A">
                <w:tab/>
                <w:delText xml:space="preserve">Except as </w:delText>
              </w:r>
              <w:r w:rsidDel="008D4A4A">
                <w:delText xml:space="preserve">otherwise </w:delText>
              </w:r>
              <w:r w:rsidRPr="005B2A3F" w:rsidDel="008D4A4A">
                <w:delText xml:space="preserve">excused </w:delText>
              </w:r>
              <w:r w:rsidDel="008D4A4A">
                <w:delText>herein</w:delText>
              </w:r>
              <w:r w:rsidRPr="005B2A3F" w:rsidDel="008D4A4A">
                <w:delText xml:space="preserve">, a material breach of this Agreement by ERCOT, including any material failure by ERCOT to comply with the ERCOT Protocols, other than a </w:delText>
              </w:r>
              <w:r w:rsidDel="008D4A4A">
                <w:delText>Payment Breach</w:delText>
              </w:r>
              <w:r w:rsidRPr="005B2A3F" w:rsidDel="008D4A4A">
                <w:delText xml:space="preserve">,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w:delText>
              </w:r>
              <w:r w:rsidDel="008D4A4A">
                <w:delText>12</w:delText>
              </w:r>
              <w:r w:rsidRPr="005B2A3F" w:rsidDel="008D4A4A">
                <w:delText>-month period, the fourth such breach shall constitute a Default.</w:delText>
              </w:r>
            </w:del>
          </w:p>
          <w:p w14:paraId="11BA40E2" w14:textId="29CFBB43" w:rsidR="002E7ABF" w:rsidRPr="005B2A3F" w:rsidDel="008D4A4A" w:rsidRDefault="002E7ABF" w:rsidP="001451D2">
            <w:pPr>
              <w:pStyle w:val="List2"/>
              <w:spacing w:before="120" w:after="100" w:afterAutospacing="1"/>
              <w:jc w:val="both"/>
              <w:rPr>
                <w:del w:id="674" w:author="ERCOT" w:date="2025-10-21T15:29:00Z" w16du:dateUtc="2025-10-21T20:29:00Z"/>
              </w:rPr>
            </w:pPr>
            <w:del w:id="675" w:author="ERCOT" w:date="2025-10-21T15:29:00Z" w16du:dateUtc="2025-10-21T20:29:00Z">
              <w:r w:rsidRPr="005B2A3F" w:rsidDel="008D4A4A">
                <w:delText>(</w:delText>
              </w:r>
              <w:r w:rsidDel="008D4A4A">
                <w:delText>5</w:delText>
              </w:r>
              <w:r w:rsidRPr="005B2A3F" w:rsidDel="008D4A4A">
                <w:delText>)</w:delText>
              </w:r>
              <w:r w:rsidRPr="005B2A3F" w:rsidDel="008D4A4A">
                <w:tab/>
                <w:delText>If, due to a Force Majeure Event, a Party is in breach with respect to any obligation hereunder, such breach shall not result in a Default by that Party.</w:delText>
              </w:r>
            </w:del>
          </w:p>
          <w:p w14:paraId="3157DB8B" w14:textId="03E42BAF" w:rsidR="002E7ABF" w:rsidRPr="00F72B58" w:rsidDel="008D4A4A" w:rsidRDefault="002E7ABF" w:rsidP="001451D2">
            <w:pPr>
              <w:pStyle w:val="List"/>
              <w:spacing w:before="120" w:after="120"/>
              <w:jc w:val="both"/>
              <w:rPr>
                <w:del w:id="676" w:author="ERCOT" w:date="2025-10-21T15:29:00Z" w16du:dateUtc="2025-10-21T20:29:00Z"/>
                <w:u w:val="single"/>
              </w:rPr>
            </w:pPr>
            <w:del w:id="677" w:author="ERCOT" w:date="2025-10-21T15:29:00Z" w16du:dateUtc="2025-10-21T20:29:00Z">
              <w:r w:rsidRPr="005B2A3F" w:rsidDel="008D4A4A">
                <w:delText>B.</w:delText>
              </w:r>
              <w:r w:rsidRPr="005B2A3F" w:rsidDel="008D4A4A">
                <w:tab/>
              </w:r>
              <w:r w:rsidRPr="005B2A3F" w:rsidDel="008D4A4A">
                <w:rPr>
                  <w:u w:val="single"/>
                </w:rPr>
                <w:delText>Remedies for Default.</w:delText>
              </w:r>
            </w:del>
          </w:p>
          <w:p w14:paraId="128E3B3D" w14:textId="3D6D7F18" w:rsidR="002E7ABF" w:rsidDel="008D4A4A" w:rsidRDefault="002E7ABF" w:rsidP="001451D2">
            <w:pPr>
              <w:pStyle w:val="List2"/>
              <w:spacing w:before="120" w:after="120"/>
              <w:jc w:val="both"/>
              <w:rPr>
                <w:del w:id="678" w:author="ERCOT" w:date="2025-10-21T15:29:00Z" w16du:dateUtc="2025-10-21T20:29:00Z"/>
              </w:rPr>
            </w:pPr>
            <w:del w:id="679" w:author="ERCOT" w:date="2025-10-21T15:29:00Z" w16du:dateUtc="2025-10-21T20:29:00Z">
              <w:r w:rsidRPr="005B2A3F" w:rsidDel="008D4A4A">
                <w:delText>(1)</w:delText>
              </w:r>
              <w:r w:rsidRPr="005B2A3F" w:rsidDel="008D4A4A">
                <w:tab/>
              </w:r>
              <w:r w:rsidRPr="005B2A3F" w:rsidDel="008D4A4A">
                <w:rPr>
                  <w:u w:val="single"/>
                </w:rPr>
                <w:delText>ERCOT's Remedies for Default.</w:delText>
              </w:r>
              <w:r w:rsidRPr="005B2A3F" w:rsidDel="008D4A4A">
                <w:delText xml:space="preserve">  In the event of a Default by Participant, ERCOT may pursue any remedies ERCOT has under this Agreement, at law, or in equity, subject to the provisions of Section 10: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 off amounts ERCOT owes to Participant by the amount of any sums owed by Participant to ERCOT, including any amounts owed pursuant to the operation of the Protocols.  </w:delText>
              </w:r>
            </w:del>
          </w:p>
          <w:p w14:paraId="75836188" w14:textId="2CB18BBE" w:rsidR="002E7ABF" w:rsidRPr="005B2A3F" w:rsidDel="008D4A4A" w:rsidRDefault="002E7ABF" w:rsidP="001451D2">
            <w:pPr>
              <w:pStyle w:val="List2"/>
              <w:spacing w:before="120" w:after="120"/>
              <w:jc w:val="both"/>
              <w:rPr>
                <w:del w:id="680" w:author="ERCOT" w:date="2025-10-21T15:29:00Z" w16du:dateUtc="2025-10-21T20:29:00Z"/>
              </w:rPr>
            </w:pPr>
          </w:p>
          <w:p w14:paraId="4C419E75" w14:textId="3B4CD4D5" w:rsidR="002E7ABF" w:rsidRPr="005B2A3F" w:rsidDel="008D4A4A" w:rsidRDefault="002E7ABF" w:rsidP="001451D2">
            <w:pPr>
              <w:pStyle w:val="List2"/>
              <w:spacing w:before="120" w:after="120"/>
              <w:jc w:val="both"/>
              <w:rPr>
                <w:del w:id="681" w:author="ERCOT" w:date="2025-10-21T15:29:00Z" w16du:dateUtc="2025-10-21T20:29:00Z"/>
              </w:rPr>
            </w:pPr>
            <w:del w:id="682" w:author="ERCOT" w:date="2025-10-21T15:29:00Z" w16du:dateUtc="2025-10-21T20:29:00Z">
              <w:r w:rsidRPr="005B2A3F" w:rsidDel="008D4A4A">
                <w:lastRenderedPageBreak/>
                <w:delText>(2)</w:delText>
              </w:r>
              <w:r w:rsidRPr="005B2A3F" w:rsidDel="008D4A4A">
                <w:tab/>
              </w:r>
              <w:r w:rsidRPr="005B2A3F" w:rsidDel="008D4A4A">
                <w:rPr>
                  <w:u w:val="single"/>
                </w:rPr>
                <w:delText>Participant's Remedies for Default.</w:delText>
              </w:r>
            </w:del>
          </w:p>
          <w:p w14:paraId="0C68D8AE" w14:textId="0D8DBC2F" w:rsidR="002E7ABF" w:rsidRPr="005B2A3F" w:rsidDel="008D4A4A" w:rsidRDefault="002E7ABF" w:rsidP="001451D2">
            <w:pPr>
              <w:pStyle w:val="List3"/>
              <w:spacing w:before="120" w:after="120"/>
              <w:jc w:val="both"/>
              <w:rPr>
                <w:del w:id="683" w:author="ERCOT" w:date="2025-10-21T15:29:00Z" w16du:dateUtc="2025-10-21T20:29:00Z"/>
              </w:rPr>
            </w:pPr>
            <w:del w:id="684" w:author="ERCOT" w:date="2025-10-21T15:29:00Z" w16du:dateUtc="2025-10-21T20:29:00Z">
              <w:r w:rsidRPr="005B2A3F" w:rsidDel="008D4A4A">
                <w:delText>(a)</w:delText>
              </w:r>
              <w:r w:rsidRPr="005B2A3F" w:rsidDel="008D4A4A">
                <w:tab/>
                <w:delText>Unless otherwise specified in this Agreement or in the ERCOT Protocols, and subject to the provisions of Section 10: Dispute Resolution of this Agreement in the event of a Default by ERCOT, Participant's remedies shall be limited to:</w:delText>
              </w:r>
            </w:del>
          </w:p>
          <w:p w14:paraId="2D4D4D73" w14:textId="11791185" w:rsidR="002E7ABF" w:rsidRPr="005B2A3F" w:rsidDel="008D4A4A" w:rsidRDefault="002E7ABF" w:rsidP="001451D2">
            <w:pPr>
              <w:pStyle w:val="List"/>
              <w:ind w:left="2880"/>
              <w:jc w:val="both"/>
              <w:rPr>
                <w:del w:id="685" w:author="ERCOT" w:date="2025-10-21T15:29:00Z" w16du:dateUtc="2025-10-21T20:29:00Z"/>
              </w:rPr>
            </w:pPr>
            <w:del w:id="686" w:author="ERCOT" w:date="2025-10-21T15:29:00Z" w16du:dateUtc="2025-10-21T20:29:00Z">
              <w:r w:rsidRPr="005B2A3F" w:rsidDel="008D4A4A">
                <w:delText>(i)</w:delText>
              </w:r>
              <w:r w:rsidRPr="005B2A3F" w:rsidDel="008D4A4A">
                <w:tab/>
                <w:delText>Immediate termination of this Agreement upon written notice to ERCOT;</w:delText>
              </w:r>
            </w:del>
          </w:p>
          <w:p w14:paraId="09A0FE23" w14:textId="6CA1E8DD" w:rsidR="002E7ABF" w:rsidRPr="005B2A3F" w:rsidDel="008D4A4A" w:rsidRDefault="002E7ABF" w:rsidP="001451D2">
            <w:pPr>
              <w:pStyle w:val="List"/>
              <w:ind w:left="2880"/>
              <w:jc w:val="both"/>
              <w:rPr>
                <w:del w:id="687" w:author="ERCOT" w:date="2025-10-21T15:29:00Z" w16du:dateUtc="2025-10-21T20:29:00Z"/>
              </w:rPr>
            </w:pPr>
            <w:del w:id="688" w:author="ERCOT" w:date="2025-10-21T15:29:00Z" w16du:dateUtc="2025-10-21T20:29:00Z">
              <w:r w:rsidRPr="005B2A3F" w:rsidDel="008D4A4A">
                <w:delText>(ii)</w:delText>
              </w:r>
              <w:r w:rsidRPr="005B2A3F" w:rsidDel="008D4A4A">
                <w:tab/>
                <w:delText>Monetary recovery in accordance with the Settlement procedures set forth in the ERCOT Protocols; and</w:delText>
              </w:r>
            </w:del>
          </w:p>
          <w:p w14:paraId="00423187" w14:textId="1A6F666A" w:rsidR="002E7ABF" w:rsidRPr="005B2A3F" w:rsidDel="008D4A4A" w:rsidRDefault="002E7ABF" w:rsidP="001451D2">
            <w:pPr>
              <w:pStyle w:val="List"/>
              <w:ind w:left="2880"/>
              <w:jc w:val="both"/>
              <w:rPr>
                <w:del w:id="689" w:author="ERCOT" w:date="2025-10-21T15:29:00Z" w16du:dateUtc="2025-10-21T20:29:00Z"/>
              </w:rPr>
            </w:pPr>
            <w:del w:id="690" w:author="ERCOT" w:date="2025-10-21T15:29:00Z" w16du:dateUtc="2025-10-21T20:29:00Z">
              <w:r w:rsidRPr="005B2A3F" w:rsidDel="008D4A4A">
                <w:delText>(iii)</w:delText>
              </w:r>
              <w:r w:rsidRPr="005B2A3F" w:rsidDel="008D4A4A">
                <w:tab/>
                <w:delText>Specific performance.</w:delText>
              </w:r>
            </w:del>
          </w:p>
          <w:p w14:paraId="0672ACFD" w14:textId="3EB8BB5D" w:rsidR="002E7ABF" w:rsidRPr="005B2A3F" w:rsidDel="008D4A4A" w:rsidRDefault="002E7ABF" w:rsidP="001451D2">
            <w:pPr>
              <w:pStyle w:val="List3"/>
              <w:spacing w:before="120" w:after="120"/>
              <w:jc w:val="both"/>
              <w:rPr>
                <w:del w:id="691" w:author="ERCOT" w:date="2025-10-21T15:29:00Z" w16du:dateUtc="2025-10-21T20:29:00Z"/>
              </w:rPr>
            </w:pPr>
            <w:del w:id="692" w:author="ERCOT" w:date="2025-10-21T15:29:00Z" w16du:dateUtc="2025-10-21T20:29:00Z">
              <w:r w:rsidRPr="005B2A3F" w:rsidDel="008D4A4A">
                <w:delText>(b)</w:delText>
              </w:r>
              <w:r w:rsidRPr="005B2A3F" w:rsidDel="008D4A4A">
                <w:tab/>
                <w:delText xml:space="preserve">However, in the event of a material breach by ERCOT of any of its representations, warranties or covenants, Participant's sole remedy shall be immediate termination of this Agreement upon written notice to ERCOT. </w:delText>
              </w:r>
            </w:del>
          </w:p>
          <w:p w14:paraId="78630813" w14:textId="4FF8A3DE" w:rsidR="002E7ABF" w:rsidRPr="005B2A3F" w:rsidDel="008D4A4A" w:rsidRDefault="002E7ABF" w:rsidP="001451D2">
            <w:pPr>
              <w:pStyle w:val="List2"/>
              <w:spacing w:before="120" w:after="120"/>
              <w:jc w:val="both"/>
              <w:rPr>
                <w:del w:id="693" w:author="ERCOT" w:date="2025-10-21T15:29:00Z" w16du:dateUtc="2025-10-21T20:29:00Z"/>
              </w:rPr>
            </w:pPr>
            <w:del w:id="694" w:author="ERCOT" w:date="2025-10-21T15:29:00Z" w16du:dateUtc="2025-10-21T20:29:00Z">
              <w:r w:rsidRPr="005B2A3F" w:rsidDel="008D4A4A">
                <w:delText>(3)</w:delText>
              </w:r>
              <w:r w:rsidRPr="005B2A3F" w:rsidDel="008D4A4A">
                <w:tab/>
                <w:delText xml:space="preserve">A Default or breach of this Agreement by a Party shall not relieve either Party of the obligation to comply with the ERCOT Protocols. </w:delText>
              </w:r>
            </w:del>
          </w:p>
          <w:p w14:paraId="0A39C8E3" w14:textId="50930E8F" w:rsidR="002E7ABF" w:rsidRPr="005B2A3F" w:rsidDel="008D4A4A" w:rsidRDefault="002E7ABF" w:rsidP="001451D2">
            <w:pPr>
              <w:pStyle w:val="BodyText"/>
              <w:jc w:val="both"/>
              <w:rPr>
                <w:del w:id="695" w:author="ERCOT" w:date="2025-10-21T15:29:00Z" w16du:dateUtc="2025-10-21T20:29:00Z"/>
              </w:rPr>
            </w:pPr>
            <w:del w:id="696" w:author="ERCOT" w:date="2025-10-21T15:29:00Z" w16du:dateUtc="2025-10-21T20:29:00Z">
              <w:r w:rsidRPr="005B2A3F" w:rsidDel="008D4A4A">
                <w:delText>C.</w:delText>
              </w:r>
              <w:r w:rsidRPr="005B2A3F" w:rsidDel="008D4A4A">
                <w:tab/>
              </w:r>
              <w:r w:rsidRPr="005B2A3F" w:rsidDel="008D4A4A">
                <w:rPr>
                  <w:u w:val="single"/>
                </w:rPr>
                <w:delText>Force Majeure.</w:delText>
              </w:r>
            </w:del>
          </w:p>
          <w:p w14:paraId="65DC6316" w14:textId="4ECB2516" w:rsidR="002E7ABF" w:rsidDel="008D4A4A" w:rsidRDefault="002E7ABF" w:rsidP="001451D2">
            <w:pPr>
              <w:pStyle w:val="List2"/>
              <w:spacing w:before="120" w:after="120"/>
              <w:jc w:val="both"/>
              <w:rPr>
                <w:del w:id="697" w:author="ERCOT" w:date="2025-10-21T15:29:00Z" w16du:dateUtc="2025-10-21T20:29:00Z"/>
              </w:rPr>
            </w:pPr>
            <w:del w:id="698" w:author="ERCOT" w:date="2025-10-21T15:29:00Z" w16du:dateUtc="2025-10-21T20:29:00Z">
              <w:r w:rsidRPr="005B2A3F" w:rsidDel="008D4A4A">
                <w:delText>(1)</w:delText>
              </w:r>
              <w:r w:rsidRPr="005B2A3F" w:rsidDel="008D4A4A">
                <w:tab/>
                <w:delTex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delText>
              </w:r>
            </w:del>
          </w:p>
          <w:p w14:paraId="52D22CCA" w14:textId="625A96D4" w:rsidR="002E7ABF" w:rsidRPr="005B2A3F" w:rsidDel="008D4A4A" w:rsidRDefault="002E7ABF" w:rsidP="001451D2">
            <w:pPr>
              <w:pStyle w:val="List2"/>
              <w:spacing w:before="120" w:after="120"/>
              <w:jc w:val="both"/>
              <w:rPr>
                <w:del w:id="699" w:author="ERCOT" w:date="2025-10-21T15:29:00Z" w16du:dateUtc="2025-10-21T20:29:00Z"/>
              </w:rPr>
            </w:pPr>
          </w:p>
          <w:p w14:paraId="640D2D81" w14:textId="48593B0D" w:rsidR="002E7ABF" w:rsidRPr="005B2A3F" w:rsidDel="008D4A4A" w:rsidRDefault="002E7ABF" w:rsidP="001451D2">
            <w:pPr>
              <w:pStyle w:val="List2"/>
              <w:spacing w:before="120" w:after="120"/>
              <w:jc w:val="both"/>
              <w:rPr>
                <w:del w:id="700" w:author="ERCOT" w:date="2025-10-21T15:29:00Z" w16du:dateUtc="2025-10-21T20:29:00Z"/>
              </w:rPr>
            </w:pPr>
            <w:del w:id="701" w:author="ERCOT" w:date="2025-10-21T15:29:00Z" w16du:dateUtc="2025-10-21T20:29:00Z">
              <w:r w:rsidRPr="005B2A3F" w:rsidDel="008D4A4A">
                <w:delText>(2)</w:delText>
              </w:r>
              <w:r w:rsidRPr="005B2A3F" w:rsidDel="008D4A4A">
                <w:tab/>
                <w:delTex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8(A)(5) above is still effective.  </w:delText>
              </w:r>
            </w:del>
          </w:p>
          <w:p w14:paraId="68978BD2" w14:textId="0BC40433" w:rsidR="002E7ABF" w:rsidDel="008D4A4A" w:rsidRDefault="002E7ABF" w:rsidP="001451D2">
            <w:pPr>
              <w:spacing w:after="240"/>
              <w:ind w:left="720" w:hanging="720"/>
              <w:jc w:val="both"/>
              <w:rPr>
                <w:del w:id="702" w:author="ERCOT" w:date="2025-10-21T15:29:00Z" w16du:dateUtc="2025-10-21T20:29:00Z"/>
              </w:rPr>
            </w:pPr>
            <w:del w:id="703" w:author="ERCOT" w:date="2025-10-21T15:29:00Z" w16du:dateUtc="2025-10-21T20:29:00Z">
              <w:r w:rsidRPr="005B2A3F" w:rsidDel="008D4A4A">
                <w:delText>D.</w:delText>
              </w:r>
              <w:r w:rsidRPr="005B2A3F" w:rsidDel="008D4A4A">
                <w:tab/>
              </w:r>
              <w:r w:rsidRPr="005B2A3F" w:rsidDel="008D4A4A">
                <w:rPr>
                  <w:u w:val="single"/>
                </w:rPr>
                <w:delText>Duty to Mitigate.</w:delText>
              </w:r>
              <w:r w:rsidRPr="005B2A3F" w:rsidDel="008D4A4A">
                <w:delText xml:space="preserve">  Except as expressly provided otherwise herein, each Party shall use commercially reasonable efforts to mitigate any damages it may incur as a result of the other Party's performance or non-performance of this Agreement.</w:delText>
              </w:r>
            </w:del>
          </w:p>
          <w:p w14:paraId="18DBEEF4" w14:textId="3346B292" w:rsidR="002E7ABF" w:rsidRPr="005B2A3F" w:rsidRDefault="002E7ABF" w:rsidP="001451D2">
            <w:pPr>
              <w:pStyle w:val="ListIntroduction"/>
              <w:spacing w:before="120" w:after="120"/>
              <w:jc w:val="both"/>
              <w:rPr>
                <w:u w:val="single"/>
              </w:rPr>
            </w:pPr>
            <w:r w:rsidRPr="005B2A3F">
              <w:rPr>
                <w:u w:val="single"/>
              </w:rPr>
              <w:lastRenderedPageBreak/>
              <w:t xml:space="preserve">Section </w:t>
            </w:r>
            <w:ins w:id="704" w:author="ERCOT" w:date="2025-10-21T15:29:00Z" w16du:dateUtc="2025-10-21T20:29:00Z">
              <w:r w:rsidR="008D4A4A">
                <w:rPr>
                  <w:u w:val="single"/>
                </w:rPr>
                <w:t>8</w:t>
              </w:r>
            </w:ins>
            <w:del w:id="705" w:author="ERCOT" w:date="2025-10-21T15:29:00Z" w16du:dateUtc="2025-10-21T20:29:00Z">
              <w:r w:rsidRPr="005B2A3F" w:rsidDel="008D4A4A">
                <w:rPr>
                  <w:u w:val="single"/>
                </w:rPr>
                <w:delText>9</w:delText>
              </w:r>
            </w:del>
            <w:r w:rsidRPr="005B2A3F">
              <w:rPr>
                <w:u w:val="single"/>
              </w:rPr>
              <w:t>.  Limitation of Damages and Liability</w:t>
            </w:r>
            <w:del w:id="706" w:author="ERCOT" w:date="2025-10-21T15:29:00Z" w16du:dateUtc="2025-10-21T20:29:00Z">
              <w:r w:rsidRPr="005B2A3F" w:rsidDel="008D4A4A">
                <w:rPr>
                  <w:u w:val="single"/>
                </w:rPr>
                <w:delText xml:space="preserve"> and Indemnification</w:delText>
              </w:r>
            </w:del>
            <w:r w:rsidRPr="005B2A3F">
              <w:rPr>
                <w:u w:val="single"/>
              </w:rPr>
              <w:t>.</w:t>
            </w:r>
          </w:p>
          <w:p w14:paraId="486ABD30" w14:textId="3DB8CB54" w:rsidR="002E7ABF" w:rsidRPr="005B2A3F" w:rsidRDefault="002E7ABF" w:rsidP="001451D2">
            <w:pPr>
              <w:pStyle w:val="List"/>
              <w:spacing w:before="120" w:after="120"/>
              <w:jc w:val="both"/>
            </w:pPr>
            <w:r w:rsidRPr="005B2A3F">
              <w:t>A.</w:t>
            </w:r>
            <w:r w:rsidRPr="005B2A3F">
              <w:tab/>
            </w:r>
            <w:ins w:id="707" w:author="ERCOT" w:date="2025-11-25T14:29:00Z" w16du:dateUtc="2025-11-25T20:29:00Z">
              <w:r w:rsidR="00FB1670">
                <w:t xml:space="preserve">IN NO EVENT SHALL </w:t>
              </w:r>
              <w:r w:rsidR="00FB1670" w:rsidRPr="003963D3">
                <w:t xml:space="preserve">EITHER PARTY </w:t>
              </w:r>
              <w:r w:rsidR="00FB1670">
                <w:t xml:space="preserve">BE </w:t>
              </w:r>
              <w:r w:rsidR="00FB1670" w:rsidRPr="003963D3">
                <w:t>LIABLE TO THE OTHER FOR ANY SPECIAL, INDIRECT, PUNITIVE</w:t>
              </w:r>
              <w:r w:rsidR="00FB1670">
                <w:t>, EXEMPLARY,</w:t>
              </w:r>
              <w:r w:rsidR="00FB1670" w:rsidRPr="003963D3">
                <w:t xml:space="preserve"> OR CONSEQUENTIAL DAMAGES</w:t>
              </w:r>
              <w:r w:rsidR="00FB1670">
                <w:t xml:space="preserve"> (INCLUDING, BUT NOT LIMITED TO, LOSSES OF USE, INCOME, PROFIT, FINANCING, BUSINESS AND REPUTATION, PROPERTY DAMAGE), </w:t>
              </w:r>
              <w:r w:rsidR="00FB1670" w:rsidRPr="003963D3">
                <w:t>OR</w:t>
              </w:r>
              <w:r w:rsidR="00FB1670">
                <w:t xml:space="preserve"> PERSONAL OR BODILY</w:t>
              </w:r>
              <w:r w:rsidR="00FB1670" w:rsidRPr="003963D3">
                <w:t xml:space="preserve"> INJURY THAT MAY OCCUR, IN WHOLE OR IN PART, AS A RESULT OF A</w:t>
              </w:r>
              <w:r w:rsidR="00FB1670">
                <w:t>NY</w:t>
              </w:r>
              <w:r w:rsidR="00FB1670" w:rsidRPr="003963D3">
                <w:t xml:space="preserve"> DEFAULT UNDER THIS AGREEMENT, </w:t>
              </w:r>
              <w:r w:rsidR="00FB1670" w:rsidRPr="00345B61">
                <w:rPr>
                  <w:rStyle w:val="CommentReference"/>
                  <w:sz w:val="24"/>
                  <w:szCs w:val="24"/>
                </w:rPr>
                <w:t xml:space="preserve"> VIOLATION  OF PROTOCOL OR APPLICABLE LAW, </w:t>
              </w:r>
              <w:r w:rsidR="00FB1670">
                <w:t>BREACH OF WARRANTY, NEGLIGENCE OR OTHER</w:t>
              </w:r>
              <w:r w:rsidR="00FB1670" w:rsidRPr="003963D3">
                <w:t xml:space="preserve"> TORT, OR ANY OTHER CAUSE, WHETHER OR NOT A PARTY HAD KNOWLEDGE OF THE CIRCUMSTANCES THAT RESULTED IN THE</w:t>
              </w:r>
              <w:r w:rsidR="00FB1670">
                <w:t xml:space="preserve"> </w:t>
              </w:r>
              <w:r w:rsidR="00FB1670" w:rsidRPr="003963D3">
                <w:t>SPECIAL, INDIRECT, PUNITIVE</w:t>
              </w:r>
              <w:r w:rsidR="00FB1670">
                <w:t>, EXEMPLARY,</w:t>
              </w:r>
              <w:r w:rsidR="00FB1670" w:rsidRPr="003963D3">
                <w:t xml:space="preserve"> OR CONSEQUENTIAL DAMAGES OR INJURY, OR COULD HAVE FORESEEN THAT SUCH DAMAGES OR INJURY WOULD OCCUR.</w:t>
              </w:r>
            </w:ins>
            <w:del w:id="708" w:author="ERCOT" w:date="2025-10-21T15:30:00Z" w16du:dateUtc="2025-10-21T20:30:00Z">
              <w:r w:rsidRPr="005B2A3F" w:rsidDel="008D4A4A">
                <w:delText>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delText>
              </w:r>
            </w:del>
          </w:p>
          <w:p w14:paraId="41E8BD45" w14:textId="3A0E6DC6" w:rsidR="002E7ABF" w:rsidRPr="005B2A3F" w:rsidDel="008D4A4A" w:rsidRDefault="002E7ABF" w:rsidP="001451D2">
            <w:pPr>
              <w:pStyle w:val="List"/>
              <w:spacing w:before="120" w:after="120"/>
              <w:jc w:val="both"/>
              <w:rPr>
                <w:del w:id="709" w:author="ERCOT" w:date="2025-10-21T15:30:00Z" w16du:dateUtc="2025-10-21T20:30:00Z"/>
              </w:rPr>
            </w:pPr>
            <w:del w:id="710" w:author="ERCOT" w:date="2025-10-21T15:30:00Z" w16du:dateUtc="2025-10-21T20:30:00Z">
              <w:r w:rsidRPr="005B2A3F" w:rsidDel="008D4A4A">
                <w:delText>B.</w:delText>
              </w:r>
              <w:r w:rsidRPr="005B2A3F" w:rsidDel="008D4A4A">
                <w:tab/>
                <w:delText>With respect to any dispute regarding a Default or breach by ERCOT of its obligations under this Agreement, ERCOT expressly waives any Limitation of Liability to which it may be entitled under the Charitable Immunity and Liability Act of 1987, Tex. Civ. Prac. &amp; Rem. Code §84.006, or successor statute.</w:delText>
              </w:r>
            </w:del>
          </w:p>
          <w:p w14:paraId="6D4C6991" w14:textId="1B152350" w:rsidR="008D4A4A" w:rsidRDefault="008D4A4A" w:rsidP="001451D2">
            <w:pPr>
              <w:pStyle w:val="List"/>
              <w:spacing w:before="120" w:after="120"/>
              <w:jc w:val="both"/>
              <w:rPr>
                <w:ins w:id="711" w:author="ERCOT" w:date="2025-10-21T15:31:00Z" w16du:dateUtc="2025-10-21T20:31:00Z"/>
              </w:rPr>
            </w:pPr>
            <w:ins w:id="712" w:author="ERCOT" w:date="2025-10-21T15:31:00Z" w16du:dateUtc="2025-10-21T20:31:00Z">
              <w:r>
                <w:t xml:space="preserve">B. </w:t>
              </w:r>
              <w:r>
                <w:tab/>
                <w:t xml:space="preserve">Duty to Mitigate.  Except as expressly provided otherwise herein or in the Protocols, each Party shall use commercially reasonable efforts to mitigate any damages it may incur </w:t>
              </w:r>
              <w:proofErr w:type="gramStart"/>
              <w:r>
                <w:t>as a result of</w:t>
              </w:r>
              <w:proofErr w:type="gramEnd"/>
              <w:r>
                <w:t xml:space="preserve"> the other Party’s performance or non-performance under this Agreement</w:t>
              </w:r>
            </w:ins>
          </w:p>
          <w:p w14:paraId="18B1C9F3" w14:textId="52DC1D6C" w:rsidR="002E7ABF" w:rsidRPr="005B2A3F" w:rsidDel="008D4A4A" w:rsidRDefault="002E7ABF" w:rsidP="001451D2">
            <w:pPr>
              <w:pStyle w:val="List"/>
              <w:spacing w:before="120" w:after="120"/>
              <w:jc w:val="both"/>
              <w:rPr>
                <w:del w:id="713" w:author="ERCOT" w:date="2025-10-21T15:31:00Z" w16du:dateUtc="2025-10-21T20:31:00Z"/>
              </w:rPr>
            </w:pPr>
            <w:del w:id="714" w:author="ERCOT" w:date="2025-10-21T15:31:00Z" w16du:dateUtc="2025-10-21T20:31:00Z">
              <w:r w:rsidRPr="005B2A3F" w:rsidDel="008D4A4A">
                <w:delText>C.</w:delText>
              </w:r>
              <w:r w:rsidRPr="005B2A3F" w:rsidDel="008D4A4A">
                <w:tab/>
                <w:delText>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w:delText>
              </w:r>
            </w:del>
          </w:p>
          <w:p w14:paraId="779D267F" w14:textId="25E55459" w:rsidR="002E7ABF" w:rsidRPr="005B2A3F" w:rsidRDefault="008D4A4A" w:rsidP="001451D2">
            <w:pPr>
              <w:pStyle w:val="List"/>
              <w:spacing w:before="120" w:after="120"/>
              <w:jc w:val="both"/>
            </w:pPr>
            <w:ins w:id="715" w:author="ERCOT" w:date="2025-10-21T15:32:00Z" w16du:dateUtc="2025-10-21T20:32:00Z">
              <w:r>
                <w:rPr>
                  <w:szCs w:val="24"/>
                </w:rPr>
                <w:t>C</w:t>
              </w:r>
            </w:ins>
            <w:del w:id="716" w:author="ERCOT" w:date="2025-10-21T15:32:00Z" w16du:dateUtc="2025-10-21T20:32:00Z">
              <w:r w:rsidR="002E7ABF" w:rsidRPr="005B2A3F" w:rsidDel="008D4A4A">
                <w:rPr>
                  <w:szCs w:val="24"/>
                </w:rPr>
                <w:delText>D</w:delText>
              </w:r>
            </w:del>
            <w:r w:rsidR="002E7ABF" w:rsidRPr="005B2A3F">
              <w:rPr>
                <w:szCs w:val="24"/>
              </w:rPr>
              <w:t>.</w:t>
            </w:r>
            <w:r w:rsidR="002E7ABF" w:rsidRPr="005B2A3F">
              <w:rPr>
                <w:szCs w:val="24"/>
              </w:rPr>
              <w:tab/>
              <w:t xml:space="preserve">The Independent Market Monitor (IMM), and its directors, officers, employees, and agents, shall not be liable to any person or Entity for any act or omission, other than an act or omission constituting gross negligence or intentional misconduct, including but </w:t>
            </w:r>
            <w:r w:rsidR="002E7ABF" w:rsidRPr="005B2A3F">
              <w:rPr>
                <w:szCs w:val="24"/>
              </w:rPr>
              <w:lastRenderedPageBreak/>
              <w:t xml:space="preserve">not limited to liability for any financial loss, loss of economic advantage, opportunity cost, or actual, direct, indirect, or consequential damages of any kind resulting from or attributable to any such act or omission of the IMM, as long as such act or omission arose from or is related to matters within the scope of the IMM’s authority arising under or relating to PURA §39.1515 and PUC </w:t>
            </w:r>
            <w:r w:rsidR="002E7ABF" w:rsidRPr="005B2A3F">
              <w:rPr>
                <w:smallCaps/>
                <w:szCs w:val="24"/>
              </w:rPr>
              <w:t>Subst</w:t>
            </w:r>
            <w:r w:rsidR="002E7ABF" w:rsidRPr="005B2A3F">
              <w:rPr>
                <w:szCs w:val="24"/>
              </w:rPr>
              <w:t>. R. 25.365, Independent Market Monitor.</w:t>
            </w:r>
          </w:p>
          <w:p w14:paraId="62DAD151" w14:textId="7951F140" w:rsidR="002E7ABF" w:rsidRPr="00091F14" w:rsidRDefault="002E7ABF" w:rsidP="001451D2">
            <w:pPr>
              <w:pStyle w:val="ListIntroduction"/>
              <w:spacing w:before="120" w:after="120"/>
              <w:jc w:val="both"/>
              <w:rPr>
                <w:u w:val="single"/>
              </w:rPr>
            </w:pPr>
            <w:r w:rsidRPr="00091F14">
              <w:rPr>
                <w:u w:val="single"/>
              </w:rPr>
              <w:t xml:space="preserve">Section </w:t>
            </w:r>
            <w:ins w:id="717" w:author="ERCOT" w:date="2025-10-21T15:32:00Z" w16du:dateUtc="2025-10-21T20:32:00Z">
              <w:r w:rsidR="008D4A4A" w:rsidRPr="00091F14">
                <w:rPr>
                  <w:u w:val="single"/>
                </w:rPr>
                <w:t>9</w:t>
              </w:r>
            </w:ins>
            <w:del w:id="718" w:author="ERCOT" w:date="2025-10-21T15:32:00Z" w16du:dateUtc="2025-10-21T20:32:00Z">
              <w:r w:rsidRPr="00091F14" w:rsidDel="008D4A4A">
                <w:rPr>
                  <w:u w:val="single"/>
                </w:rPr>
                <w:delText>10</w:delText>
              </w:r>
            </w:del>
            <w:r w:rsidRPr="00091F14">
              <w:rPr>
                <w:u w:val="single"/>
              </w:rPr>
              <w:t>. Dispute Resolution.</w:t>
            </w:r>
          </w:p>
          <w:p w14:paraId="7F9D01F0" w14:textId="5769C0F7" w:rsidR="002E7ABF" w:rsidRPr="00091F14" w:rsidRDefault="002E7ABF" w:rsidP="001451D2">
            <w:pPr>
              <w:pStyle w:val="List"/>
              <w:spacing w:before="120" w:after="120"/>
              <w:jc w:val="both"/>
            </w:pPr>
            <w:r w:rsidRPr="00091F14">
              <w:t>A.</w:t>
            </w:r>
            <w:r w:rsidRPr="00091F14">
              <w:tab/>
            </w:r>
            <w:ins w:id="719" w:author="ERCOT" w:date="2025-11-26T10:04:00Z" w16du:dateUtc="2025-11-26T16:04:00Z">
              <w:r w:rsidR="00091F14">
                <w:t>A Participants may only seek monetary or other relief against ERCOT through</w:t>
              </w:r>
            </w:ins>
            <w:del w:id="720" w:author="ERCOT" w:date="2025-11-26T10:04:00Z" w16du:dateUtc="2025-11-26T16:04:00Z">
              <w:r w:rsidRPr="00091F14" w:rsidDel="00F45B3E">
                <w:delText>In the event of a dispute, including a dispute regarding a Default, under this Agreement, Parties to this Agreement shall first attempt resolution of the dispute using</w:delText>
              </w:r>
            </w:del>
            <w:r w:rsidRPr="00091F14">
              <w:t xml:space="preserve"> the applicable dispute resolution procedures set forth in </w:t>
            </w:r>
            <w:del w:id="721" w:author="ERCOT" w:date="2025-11-26T10:05:00Z" w16du:dateUtc="2025-11-26T16:05:00Z">
              <w:r w:rsidRPr="00091F14" w:rsidDel="00F45B3E">
                <w:delText xml:space="preserve">the ERCOT </w:delText>
              </w:r>
            </w:del>
            <w:r w:rsidRPr="00091F14">
              <w:t>Protocol</w:t>
            </w:r>
            <w:del w:id="722" w:author="ERCOT" w:date="2025-11-26T10:05:00Z" w16du:dateUtc="2025-11-26T16:05:00Z">
              <w:r w:rsidRPr="00091F14" w:rsidDel="00F45B3E">
                <w:delText>s</w:delText>
              </w:r>
            </w:del>
            <w:ins w:id="723" w:author="ERCOT" w:date="2025-11-26T10:05:00Z" w16du:dateUtc="2025-11-26T16:05:00Z">
              <w:r w:rsidR="00F45B3E">
                <w:t xml:space="preserve"> Section 20, Alternative Dispute Resolution Procedure and Procedure for Return of Settlement Funds</w:t>
              </w:r>
            </w:ins>
            <w:r w:rsidRPr="00091F14">
              <w:t>.</w:t>
            </w:r>
          </w:p>
          <w:p w14:paraId="45605B82" w14:textId="77777777" w:rsidR="002E7ABF" w:rsidRPr="005B2A3F" w:rsidRDefault="002E7ABF" w:rsidP="001451D2">
            <w:pPr>
              <w:pStyle w:val="List"/>
              <w:spacing w:before="120" w:after="120"/>
              <w:jc w:val="both"/>
            </w:pPr>
            <w:r w:rsidRPr="00091F14">
              <w:t>B.</w:t>
            </w:r>
            <w:r w:rsidRPr="00091F14">
              <w:tab/>
              <w:t>In the event of a dispute, including a dispute regarding a Default, under this Agreement, each Party shall bear its own costs and fees, including, but not limited to attorneys' fees, court costs, and its share of any mediation or arbitration fees.</w:t>
            </w:r>
          </w:p>
          <w:p w14:paraId="1CA365DE" w14:textId="238FF7D8" w:rsidR="002E7ABF" w:rsidRPr="005B2A3F" w:rsidRDefault="002E7ABF" w:rsidP="001451D2">
            <w:pPr>
              <w:pStyle w:val="BodyText"/>
              <w:jc w:val="both"/>
              <w:rPr>
                <w:u w:val="single"/>
              </w:rPr>
            </w:pPr>
            <w:r w:rsidRPr="005B2A3F">
              <w:rPr>
                <w:u w:val="single"/>
              </w:rPr>
              <w:t xml:space="preserve">Section </w:t>
            </w:r>
            <w:ins w:id="724" w:author="ERCOT" w:date="2025-10-21T15:32:00Z" w16du:dateUtc="2025-10-21T20:32:00Z">
              <w:r w:rsidR="008D4A4A">
                <w:rPr>
                  <w:u w:val="single"/>
                </w:rPr>
                <w:t>10</w:t>
              </w:r>
            </w:ins>
            <w:del w:id="725" w:author="ERCOT" w:date="2025-10-21T15:32:00Z" w16du:dateUtc="2025-10-21T20:32:00Z">
              <w:r w:rsidRPr="005B2A3F" w:rsidDel="008D4A4A">
                <w:rPr>
                  <w:u w:val="single"/>
                </w:rPr>
                <w:delText>11</w:delText>
              </w:r>
            </w:del>
            <w:r w:rsidRPr="005B2A3F">
              <w:rPr>
                <w:u w:val="single"/>
              </w:rPr>
              <w:t>. Miscellaneous.</w:t>
            </w:r>
          </w:p>
          <w:p w14:paraId="4387AEBE" w14:textId="0F512F26" w:rsidR="002E7ABF" w:rsidRPr="005B2A3F" w:rsidRDefault="002E7ABF" w:rsidP="001451D2">
            <w:pPr>
              <w:pStyle w:val="List"/>
              <w:spacing w:before="120" w:after="120"/>
              <w:jc w:val="both"/>
            </w:pPr>
            <w:r w:rsidRPr="005B2A3F">
              <w:t>A.</w:t>
            </w:r>
            <w:r w:rsidRPr="005B2A3F">
              <w:tab/>
            </w:r>
            <w:r w:rsidRPr="005B2A3F">
              <w:rPr>
                <w:u w:val="single"/>
              </w:rPr>
              <w:t>Choice of Law and Venue.</w:t>
            </w:r>
            <w:r w:rsidRPr="005B2A3F">
              <w: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w:t>
            </w:r>
            <w:ins w:id="726" w:author="ERCOT" w:date="2025-10-21T15:33:00Z" w16du:dateUtc="2025-10-21T20:33:00Z">
              <w:r w:rsidR="008D4A4A">
                <w:t xml:space="preserve"> </w:t>
              </w:r>
            </w:ins>
            <w:ins w:id="727" w:author="ERCOT" w:date="2025-10-21T15:32:00Z" w16du:dateUtc="2025-10-21T20:32:00Z">
              <w:r w:rsidR="008D4A4A">
                <w:t xml:space="preserve">The Participant acknowledges that, to the extent it files a claim relating to ERCOT’s exercise of its responsibilities </w:t>
              </w:r>
            </w:ins>
            <w:ins w:id="728" w:author="ERCOT" w:date="2025-11-26T10:06:00Z" w16du:dateUtc="2025-11-26T16:06:00Z">
              <w:r w:rsidR="004603CB">
                <w:t xml:space="preserve">as the Independent Organization certified under PURA, the PUCT </w:t>
              </w:r>
            </w:ins>
            <w:ins w:id="729" w:author="ERCOT" w:date="2025-10-21T15:32:00Z" w16du:dateUtc="2025-10-21T20:32:00Z">
              <w:r w:rsidR="008D4A4A">
                <w:t xml:space="preserve">has exclusive jurisdiction over claims filed against ERCOT.  </w:t>
              </w:r>
            </w:ins>
            <w:r w:rsidRPr="005B2A3F">
              <w:t xml:space="preserve">Neither Party waives </w:t>
            </w:r>
            <w:ins w:id="730" w:author="ERCOT" w:date="2025-11-26T10:07:00Z" w16du:dateUtc="2025-11-26T16:07:00Z">
              <w:r w:rsidR="0073730D">
                <w:t xml:space="preserve">exclusive jurisdiction or </w:t>
              </w:r>
            </w:ins>
            <w:r w:rsidRPr="005B2A3F">
              <w:t>primary jurisdiction as a defense; provided that any court suits regarding this Agreement</w:t>
            </w:r>
            <w:ins w:id="731" w:author="ERCOT" w:date="2025-10-21T15:33:00Z" w16du:dateUtc="2025-10-21T20:33:00Z">
              <w:r w:rsidR="008D4A4A">
                <w:t>, if allowed,</w:t>
              </w:r>
            </w:ins>
            <w:r w:rsidRPr="005B2A3F">
              <w:t xml:space="preserve"> shall be brought in a state</w:t>
            </w:r>
            <w:ins w:id="732" w:author="ERCOT" w:date="2025-11-21T11:56:00Z" w16du:dateUtc="2025-11-21T17:56:00Z">
              <w:r w:rsidR="000809BB">
                <w:t>,</w:t>
              </w:r>
            </w:ins>
            <w:r w:rsidRPr="005B2A3F">
              <w:t xml:space="preserve"> </w:t>
            </w:r>
            <w:del w:id="733" w:author="ERCOT" w:date="2025-11-21T11:56:00Z" w16du:dateUtc="2025-11-21T17:56:00Z">
              <w:r w:rsidRPr="005B2A3F" w:rsidDel="000809BB">
                <w:delText xml:space="preserve">or </w:delText>
              </w:r>
            </w:del>
            <w:r w:rsidRPr="005B2A3F">
              <w:t>federal</w:t>
            </w:r>
            <w:ins w:id="734" w:author="ERCOT" w:date="2025-11-21T11:56:00Z" w16du:dateUtc="2025-11-21T17:56:00Z">
              <w:r w:rsidR="000809BB">
                <w:t>, or business</w:t>
              </w:r>
            </w:ins>
            <w:r w:rsidRPr="005B2A3F">
              <w:t xml:space="preserve"> court located within Travis County, Texas, and the Parties hereby waive any defense of forum non-</w:t>
            </w:r>
            <w:proofErr w:type="spellStart"/>
            <w:r w:rsidRPr="005B2A3F">
              <w:t>conveniens</w:t>
            </w:r>
            <w:proofErr w:type="spellEnd"/>
            <w:del w:id="735" w:author="ERCOT" w:date="2025-10-21T15:33:00Z" w16du:dateUtc="2025-10-21T20:33:00Z">
              <w:r w:rsidRPr="005B2A3F" w:rsidDel="008D4A4A">
                <w:delText>, except defenses under Tex. Civ. Prac. &amp; Rem. Code §15.002(b)</w:delText>
              </w:r>
            </w:del>
            <w:r w:rsidRPr="005B2A3F">
              <w:t>.</w:t>
            </w:r>
            <w:ins w:id="736" w:author="ERCOT" w:date="2025-10-21T15:33:00Z" w16du:dateUtc="2025-10-21T20:33:00Z">
              <w:r w:rsidR="008D4A4A">
                <w:t xml:space="preserve">  The Parties acknowledge that this Agreement constitutes a Major Transaction under Tex. Civ. </w:t>
              </w:r>
              <w:proofErr w:type="spellStart"/>
              <w:r w:rsidR="008D4A4A">
                <w:t>Prac</w:t>
              </w:r>
              <w:proofErr w:type="spellEnd"/>
              <w:r w:rsidR="008D4A4A">
                <w:t xml:space="preserve">. &amp; Rem. Code </w:t>
              </w:r>
              <w:r w:rsidR="008D4A4A" w:rsidRPr="008A5BAC">
                <w:t xml:space="preserve">§ </w:t>
              </w:r>
              <w:proofErr w:type="gramStart"/>
              <w:r w:rsidR="008D4A4A" w:rsidRPr="008A5BAC">
                <w:t>15.0</w:t>
              </w:r>
              <w:r w:rsidR="008D4A4A">
                <w:t>20, and</w:t>
              </w:r>
              <w:proofErr w:type="gramEnd"/>
              <w:r w:rsidR="008D4A4A">
                <w:t xml:space="preserve"> waive any argument to the contrary</w:t>
              </w:r>
              <w:r w:rsidR="008D4A4A" w:rsidRPr="005B2A3F">
                <w:t>.</w:t>
              </w:r>
            </w:ins>
          </w:p>
          <w:p w14:paraId="31C28C0F" w14:textId="795C87AB" w:rsidR="008D4A4A" w:rsidRDefault="008D4A4A" w:rsidP="008D4A4A">
            <w:pPr>
              <w:pStyle w:val="List"/>
              <w:spacing w:before="120" w:after="120"/>
              <w:rPr>
                <w:ins w:id="737" w:author="ERCOT" w:date="2025-10-21T15:34:00Z" w16du:dateUtc="2025-10-21T20:34:00Z"/>
              </w:rPr>
            </w:pPr>
            <w:ins w:id="738" w:author="ERCOT" w:date="2025-10-21T15:34:00Z" w16du:dateUtc="2025-10-21T20:34:00Z">
              <w:r>
                <w:rPr>
                  <w:u w:val="single"/>
                </w:rPr>
                <w:t>B.</w:t>
              </w:r>
              <w:r>
                <w:rPr>
                  <w:u w:val="single"/>
                </w:rPr>
                <w:tab/>
              </w:r>
              <w:r w:rsidRPr="00CC2F25">
                <w:rPr>
                  <w:u w:val="single"/>
                </w:rPr>
                <w:t xml:space="preserve">No Waiver of Sovereign Immunity. </w:t>
              </w:r>
              <w:r>
                <w:rPr>
                  <w:u w:val="single"/>
                </w:rPr>
                <w:br/>
              </w:r>
              <w:r w:rsidRPr="004A6C15">
                <w:t>ERCOT does not waive</w:t>
              </w:r>
              <w:r>
                <w:t xml:space="preserve"> sovereign</w:t>
              </w:r>
              <w:r w:rsidRPr="004A6C15">
                <w:t xml:space="preserve"> immunity by entering into this Agreement and specifically retains all immunit</w:t>
              </w:r>
              <w:r>
                <w:t>ies</w:t>
              </w:r>
              <w:r w:rsidRPr="004A6C15">
                <w:t xml:space="preserve"> and all defenses available to it under the Constitution, the laws of the State of Texas, or the common </w:t>
              </w:r>
              <w:r>
                <w:t>law.</w:t>
              </w:r>
            </w:ins>
          </w:p>
          <w:p w14:paraId="47479899" w14:textId="1C1B3D61" w:rsidR="002E7ABF" w:rsidRPr="005B2A3F" w:rsidRDefault="008D4A4A" w:rsidP="001451D2">
            <w:pPr>
              <w:pStyle w:val="List"/>
              <w:spacing w:before="120" w:after="120"/>
              <w:jc w:val="both"/>
            </w:pPr>
            <w:ins w:id="739" w:author="ERCOT" w:date="2025-10-21T15:34:00Z" w16du:dateUtc="2025-10-21T20:34:00Z">
              <w:r>
                <w:t>C</w:t>
              </w:r>
            </w:ins>
            <w:del w:id="740" w:author="ERCOT" w:date="2025-10-21T15:34:00Z" w16du:dateUtc="2025-10-21T20:34:00Z">
              <w:r w:rsidR="002E7ABF" w:rsidRPr="005B2A3F" w:rsidDel="008D4A4A">
                <w:delText>B</w:delText>
              </w:r>
            </w:del>
            <w:r w:rsidR="002E7ABF" w:rsidRPr="005B2A3F">
              <w:t>.</w:t>
            </w:r>
            <w:r w:rsidR="002E7ABF" w:rsidRPr="005B2A3F">
              <w:tab/>
            </w:r>
            <w:r w:rsidR="002E7ABF" w:rsidRPr="005B2A3F">
              <w:rPr>
                <w:u w:val="single"/>
              </w:rPr>
              <w:t>Assignment.</w:t>
            </w:r>
          </w:p>
          <w:p w14:paraId="20B5FCCD" w14:textId="2B442DED" w:rsidR="002E7ABF" w:rsidRPr="005B2A3F" w:rsidRDefault="002E7ABF" w:rsidP="001451D2">
            <w:pPr>
              <w:pStyle w:val="List2"/>
              <w:spacing w:before="120" w:after="120"/>
              <w:jc w:val="both"/>
            </w:pPr>
            <w:r w:rsidRPr="005B2A3F">
              <w:t>(1)</w:t>
            </w:r>
            <w:r w:rsidRPr="005B2A3F">
              <w:tab/>
              <w:t xml:space="preserve">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w:t>
            </w:r>
            <w:r w:rsidRPr="005B2A3F">
              <w:lastRenderedPageBreak/>
              <w:t>of any Agreement with ERCOT</w:t>
            </w:r>
            <w:ins w:id="741" w:author="ERCOT" w:date="2025-10-21T15:35:00Z" w16du:dateUtc="2025-10-21T20:35:00Z">
              <w:r w:rsidR="008D4A4A">
                <w:t xml:space="preserve"> and if the assignment or transfer does not otherwise violate the Protocols or other applicable law</w:t>
              </w:r>
            </w:ins>
            <w:r w:rsidRPr="005B2A3F">
              <w:t>):</w:t>
            </w:r>
          </w:p>
          <w:p w14:paraId="00B00870" w14:textId="77777777" w:rsidR="002E7ABF" w:rsidRDefault="002E7ABF" w:rsidP="001451D2">
            <w:pPr>
              <w:pStyle w:val="List3"/>
              <w:spacing w:before="120" w:after="120"/>
              <w:jc w:val="both"/>
            </w:pPr>
            <w:r w:rsidRPr="005B2A3F">
              <w:t>(a)</w:t>
            </w:r>
            <w:r w:rsidRPr="005B2A3F">
              <w:tab/>
              <w:t>Where any such assignment or transfer is to an Affiliate of the Party; or</w:t>
            </w:r>
          </w:p>
          <w:p w14:paraId="7C405A7F" w14:textId="77777777" w:rsidR="002E7ABF" w:rsidRDefault="002E7ABF" w:rsidP="001451D2">
            <w:pPr>
              <w:pStyle w:val="List3"/>
              <w:spacing w:before="120" w:after="120"/>
              <w:jc w:val="both"/>
            </w:pPr>
            <w:r w:rsidRPr="005B2A3F">
              <w:t>(b)</w:t>
            </w:r>
            <w:r w:rsidRPr="005B2A3F">
              <w:tab/>
              <w:t>Where any such assignment or transfer is to a successor to or transferee of the direct or indirect ownership or operation of all or part of the Party, or its facilities; or</w:t>
            </w:r>
          </w:p>
          <w:p w14:paraId="4BDCA19D" w14:textId="41F51592" w:rsidR="002E7ABF" w:rsidRPr="005B2A3F" w:rsidRDefault="002E7ABF" w:rsidP="001451D2">
            <w:pPr>
              <w:pStyle w:val="List3"/>
              <w:spacing w:before="120" w:after="120"/>
              <w:jc w:val="both"/>
            </w:pPr>
            <w:r w:rsidRPr="005B2A3F">
              <w:t>(c)</w:t>
            </w:r>
            <w:r w:rsidRPr="005B2A3F">
              <w:tab/>
              <w:t xml:space="preserve">For collateral security purposes to aid in providing financing for itself, provided that the assigning Party will require any secured party, trustee or mortgagee to notify the other Party of any such assignment.  Any financing arrangement </w:t>
            </w:r>
            <w:proofErr w:type="gramStart"/>
            <w:r w:rsidRPr="005B2A3F">
              <w:t>entered into</w:t>
            </w:r>
            <w:proofErr w:type="gramEnd"/>
            <w:r w:rsidRPr="005B2A3F">
              <w:t xml:space="preserve"> by either Party pursuant to this Section will provide that prior to or upon the exercise of the secured </w:t>
            </w:r>
            <w:proofErr w:type="spellStart"/>
            <w:r w:rsidRPr="005B2A3F">
              <w:t>party’s</w:t>
            </w:r>
            <w:proofErr w:type="spellEnd"/>
            <w:r w:rsidRPr="005B2A3F">
              <w:t xml:space="preserve">,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w:t>
            </w:r>
            <w:r w:rsidRPr="00B6661B">
              <w:t xml:space="preserve">such assignment containing customary provisions, including representations as to corporate authorization, enforceability of this Agreement and absence of known Defaults, notice of </w:t>
            </w:r>
            <w:ins w:id="742" w:author="ERCOT" w:date="2025-10-21T15:35:00Z" w16du:dateUtc="2025-10-21T20:35:00Z">
              <w:r w:rsidR="00BB724A" w:rsidRPr="00B6661B">
                <w:t>M</w:t>
              </w:r>
            </w:ins>
            <w:del w:id="743" w:author="ERCOT" w:date="2025-10-21T15:35:00Z" w16du:dateUtc="2025-10-21T20:35:00Z">
              <w:r w:rsidRPr="00B6661B" w:rsidDel="00BB724A">
                <w:delText>m</w:delText>
              </w:r>
            </w:del>
            <w:r w:rsidRPr="00B6661B">
              <w:t xml:space="preserve">aterial </w:t>
            </w:r>
            <w:ins w:id="744" w:author="ERCOT" w:date="2025-10-21T15:35:00Z" w16du:dateUtc="2025-10-21T20:35:00Z">
              <w:r w:rsidR="00BB724A" w:rsidRPr="00B6661B">
                <w:t>B</w:t>
              </w:r>
            </w:ins>
            <w:del w:id="745" w:author="ERCOT" w:date="2025-10-21T15:35:00Z" w16du:dateUtc="2025-10-21T20:35:00Z">
              <w:r w:rsidRPr="00B6661B" w:rsidDel="00BB724A">
                <w:delText>b</w:delText>
              </w:r>
            </w:del>
            <w:r w:rsidRPr="00B6661B">
              <w:t xml:space="preserve">reach </w:t>
            </w:r>
            <w:del w:id="746" w:author="ERCOT" w:date="2025-11-20T17:48:00Z" w16du:dateUtc="2025-11-20T23:48:00Z">
              <w:r w:rsidRPr="00B6661B" w:rsidDel="00B6661B">
                <w:delText xml:space="preserve">pursuant to Section 8(A), </w:delText>
              </w:r>
            </w:del>
            <w:r w:rsidRPr="00B6661B">
              <w:t xml:space="preserve">notice of Default, and an opportunity for the Financing Person to cure a </w:t>
            </w:r>
            <w:ins w:id="747" w:author="ERCOT" w:date="2025-10-21T15:36:00Z" w16du:dateUtc="2025-10-21T20:36:00Z">
              <w:r w:rsidR="00BB724A" w:rsidRPr="00B6661B">
                <w:t>M</w:t>
              </w:r>
            </w:ins>
            <w:del w:id="748" w:author="ERCOT" w:date="2025-10-21T15:36:00Z" w16du:dateUtc="2025-10-21T20:36:00Z">
              <w:r w:rsidRPr="00B6661B" w:rsidDel="00BB724A">
                <w:delText>m</w:delText>
              </w:r>
            </w:del>
            <w:r w:rsidRPr="00B6661B">
              <w:t xml:space="preserve">aterial </w:t>
            </w:r>
            <w:ins w:id="749" w:author="ERCOT" w:date="2025-10-21T15:36:00Z" w16du:dateUtc="2025-10-21T20:36:00Z">
              <w:r w:rsidR="00BB724A" w:rsidRPr="00B6661B">
                <w:t>B</w:t>
              </w:r>
            </w:ins>
            <w:del w:id="750" w:author="ERCOT" w:date="2025-10-21T15:36:00Z" w16du:dateUtc="2025-10-21T20:36:00Z">
              <w:r w:rsidRPr="00B6661B" w:rsidDel="00BB724A">
                <w:delText>b</w:delText>
              </w:r>
            </w:del>
            <w:r w:rsidRPr="00B6661B">
              <w:t xml:space="preserve">reach </w:t>
            </w:r>
            <w:del w:id="751" w:author="ERCOT" w:date="2025-11-20T17:48:00Z" w16du:dateUtc="2025-11-20T23:48:00Z">
              <w:r w:rsidRPr="00B6661B" w:rsidDel="000A3C30">
                <w:delText xml:space="preserve">pursuant to Section 8(A) </w:delText>
              </w:r>
            </w:del>
            <w:r w:rsidRPr="00B6661B">
              <w:t>prior to it becoming a Default.</w:t>
            </w:r>
          </w:p>
          <w:p w14:paraId="6A30E391" w14:textId="77777777" w:rsidR="002E7ABF" w:rsidRDefault="002E7ABF" w:rsidP="001451D2">
            <w:pPr>
              <w:pStyle w:val="List2"/>
              <w:spacing w:before="120" w:after="120"/>
              <w:jc w:val="both"/>
              <w:rPr>
                <w:ins w:id="752" w:author="ERCOT" w:date="2025-10-21T15:37:00Z" w16du:dateUtc="2025-10-21T20:37:00Z"/>
              </w:rPr>
            </w:pPr>
            <w:r w:rsidRPr="005B2A3F">
              <w:t>(2)</w:t>
            </w:r>
            <w:r w:rsidRPr="005B2A3F">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14:paraId="10311870" w14:textId="790C0EF6" w:rsidR="00BB724A" w:rsidRPr="005B2A3F" w:rsidRDefault="00BB724A" w:rsidP="00BB724A">
            <w:pPr>
              <w:pStyle w:val="List2"/>
              <w:spacing w:before="120" w:after="120"/>
              <w:jc w:val="both"/>
            </w:pPr>
            <w:ins w:id="753" w:author="ERCOT" w:date="2025-10-21T15:37:00Z" w16du:dateUtc="2025-10-21T20:37:00Z">
              <w:r>
                <w:t>(3)</w:t>
              </w:r>
              <w:r>
                <w:tab/>
                <w:t>The foregoing limitations on assignment do not limit the PUCT’s authority to decertify ERCOT and/or transfer its responsibilities and/or assets to another organization or a successor organization as permitted in Tex. Util. Code Sec. 39.151 or PUC Subst. Rule 25.364.</w:t>
              </w:r>
            </w:ins>
          </w:p>
          <w:p w14:paraId="70972237" w14:textId="1E2E543A" w:rsidR="002E7ABF" w:rsidRPr="005B2A3F" w:rsidRDefault="00BB724A" w:rsidP="001451D2">
            <w:pPr>
              <w:pStyle w:val="List"/>
              <w:spacing w:before="120" w:after="120"/>
              <w:jc w:val="both"/>
            </w:pPr>
            <w:ins w:id="754" w:author="ERCOT" w:date="2025-10-21T15:37:00Z" w16du:dateUtc="2025-10-21T20:37:00Z">
              <w:r>
                <w:t>D</w:t>
              </w:r>
            </w:ins>
            <w:del w:id="755" w:author="ERCOT" w:date="2025-10-21T15:37:00Z" w16du:dateUtc="2025-10-21T20:37:00Z">
              <w:r w:rsidR="002E7ABF" w:rsidRPr="005B2A3F" w:rsidDel="00BB724A">
                <w:delText>C</w:delText>
              </w:r>
            </w:del>
            <w:r w:rsidR="002E7ABF" w:rsidRPr="005B2A3F">
              <w:t>.</w:t>
            </w:r>
            <w:r w:rsidR="002E7ABF" w:rsidRPr="005B2A3F">
              <w:tab/>
            </w:r>
            <w:r w:rsidR="002E7ABF" w:rsidRPr="005B2A3F">
              <w:rPr>
                <w:u w:val="single"/>
              </w:rPr>
              <w:t>No Third Party Beneficiary.</w:t>
            </w:r>
            <w:r w:rsidR="002E7ABF" w:rsidRPr="005B2A3F">
              <w:t xml:space="preserve"> Except with respect to the rights of the Financing Persons in Section 1</w:t>
            </w:r>
            <w:ins w:id="756" w:author="ERCOT" w:date="2025-11-21T11:58:00Z" w16du:dateUtc="2025-11-21T17:58:00Z">
              <w:r w:rsidR="005E5F25">
                <w:t>0</w:t>
              </w:r>
            </w:ins>
            <w:del w:id="757" w:author="ERCOT" w:date="2025-11-21T11:58:00Z" w16du:dateUtc="2025-11-21T17:58:00Z">
              <w:r w:rsidR="002E7ABF" w:rsidRPr="005B2A3F" w:rsidDel="005E5F25">
                <w:delText>1</w:delText>
              </w:r>
            </w:del>
            <w:r w:rsidR="002E7ABF" w:rsidRPr="005B2A3F">
              <w:t>(B),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14:paraId="71089170" w14:textId="50D80CD8" w:rsidR="002E7ABF" w:rsidRPr="005B2A3F" w:rsidRDefault="00BB724A" w:rsidP="001451D2">
            <w:pPr>
              <w:pStyle w:val="List"/>
              <w:spacing w:before="120" w:after="120"/>
              <w:jc w:val="both"/>
            </w:pPr>
            <w:ins w:id="758" w:author="ERCOT" w:date="2025-10-21T15:37:00Z" w16du:dateUtc="2025-10-21T20:37:00Z">
              <w:r>
                <w:t>E</w:t>
              </w:r>
            </w:ins>
            <w:del w:id="759" w:author="ERCOT" w:date="2025-10-21T15:37:00Z" w16du:dateUtc="2025-10-21T20:37:00Z">
              <w:r w:rsidR="002E7ABF" w:rsidRPr="005B2A3F" w:rsidDel="00BB724A">
                <w:delText>D</w:delText>
              </w:r>
            </w:del>
            <w:r w:rsidR="002E7ABF" w:rsidRPr="005B2A3F">
              <w:t>.</w:t>
            </w:r>
            <w:r w:rsidR="002E7ABF" w:rsidRPr="005B2A3F">
              <w:tab/>
            </w:r>
            <w:r w:rsidR="002E7ABF" w:rsidRPr="005B2A3F">
              <w:rPr>
                <w:u w:val="single"/>
              </w:rPr>
              <w:t>No Waiver.</w:t>
            </w:r>
            <w:r w:rsidR="002E7ABF" w:rsidRPr="005B2A3F">
              <w:t xml:space="preserve"> Parties shall not be required to give notice to enforce strict adherence to all provisions of this Agreement.  No breach or provision of this Agreement shall be deemed </w:t>
            </w:r>
            <w:r w:rsidR="002E7ABF" w:rsidRPr="005B2A3F">
              <w:lastRenderedPageBreak/>
              <w:t xml:space="preserve">waived, modified or excused by a Party unless such waiver, modification or excuse is in writing and signed by an authorized officer of </w:t>
            </w:r>
            <w:del w:id="760" w:author="ERCOT" w:date="2025-11-21T12:02:00Z" w16du:dateUtc="2025-11-21T18:02:00Z">
              <w:r w:rsidR="002E7ABF" w:rsidRPr="005B2A3F" w:rsidDel="00421193">
                <w:delText xml:space="preserve">such </w:delText>
              </w:r>
            </w:del>
            <w:ins w:id="761" w:author="ERCOT" w:date="2025-11-21T12:02:00Z" w16du:dateUtc="2025-11-21T18:02:00Z">
              <w:r w:rsidR="00421193">
                <w:t>the</w:t>
              </w:r>
              <w:r w:rsidR="00421193" w:rsidRPr="005B2A3F">
                <w:t xml:space="preserve"> </w:t>
              </w:r>
            </w:ins>
            <w:r w:rsidR="002E7ABF" w:rsidRPr="005B2A3F">
              <w:t>Party</w:t>
            </w:r>
            <w:ins w:id="762" w:author="ERCOT" w:date="2025-11-21T12:02:00Z" w16du:dateUtc="2025-11-21T18:02:00Z">
              <w:r w:rsidR="009345A5">
                <w:t xml:space="preserve"> against whom such waiver, modification, or excuse</w:t>
              </w:r>
              <w:r w:rsidR="00421193">
                <w:t xml:space="preserve"> is sought to be enforced</w:t>
              </w:r>
            </w:ins>
            <w:r w:rsidR="002E7ABF" w:rsidRPr="005B2A3F">
              <w:t>.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14:paraId="70C06075" w14:textId="677964AC" w:rsidR="002E7ABF" w:rsidRPr="005B2A3F" w:rsidRDefault="00BB724A" w:rsidP="001451D2">
            <w:pPr>
              <w:pStyle w:val="List"/>
              <w:spacing w:before="120" w:after="120"/>
              <w:jc w:val="both"/>
            </w:pPr>
            <w:ins w:id="763" w:author="ERCOT" w:date="2025-10-21T15:37:00Z" w16du:dateUtc="2025-10-21T20:37:00Z">
              <w:r>
                <w:t>F</w:t>
              </w:r>
            </w:ins>
            <w:del w:id="764" w:author="ERCOT" w:date="2025-10-21T15:37:00Z" w16du:dateUtc="2025-10-21T20:37:00Z">
              <w:r w:rsidR="002E7ABF" w:rsidRPr="005B2A3F" w:rsidDel="00BB724A">
                <w:delText>E</w:delText>
              </w:r>
            </w:del>
            <w:r w:rsidR="002E7ABF" w:rsidRPr="005B2A3F">
              <w:t>.</w:t>
            </w:r>
            <w:r w:rsidR="002E7ABF" w:rsidRPr="005B2A3F">
              <w:tab/>
            </w:r>
            <w:r w:rsidR="002E7ABF" w:rsidRPr="005B2A3F">
              <w:rPr>
                <w:u w:val="single"/>
              </w:rPr>
              <w:t>Headings.</w:t>
            </w:r>
            <w:r w:rsidR="002E7ABF" w:rsidRPr="005B2A3F">
              <w:t xml:space="preserve">  Titles and headings of paragraphs and sections within this Agreement are provided merely for convenience and shall not be used or relied upon in construing this Agreement or the Parties’ intentions with respect thereto.</w:t>
            </w:r>
          </w:p>
          <w:p w14:paraId="1F416290" w14:textId="443A348F" w:rsidR="002E7ABF" w:rsidRPr="005B2A3F" w:rsidRDefault="00BB724A" w:rsidP="001451D2">
            <w:pPr>
              <w:pStyle w:val="List"/>
              <w:spacing w:before="120" w:after="120"/>
              <w:jc w:val="both"/>
            </w:pPr>
            <w:ins w:id="765" w:author="ERCOT" w:date="2025-10-21T15:37:00Z" w16du:dateUtc="2025-10-21T20:37:00Z">
              <w:r>
                <w:t>G</w:t>
              </w:r>
            </w:ins>
            <w:del w:id="766" w:author="ERCOT" w:date="2025-10-21T15:37:00Z" w16du:dateUtc="2025-10-21T20:37:00Z">
              <w:r w:rsidR="002E7ABF" w:rsidRPr="005B2A3F" w:rsidDel="00BB724A">
                <w:delText>F</w:delText>
              </w:r>
            </w:del>
            <w:r w:rsidR="002E7ABF" w:rsidRPr="005B2A3F">
              <w:t>.</w:t>
            </w:r>
            <w:r w:rsidR="002E7ABF" w:rsidRPr="005B2A3F">
              <w:tab/>
            </w:r>
            <w:r w:rsidR="002E7ABF" w:rsidRPr="005B2A3F">
              <w:rPr>
                <w:u w:val="single"/>
              </w:rPr>
              <w:t>Severability.</w:t>
            </w:r>
            <w:r w:rsidR="002E7ABF" w:rsidRPr="005B2A3F">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w:t>
            </w:r>
            <w:proofErr w:type="gramStart"/>
            <w:r w:rsidR="002E7ABF" w:rsidRPr="005B2A3F">
              <w:t>are not able to</w:t>
            </w:r>
            <w:proofErr w:type="gramEnd"/>
            <w:r w:rsidR="002E7ABF" w:rsidRPr="005B2A3F">
              <w:t xml:space="preserve"> reach an agreement as the result of such negotiations within fourteen (14) days, either Party shall have the right to terminate this Agreement on three (3) days written notice.</w:t>
            </w:r>
          </w:p>
          <w:p w14:paraId="2A6F041B" w14:textId="2E71CEDF" w:rsidR="002E7ABF" w:rsidRPr="005B2A3F" w:rsidRDefault="00BB724A" w:rsidP="001451D2">
            <w:pPr>
              <w:pStyle w:val="List"/>
              <w:spacing w:before="120" w:after="120"/>
              <w:jc w:val="both"/>
            </w:pPr>
            <w:ins w:id="767" w:author="ERCOT" w:date="2025-10-21T15:37:00Z" w16du:dateUtc="2025-10-21T20:37:00Z">
              <w:r>
                <w:t>H</w:t>
              </w:r>
            </w:ins>
            <w:del w:id="768" w:author="ERCOT" w:date="2025-10-21T15:37:00Z" w16du:dateUtc="2025-10-21T20:37:00Z">
              <w:r w:rsidR="002E7ABF" w:rsidRPr="005B2A3F" w:rsidDel="00BB724A">
                <w:delText>G</w:delText>
              </w:r>
            </w:del>
            <w:r w:rsidR="002E7ABF" w:rsidRPr="005B2A3F">
              <w:t>.</w:t>
            </w:r>
            <w:r w:rsidR="002E7ABF" w:rsidRPr="005B2A3F">
              <w:tab/>
            </w:r>
            <w:r w:rsidR="002E7ABF" w:rsidRPr="005B2A3F">
              <w:rPr>
                <w:u w:val="single"/>
              </w:rPr>
              <w:t>Entire Agreement.</w:t>
            </w:r>
            <w:r w:rsidR="002E7ABF" w:rsidRPr="005B2A3F">
              <w:t xml:space="preserve">  Any </w:t>
            </w:r>
            <w:r w:rsidR="002E7ABF">
              <w:t>e</w:t>
            </w:r>
            <w:r w:rsidR="002E7ABF" w:rsidRPr="005B2A3F">
              <w:t xml:space="preserv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w:t>
            </w:r>
            <w:del w:id="769" w:author="ERCOT" w:date="2025-11-21T12:06:00Z" w16du:dateUtc="2025-11-21T18:06:00Z">
              <w:r w:rsidR="002E7ABF" w:rsidRPr="005B2A3F" w:rsidDel="00CA37CE">
                <w:delText xml:space="preserve">An agreement, statement, or promise not contained in this Agreement is not valid or binding.   </w:delText>
              </w:r>
            </w:del>
          </w:p>
          <w:p w14:paraId="7FFD58D2" w14:textId="6B062C2F" w:rsidR="002E7ABF" w:rsidRPr="005B2A3F" w:rsidRDefault="00BB724A" w:rsidP="001451D2">
            <w:pPr>
              <w:pStyle w:val="List"/>
              <w:spacing w:before="120" w:after="120"/>
              <w:jc w:val="both"/>
            </w:pPr>
            <w:ins w:id="770" w:author="ERCOT" w:date="2025-10-21T15:38:00Z" w16du:dateUtc="2025-10-21T20:38:00Z">
              <w:r>
                <w:t>I</w:t>
              </w:r>
            </w:ins>
            <w:del w:id="771" w:author="ERCOT" w:date="2025-10-21T15:38:00Z" w16du:dateUtc="2025-10-21T20:38:00Z">
              <w:r w:rsidR="002E7ABF" w:rsidRPr="005B2A3F" w:rsidDel="00BB724A">
                <w:delText>H</w:delText>
              </w:r>
            </w:del>
            <w:r w:rsidR="002E7ABF" w:rsidRPr="005B2A3F">
              <w:t>.</w:t>
            </w:r>
            <w:r w:rsidR="002E7ABF" w:rsidRPr="005B2A3F">
              <w:tab/>
            </w:r>
            <w:r w:rsidR="002E7ABF" w:rsidRPr="005B2A3F">
              <w:rPr>
                <w:u w:val="single"/>
              </w:rPr>
              <w:t>Amendment.</w:t>
            </w:r>
            <w:r w:rsidR="002E7ABF" w:rsidRPr="005B2A3F">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w:t>
            </w:r>
            <w:ins w:id="772" w:author="ERCOT" w:date="2025-11-21T12:04:00Z" w16du:dateUtc="2025-11-21T18:04:00Z">
              <w:r w:rsidR="00E77591">
                <w:t xml:space="preserve">  A Participant is required to sign such a new Agreement within ten Business Days of its approval by the PUCT. </w:t>
              </w:r>
            </w:ins>
            <w:r w:rsidR="002E7ABF" w:rsidRPr="005B2A3F">
              <w:t xml:space="preserve">  </w:t>
            </w:r>
          </w:p>
          <w:p w14:paraId="35456866" w14:textId="68287D26" w:rsidR="002E7ABF" w:rsidRPr="005B2A3F" w:rsidRDefault="002E7ABF" w:rsidP="001451D2">
            <w:pPr>
              <w:pStyle w:val="List"/>
              <w:spacing w:before="120" w:after="120"/>
              <w:jc w:val="both"/>
            </w:pPr>
            <w:del w:id="773" w:author="ERCOT" w:date="2025-10-21T15:38:00Z" w16du:dateUtc="2025-10-21T20:38:00Z">
              <w:r w:rsidRPr="005B2A3F" w:rsidDel="00BB724A">
                <w:delText>I</w:delText>
              </w:r>
            </w:del>
            <w:r w:rsidRPr="005B2A3F">
              <w:t>.</w:t>
            </w:r>
            <w:r w:rsidRPr="005B2A3F">
              <w:tab/>
            </w:r>
            <w:del w:id="774" w:author="ERCOT" w:date="2025-11-26T10:10:00Z" w16du:dateUtc="2025-11-26T16:10:00Z">
              <w:r w:rsidRPr="005B2A3F" w:rsidDel="00D5092D">
                <w:rPr>
                  <w:u w:val="single"/>
                </w:rPr>
                <w:delText>ERCOT's Right to Audit Participant.</w:delText>
              </w:r>
              <w:r w:rsidRPr="005B2A3F" w:rsidDel="00D5092D">
                <w:delTex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w:delText>
              </w:r>
              <w:r w:rsidRPr="005B2A3F" w:rsidDel="00D5092D">
                <w:lastRenderedPageBreak/>
                <w:delText>reveals any inaccuracy in any such information, statement, charge, payment or computation, the necessary adjustments in such information, statement, charge, payment, computation, or procedures used in supporting its ongoing accuracy will be promptly made.</w:delText>
              </w:r>
            </w:del>
          </w:p>
          <w:p w14:paraId="42C2F17D" w14:textId="22D1CACB" w:rsidR="002E7ABF" w:rsidRPr="005B2A3F" w:rsidDel="00BB724A" w:rsidRDefault="002E7ABF" w:rsidP="001451D2">
            <w:pPr>
              <w:pStyle w:val="List"/>
              <w:spacing w:before="120" w:after="120"/>
              <w:jc w:val="both"/>
              <w:rPr>
                <w:del w:id="775" w:author="ERCOT" w:date="2025-10-21T15:38:00Z" w16du:dateUtc="2025-10-21T20:38:00Z"/>
              </w:rPr>
            </w:pPr>
            <w:del w:id="776" w:author="ERCOT" w:date="2025-10-21T15:38:00Z" w16du:dateUtc="2025-10-21T20:38:00Z">
              <w:r w:rsidRPr="005B2A3F" w:rsidDel="00BB724A">
                <w:delText>J.</w:delText>
              </w:r>
              <w:r w:rsidRPr="005B2A3F" w:rsidDel="00BB724A">
                <w:tab/>
              </w:r>
              <w:r w:rsidRPr="005B2A3F" w:rsidDel="00BB724A">
                <w:rPr>
                  <w:u w:val="single"/>
                </w:rPr>
                <w:delText>Participant's Right to Audit ERCOT.</w:delText>
              </w:r>
              <w:r w:rsidRPr="005B2A3F" w:rsidDel="00BB724A">
                <w:delText xml:space="preserve">  Participant's right to data and audit of ERCOT shall be as described in the ERCOT Protocols and shall not exceed the rights described in the ERCOT Protocols. </w:delText>
              </w:r>
            </w:del>
          </w:p>
          <w:p w14:paraId="4BB7197B" w14:textId="35D04BEF" w:rsidR="002E7ABF" w:rsidRPr="005B2A3F" w:rsidDel="00BB724A" w:rsidRDefault="002E7ABF" w:rsidP="001451D2">
            <w:pPr>
              <w:pStyle w:val="List"/>
              <w:spacing w:before="120" w:after="120"/>
              <w:jc w:val="both"/>
              <w:rPr>
                <w:del w:id="777" w:author="ERCOT" w:date="2025-10-21T15:38:00Z" w16du:dateUtc="2025-10-21T20:38:00Z"/>
              </w:rPr>
            </w:pPr>
            <w:del w:id="778" w:author="ERCOT" w:date="2025-10-21T15:38:00Z" w16du:dateUtc="2025-10-21T20:38:00Z">
              <w:r w:rsidRPr="005B2A3F" w:rsidDel="00BB724A">
                <w:delText>K.</w:delText>
              </w:r>
              <w:r w:rsidRPr="005B2A3F" w:rsidDel="00BB724A">
                <w:tab/>
              </w:r>
              <w:r w:rsidRPr="005B2A3F" w:rsidDel="00BB724A">
                <w:rPr>
                  <w:u w:val="single"/>
                </w:rPr>
                <w:delText>Further Assurances.</w:delText>
              </w:r>
              <w:r w:rsidRPr="005B2A3F" w:rsidDel="00BB724A">
                <w:delText xml:space="preserve">  Each Party agrees that during the term of this Agreement it will take such actions, provide such documents, do such things and provide such further assurances as may reasonably be requested by the other Party to permit performance of this Agreement.</w:delText>
              </w:r>
            </w:del>
          </w:p>
          <w:p w14:paraId="4A59720D" w14:textId="3B4F8A4F" w:rsidR="002E7ABF" w:rsidRPr="005B2A3F" w:rsidRDefault="00D5092D" w:rsidP="001451D2">
            <w:pPr>
              <w:pStyle w:val="List"/>
              <w:spacing w:before="120" w:after="120"/>
              <w:jc w:val="both"/>
            </w:pPr>
            <w:ins w:id="779" w:author="ERCOT" w:date="2025-11-26T10:10:00Z" w16du:dateUtc="2025-11-26T16:10:00Z">
              <w:r>
                <w:t>J</w:t>
              </w:r>
            </w:ins>
            <w:del w:id="780" w:author="ERCOT" w:date="2025-10-21T15:38:00Z" w16du:dateUtc="2025-10-21T20:38:00Z">
              <w:r w:rsidR="002E7ABF" w:rsidRPr="005B2A3F" w:rsidDel="00BB724A">
                <w:delText>L</w:delText>
              </w:r>
            </w:del>
            <w:r w:rsidR="002E7ABF" w:rsidRPr="005B2A3F">
              <w:t>.</w:t>
            </w:r>
            <w:r w:rsidR="002E7ABF" w:rsidRPr="005B2A3F">
              <w:tab/>
            </w:r>
            <w:r w:rsidR="002E7ABF" w:rsidRPr="005B2A3F">
              <w:rPr>
                <w:u w:val="single"/>
              </w:rPr>
              <w:t>Conflicts.</w:t>
            </w:r>
            <w:r w:rsidR="002E7ABF" w:rsidRPr="005B2A3F">
              <w:t xml:space="preserve">  </w:t>
            </w:r>
            <w:ins w:id="781" w:author="ERCOT" w:date="2025-11-26T10:12:00Z" w16du:dateUtc="2025-11-26T16:12:00Z">
              <w:r w:rsidR="00122EBA" w:rsidRPr="001521A0">
                <w:t>This Agreement is subject to applicable federal</w:t>
              </w:r>
              <w:r w:rsidR="00122EBA" w:rsidRPr="00106F24">
                <w:t xml:space="preserve"> and</w:t>
              </w:r>
              <w:r w:rsidR="00122EBA" w:rsidRPr="001521A0">
                <w:t xml:space="preserve"> state laws </w:t>
              </w:r>
              <w:r w:rsidR="00122EBA">
                <w:t xml:space="preserve">agency </w:t>
              </w:r>
              <w:r w:rsidR="00122EBA" w:rsidRPr="001521A0">
                <w:t>orders</w:t>
              </w:r>
              <w:r w:rsidR="00122EBA">
                <w:t>, and PUCT directives</w:t>
              </w:r>
              <w:r w:rsidR="00122EBA" w:rsidRPr="001521A0">
                <w:t>.</w:t>
              </w:r>
              <w:r w:rsidR="00EB28E8">
                <w:t xml:space="preserve">  </w:t>
              </w:r>
              <w:r w:rsidR="00122EBA" w:rsidRPr="001521A0">
                <w:t>Nothing in this Agreement may be construed as a waiver of any right to question or contest any federal or state law or order.  In the event of a conflict between this Agreement and an applicable federal</w:t>
              </w:r>
              <w:r w:rsidR="00122EBA" w:rsidRPr="00106F24">
                <w:t xml:space="preserve"> or </w:t>
              </w:r>
              <w:r w:rsidR="00122EBA" w:rsidRPr="001521A0">
                <w:t>state law</w:t>
              </w:r>
              <w:r w:rsidR="00122EBA">
                <w:t xml:space="preserve"> agency</w:t>
              </w:r>
              <w:r w:rsidR="00122EBA" w:rsidRPr="001521A0">
                <w:t xml:space="preserve"> order</w:t>
              </w:r>
              <w:r w:rsidR="00122EBA">
                <w:t>, or PUCT directives</w:t>
              </w:r>
              <w:r w:rsidR="00122EBA" w:rsidRPr="001521A0">
                <w:t>, the applicable federal</w:t>
              </w:r>
              <w:r w:rsidR="00122EBA" w:rsidRPr="00106F24">
                <w:t xml:space="preserve"> or</w:t>
              </w:r>
              <w:r w:rsidR="00122EBA" w:rsidRPr="001521A0">
                <w:t xml:space="preserve"> state</w:t>
              </w:r>
              <w:r w:rsidR="00122EBA" w:rsidRPr="00106F24">
                <w:t xml:space="preserve"> </w:t>
              </w:r>
              <w:r w:rsidR="00122EBA" w:rsidRPr="001521A0">
                <w:t>law</w:t>
              </w:r>
              <w:r w:rsidR="00122EBA" w:rsidRPr="00106F24">
                <w:t xml:space="preserve"> </w:t>
              </w:r>
              <w:r w:rsidR="00122EBA">
                <w:t xml:space="preserve">agency </w:t>
              </w:r>
              <w:r w:rsidR="00122EBA" w:rsidRPr="001521A0">
                <w:t>order</w:t>
              </w:r>
              <w:r w:rsidR="00122EBA">
                <w:t>, or PUCT directives</w:t>
              </w:r>
              <w:r w:rsidR="00122EBA" w:rsidRPr="001521A0">
                <w:t xml:space="preserve"> shall prevail, </w:t>
              </w:r>
              <w:proofErr w:type="gramStart"/>
              <w:r w:rsidR="00122EBA" w:rsidRPr="001521A0">
                <w:t>provided that</w:t>
              </w:r>
              <w:proofErr w:type="gramEnd"/>
              <w:r w:rsidR="00122EBA" w:rsidRPr="001521A0">
                <w:t xml:space="preserve"> Participant shall give notice to ERCOT of any such conflict affecting Participant. In the event of a conflict between </w:t>
              </w:r>
              <w:r w:rsidR="00122EBA">
                <w:t>PUCT</w:t>
              </w:r>
              <w:r w:rsidR="00122EBA" w:rsidRPr="001521A0">
                <w:t xml:space="preserve"> </w:t>
              </w:r>
              <w:r w:rsidR="00122EBA">
                <w:t xml:space="preserve">rules, </w:t>
              </w:r>
              <w:r w:rsidR="00122EBA" w:rsidRPr="001521A0">
                <w:t>orders</w:t>
              </w:r>
              <w:r w:rsidR="00122EBA">
                <w:t>, or directives</w:t>
              </w:r>
              <w:r w:rsidR="00122EBA" w:rsidRPr="001521A0">
                <w:t xml:space="preserve"> and the Protocols, </w:t>
              </w:r>
              <w:r w:rsidR="00122EBA">
                <w:t>PUCT</w:t>
              </w:r>
              <w:r w:rsidR="00122EBA" w:rsidRPr="001521A0">
                <w:t xml:space="preserve"> </w:t>
              </w:r>
              <w:r w:rsidR="00122EBA">
                <w:t xml:space="preserve">rules, </w:t>
              </w:r>
              <w:r w:rsidR="00122EBA" w:rsidRPr="001521A0">
                <w:t>orders</w:t>
              </w:r>
              <w:r w:rsidR="00122EBA">
                <w:t>,</w:t>
              </w:r>
              <w:r w:rsidR="00122EBA" w:rsidRPr="001521A0">
                <w:t xml:space="preserve"> or</w:t>
              </w:r>
              <w:r w:rsidR="00122EBA">
                <w:t xml:space="preserve"> directives</w:t>
              </w:r>
              <w:r w:rsidR="00122EBA" w:rsidRPr="001521A0">
                <w:t xml:space="preserve"> shall prevail.</w:t>
              </w:r>
            </w:ins>
            <w:del w:id="782" w:author="ERCOT" w:date="2025-10-21T15:38:00Z" w16du:dateUtc="2025-10-21T20:38:00Z">
              <w:r w:rsidR="002E7ABF" w:rsidRPr="005B2A3F" w:rsidDel="00BB724A">
                <w:delText>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provided that Participant shall give notice to ERCOT of any such conflict affecting Participant. In the event of a conflict between the ERCOT Protocols and this Agreement, the provisions expressly set forth in this Agreement shall control.</w:delText>
              </w:r>
            </w:del>
          </w:p>
          <w:p w14:paraId="64794BEA" w14:textId="2C7CEFBD" w:rsidR="002E7ABF" w:rsidRPr="005B2A3F" w:rsidRDefault="00D5092D" w:rsidP="001451D2">
            <w:pPr>
              <w:pStyle w:val="List"/>
              <w:spacing w:before="120" w:after="120"/>
              <w:jc w:val="both"/>
            </w:pPr>
            <w:ins w:id="783" w:author="ERCOT" w:date="2025-11-26T10:11:00Z" w16du:dateUtc="2025-11-26T16:11:00Z">
              <w:r>
                <w:t>K</w:t>
              </w:r>
            </w:ins>
            <w:del w:id="784" w:author="ERCOT" w:date="2025-10-21T15:39:00Z" w16du:dateUtc="2025-10-21T20:39:00Z">
              <w:r w:rsidR="002E7ABF" w:rsidRPr="005B2A3F" w:rsidDel="00BB724A">
                <w:delText>M</w:delText>
              </w:r>
            </w:del>
            <w:r w:rsidR="002E7ABF" w:rsidRPr="005B2A3F">
              <w:t>.</w:t>
            </w:r>
            <w:r w:rsidR="002E7ABF" w:rsidRPr="005B2A3F">
              <w:tab/>
            </w:r>
            <w:r w:rsidR="002E7ABF" w:rsidRPr="005B2A3F">
              <w:rPr>
                <w:u w:val="single"/>
              </w:rPr>
              <w:t>No Partnership</w:t>
            </w:r>
            <w:ins w:id="785" w:author="ERCOT" w:date="2025-10-21T15:39:00Z" w16du:dateUtc="2025-10-21T20:39:00Z">
              <w:r w:rsidR="00BB724A">
                <w:rPr>
                  <w:u w:val="single"/>
                </w:rPr>
                <w:t xml:space="preserve"> or Fiduciary Relationship</w:t>
              </w:r>
            </w:ins>
            <w:r w:rsidR="002E7ABF" w:rsidRPr="005B2A3F">
              <w:rPr>
                <w:u w:val="single"/>
              </w:rPr>
              <w:t>.</w:t>
            </w:r>
            <w:r w:rsidR="002E7ABF" w:rsidRPr="005B2A3F">
              <w: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t>
            </w:r>
            <w:ins w:id="786" w:author="ERCOT" w:date="2025-10-21T15:39:00Z" w16du:dateUtc="2025-10-21T20:39:00Z">
              <w:r w:rsidR="00BB724A">
                <w:t xml:space="preserve">  This Agreement does not create any fiduciary duties </w:t>
              </w:r>
            </w:ins>
            <w:ins w:id="787" w:author="ERCOT" w:date="2025-10-21T15:40:00Z" w16du:dateUtc="2025-10-21T20:40:00Z">
              <w:r w:rsidR="00BB724A">
                <w:t>between the Parties.</w:t>
              </w:r>
            </w:ins>
          </w:p>
          <w:p w14:paraId="1C623F21" w14:textId="28B1A50D" w:rsidR="002E7ABF" w:rsidRPr="005B2A3F" w:rsidDel="00BB724A" w:rsidRDefault="002E7ABF" w:rsidP="001451D2">
            <w:pPr>
              <w:pStyle w:val="List"/>
              <w:spacing w:before="120" w:after="120"/>
              <w:jc w:val="both"/>
              <w:rPr>
                <w:del w:id="788" w:author="ERCOT" w:date="2025-10-21T15:40:00Z" w16du:dateUtc="2025-10-21T20:40:00Z"/>
              </w:rPr>
            </w:pPr>
            <w:del w:id="789" w:author="ERCOT" w:date="2025-10-21T15:40:00Z" w16du:dateUtc="2025-10-21T20:40:00Z">
              <w:r w:rsidRPr="005B2A3F" w:rsidDel="00BB724A">
                <w:delText>N.</w:delText>
              </w:r>
              <w:r w:rsidRPr="005B2A3F" w:rsidDel="00BB724A">
                <w:tab/>
              </w:r>
              <w:r w:rsidRPr="000578D1" w:rsidDel="00BB724A">
                <w:rPr>
                  <w:u w:val="single"/>
                </w:rPr>
                <w:delText>Construction.</w:delText>
              </w:r>
              <w:r w:rsidRPr="005B2A3F" w:rsidDel="00BB724A">
                <w:delText xml:space="preserve"> In this Agreement, the following rules of construction apply, unless expressly provided otherwise or unless the context clearly requires otherwise:</w:delText>
              </w:r>
            </w:del>
          </w:p>
          <w:p w14:paraId="001C96C8" w14:textId="4215BC4A" w:rsidR="002E7ABF" w:rsidRPr="005B2A3F" w:rsidDel="00BB724A" w:rsidRDefault="002E7ABF" w:rsidP="001451D2">
            <w:pPr>
              <w:pStyle w:val="List"/>
              <w:spacing w:before="120" w:after="120"/>
              <w:ind w:firstLine="0"/>
              <w:jc w:val="both"/>
              <w:rPr>
                <w:del w:id="790" w:author="ERCOT" w:date="2025-10-21T15:40:00Z" w16du:dateUtc="2025-10-21T20:40:00Z"/>
              </w:rPr>
            </w:pPr>
            <w:del w:id="791" w:author="ERCOT" w:date="2025-10-21T15:40:00Z" w16du:dateUtc="2025-10-21T20:40:00Z">
              <w:r w:rsidRPr="005B2A3F" w:rsidDel="00BB724A">
                <w:delText>(1)</w:delText>
              </w:r>
              <w:r w:rsidRPr="005B2A3F" w:rsidDel="00BB724A">
                <w:tab/>
                <w:delText>The singular includes the plural, and the plural includes the singular.</w:delText>
              </w:r>
            </w:del>
          </w:p>
          <w:p w14:paraId="63D11633" w14:textId="56E5312F" w:rsidR="002E7ABF" w:rsidRPr="005B2A3F" w:rsidDel="00BB724A" w:rsidRDefault="002E7ABF" w:rsidP="001451D2">
            <w:pPr>
              <w:pStyle w:val="List"/>
              <w:spacing w:before="120" w:after="120"/>
              <w:ind w:left="1440"/>
              <w:jc w:val="both"/>
              <w:rPr>
                <w:del w:id="792" w:author="ERCOT" w:date="2025-10-21T15:40:00Z" w16du:dateUtc="2025-10-21T20:40:00Z"/>
              </w:rPr>
            </w:pPr>
            <w:del w:id="793" w:author="ERCOT" w:date="2025-10-21T15:40:00Z" w16du:dateUtc="2025-10-21T20:40:00Z">
              <w:r w:rsidRPr="005B2A3F" w:rsidDel="00BB724A">
                <w:delText>(2)</w:delText>
              </w:r>
              <w:r w:rsidRPr="005B2A3F" w:rsidDel="00BB724A">
                <w:tab/>
                <w:delText>The present tense includes the future tense, and the future tense includes the present tense.</w:delText>
              </w:r>
            </w:del>
          </w:p>
          <w:p w14:paraId="674D8E6C" w14:textId="319CAACC" w:rsidR="002E7ABF" w:rsidRPr="005B2A3F" w:rsidDel="00BB724A" w:rsidRDefault="002E7ABF" w:rsidP="001451D2">
            <w:pPr>
              <w:pStyle w:val="List"/>
              <w:spacing w:before="120" w:after="120"/>
              <w:ind w:firstLine="0"/>
              <w:jc w:val="both"/>
              <w:rPr>
                <w:del w:id="794" w:author="ERCOT" w:date="2025-10-21T15:40:00Z" w16du:dateUtc="2025-10-21T20:40:00Z"/>
              </w:rPr>
            </w:pPr>
            <w:del w:id="795" w:author="ERCOT" w:date="2025-10-21T15:40:00Z" w16du:dateUtc="2025-10-21T20:40:00Z">
              <w:r w:rsidRPr="005B2A3F" w:rsidDel="00BB724A">
                <w:delText>(3)</w:delText>
              </w:r>
              <w:r w:rsidRPr="005B2A3F" w:rsidDel="00BB724A">
                <w:tab/>
                <w:delText>Words importing any gender include the other gender.</w:delText>
              </w:r>
            </w:del>
          </w:p>
          <w:p w14:paraId="255DC30A" w14:textId="62511BF7" w:rsidR="002E7ABF" w:rsidRPr="005B2A3F" w:rsidDel="00BB724A" w:rsidRDefault="002E7ABF" w:rsidP="001451D2">
            <w:pPr>
              <w:pStyle w:val="List"/>
              <w:spacing w:before="120" w:after="120"/>
              <w:ind w:firstLine="0"/>
              <w:jc w:val="both"/>
              <w:rPr>
                <w:del w:id="796" w:author="ERCOT" w:date="2025-10-21T15:40:00Z" w16du:dateUtc="2025-10-21T20:40:00Z"/>
              </w:rPr>
            </w:pPr>
            <w:del w:id="797" w:author="ERCOT" w:date="2025-10-21T15:40:00Z" w16du:dateUtc="2025-10-21T20:40:00Z">
              <w:r w:rsidRPr="005B2A3F" w:rsidDel="00BB724A">
                <w:delText>(4)</w:delText>
              </w:r>
              <w:r w:rsidRPr="005B2A3F" w:rsidDel="00BB724A">
                <w:tab/>
                <w:delText>The word “shall” denotes a duty.</w:delText>
              </w:r>
            </w:del>
          </w:p>
          <w:p w14:paraId="19102F80" w14:textId="5CAAB3FC" w:rsidR="002E7ABF" w:rsidRPr="005B2A3F" w:rsidDel="00BB724A" w:rsidRDefault="002E7ABF" w:rsidP="001451D2">
            <w:pPr>
              <w:pStyle w:val="List"/>
              <w:spacing w:before="120" w:after="120"/>
              <w:ind w:firstLine="0"/>
              <w:jc w:val="both"/>
              <w:rPr>
                <w:del w:id="798" w:author="ERCOT" w:date="2025-10-21T15:40:00Z" w16du:dateUtc="2025-10-21T20:40:00Z"/>
              </w:rPr>
            </w:pPr>
            <w:del w:id="799" w:author="ERCOT" w:date="2025-10-21T15:40:00Z" w16du:dateUtc="2025-10-21T20:40:00Z">
              <w:r w:rsidRPr="005B2A3F" w:rsidDel="00BB724A">
                <w:lastRenderedPageBreak/>
                <w:delText>(5)</w:delText>
              </w:r>
              <w:r w:rsidRPr="005B2A3F" w:rsidDel="00BB724A">
                <w:tab/>
                <w:delText>The word “must” denotes a condition precedent or subsequent.</w:delText>
              </w:r>
            </w:del>
          </w:p>
          <w:p w14:paraId="1CFB0550" w14:textId="1BC7C1E9" w:rsidR="002E7ABF" w:rsidRPr="005B2A3F" w:rsidDel="00BB724A" w:rsidRDefault="002E7ABF" w:rsidP="001451D2">
            <w:pPr>
              <w:pStyle w:val="List"/>
              <w:spacing w:before="120" w:after="120"/>
              <w:ind w:firstLine="0"/>
              <w:jc w:val="both"/>
              <w:rPr>
                <w:del w:id="800" w:author="ERCOT" w:date="2025-10-21T15:40:00Z" w16du:dateUtc="2025-10-21T20:40:00Z"/>
              </w:rPr>
            </w:pPr>
            <w:del w:id="801" w:author="ERCOT" w:date="2025-10-21T15:40:00Z" w16du:dateUtc="2025-10-21T20:40:00Z">
              <w:r w:rsidRPr="005B2A3F" w:rsidDel="00BB724A">
                <w:delText>(6)</w:delText>
              </w:r>
              <w:r w:rsidRPr="005B2A3F" w:rsidDel="00BB724A">
                <w:tab/>
                <w:delText>The word “may” denotes a privilege or discretionary power.</w:delText>
              </w:r>
            </w:del>
          </w:p>
          <w:p w14:paraId="6507904C" w14:textId="5966C8AE" w:rsidR="002E7ABF" w:rsidRPr="005B2A3F" w:rsidDel="00BB724A" w:rsidRDefault="002E7ABF" w:rsidP="001451D2">
            <w:pPr>
              <w:pStyle w:val="List"/>
              <w:spacing w:before="120" w:after="120"/>
              <w:ind w:firstLine="0"/>
              <w:jc w:val="both"/>
              <w:rPr>
                <w:del w:id="802" w:author="ERCOT" w:date="2025-10-21T15:40:00Z" w16du:dateUtc="2025-10-21T20:40:00Z"/>
              </w:rPr>
            </w:pPr>
            <w:del w:id="803" w:author="ERCOT" w:date="2025-10-21T15:40:00Z" w16du:dateUtc="2025-10-21T20:40:00Z">
              <w:r w:rsidRPr="005B2A3F" w:rsidDel="00BB724A">
                <w:delText>(7)</w:delText>
              </w:r>
              <w:r w:rsidRPr="005B2A3F" w:rsidDel="00BB724A">
                <w:tab/>
                <w:delText>The phrase “may not” denotes a prohibition.</w:delText>
              </w:r>
            </w:del>
          </w:p>
          <w:p w14:paraId="6E37A353" w14:textId="572DAE86" w:rsidR="002E7ABF" w:rsidRPr="005B2A3F" w:rsidDel="00BB724A" w:rsidRDefault="002E7ABF" w:rsidP="001451D2">
            <w:pPr>
              <w:pStyle w:val="List"/>
              <w:spacing w:before="120" w:after="120"/>
              <w:ind w:left="1440"/>
              <w:jc w:val="both"/>
              <w:rPr>
                <w:del w:id="804" w:author="ERCOT" w:date="2025-10-21T15:40:00Z" w16du:dateUtc="2025-10-21T20:40:00Z"/>
              </w:rPr>
            </w:pPr>
            <w:del w:id="805" w:author="ERCOT" w:date="2025-10-21T15:40:00Z" w16du:dateUtc="2025-10-21T20:40:00Z">
              <w:r w:rsidRPr="005B2A3F" w:rsidDel="00BB724A">
                <w:delText>(8)</w:delText>
              </w:r>
              <w:r w:rsidRPr="005B2A3F" w:rsidDel="00BB724A">
                <w:tab/>
                <w:delText>References to statutes, tariffs, regulations or ERCOT Protocols include all provisions consolidating, amending, or replacing the statutes, tariffs, regulations or ERCOT Protocols referred to.</w:delText>
              </w:r>
            </w:del>
          </w:p>
          <w:p w14:paraId="6781A0AF" w14:textId="0E8D396D" w:rsidR="002E7ABF" w:rsidRPr="005B2A3F" w:rsidDel="00BB724A" w:rsidRDefault="002E7ABF" w:rsidP="001451D2">
            <w:pPr>
              <w:pStyle w:val="List"/>
              <w:spacing w:before="120" w:after="120"/>
              <w:ind w:left="1440"/>
              <w:jc w:val="both"/>
              <w:rPr>
                <w:del w:id="806" w:author="ERCOT" w:date="2025-10-21T15:40:00Z" w16du:dateUtc="2025-10-21T20:40:00Z"/>
              </w:rPr>
            </w:pPr>
            <w:del w:id="807" w:author="ERCOT" w:date="2025-10-21T15:40:00Z" w16du:dateUtc="2025-10-21T20:40:00Z">
              <w:r w:rsidRPr="005B2A3F" w:rsidDel="00BB724A">
                <w:delText>(9)</w:delText>
              </w:r>
              <w:r w:rsidRPr="005B2A3F" w:rsidDel="00BB724A">
                <w:tab/>
                <w:delText>References to “writing” include printing, typing, lithography, and other means of reproducing words in a tangible visible form.</w:delText>
              </w:r>
            </w:del>
          </w:p>
          <w:p w14:paraId="72FE4B63" w14:textId="5AE0CFE8" w:rsidR="002E7ABF" w:rsidRPr="005B2A3F" w:rsidDel="00BB724A" w:rsidRDefault="002E7ABF" w:rsidP="001451D2">
            <w:pPr>
              <w:pStyle w:val="List"/>
              <w:spacing w:before="120" w:after="120"/>
              <w:ind w:left="1440"/>
              <w:jc w:val="both"/>
              <w:rPr>
                <w:del w:id="808" w:author="ERCOT" w:date="2025-10-21T15:40:00Z" w16du:dateUtc="2025-10-21T20:40:00Z"/>
              </w:rPr>
            </w:pPr>
            <w:del w:id="809" w:author="ERCOT" w:date="2025-10-21T15:40:00Z" w16du:dateUtc="2025-10-21T20:40:00Z">
              <w:r w:rsidRPr="005B2A3F" w:rsidDel="00BB724A">
                <w:delText>(10)</w:delText>
              </w:r>
              <w:r w:rsidRPr="005B2A3F" w:rsidDel="00BB724A">
                <w:tab/>
                <w:delText>The words “including,” “includes,” and “include” are deemed to be followed by the words “without limitation.”</w:delText>
              </w:r>
            </w:del>
          </w:p>
          <w:p w14:paraId="209F11CC" w14:textId="7D94D1CB" w:rsidR="002E7ABF" w:rsidRPr="005B2A3F" w:rsidDel="00BB724A" w:rsidRDefault="002E7ABF" w:rsidP="001451D2">
            <w:pPr>
              <w:pStyle w:val="List"/>
              <w:spacing w:before="120" w:after="120"/>
              <w:ind w:left="1440"/>
              <w:jc w:val="both"/>
              <w:rPr>
                <w:del w:id="810" w:author="ERCOT" w:date="2025-10-21T15:40:00Z" w16du:dateUtc="2025-10-21T20:40:00Z"/>
              </w:rPr>
            </w:pPr>
            <w:del w:id="811" w:author="ERCOT" w:date="2025-10-21T15:40:00Z" w16du:dateUtc="2025-10-21T20:40:00Z">
              <w:r w:rsidRPr="005B2A3F" w:rsidDel="00BB724A">
                <w:delText>(11)</w:delText>
              </w:r>
              <w:r w:rsidRPr="005B2A3F" w:rsidDel="00BB724A">
                <w:tab/>
                <w:delText>Any reference to a day, week, month or year is to a calendar day, week, month or year unless otherwise indicated.</w:delText>
              </w:r>
            </w:del>
          </w:p>
          <w:p w14:paraId="117A8A44" w14:textId="7AAAFD23" w:rsidR="002E7ABF" w:rsidRPr="005B2A3F" w:rsidDel="00BB724A" w:rsidRDefault="002E7ABF" w:rsidP="001451D2">
            <w:pPr>
              <w:pStyle w:val="List"/>
              <w:spacing w:before="120" w:after="120"/>
              <w:ind w:left="1440"/>
              <w:jc w:val="both"/>
              <w:rPr>
                <w:del w:id="812" w:author="ERCOT" w:date="2025-10-21T15:40:00Z" w16du:dateUtc="2025-10-21T20:40:00Z"/>
              </w:rPr>
            </w:pPr>
            <w:del w:id="813" w:author="ERCOT" w:date="2025-10-21T15:40:00Z" w16du:dateUtc="2025-10-21T20:40:00Z">
              <w:r w:rsidRPr="005B2A3F" w:rsidDel="00BB724A">
                <w:delText>(12)</w:delText>
              </w:r>
              <w:r w:rsidRPr="005B2A3F" w:rsidDel="00BB724A">
                <w:tab/>
                <w:delText xml:space="preserve">References to </w:delText>
              </w:r>
              <w:r w:rsidDel="00BB724A">
                <w:delText>a</w:delText>
              </w:r>
              <w:r w:rsidRPr="005B2A3F" w:rsidDel="00BB724A">
                <w:delText xml:space="preserve">rticles, Sections (or subdivisions of Sections), </w:delText>
              </w:r>
              <w:r w:rsidDel="00BB724A">
                <w:delText>e</w:delText>
              </w:r>
              <w:r w:rsidRPr="005B2A3F" w:rsidDel="00BB724A">
                <w:delText>xhibits, annexes or schedules are to this Agreement, unless expressly stated otherwise.</w:delText>
              </w:r>
            </w:del>
          </w:p>
          <w:p w14:paraId="25170D4D" w14:textId="0CBE1CE8" w:rsidR="002E7ABF" w:rsidRPr="005B2A3F" w:rsidDel="00BB724A" w:rsidRDefault="002E7ABF" w:rsidP="001451D2">
            <w:pPr>
              <w:pStyle w:val="List"/>
              <w:spacing w:before="120" w:after="120"/>
              <w:ind w:left="1440"/>
              <w:jc w:val="both"/>
              <w:rPr>
                <w:del w:id="814" w:author="ERCOT" w:date="2025-10-21T15:40:00Z" w16du:dateUtc="2025-10-21T20:40:00Z"/>
              </w:rPr>
            </w:pPr>
            <w:del w:id="815" w:author="ERCOT" w:date="2025-10-21T15:40:00Z" w16du:dateUtc="2025-10-21T20:40:00Z">
              <w:r w:rsidRPr="005B2A3F" w:rsidDel="00BB724A">
                <w:delText>(13)</w:delText>
              </w:r>
              <w:r w:rsidRPr="005B2A3F" w:rsidDel="00BB724A">
                <w:tab/>
                <w:delTex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delText>
              </w:r>
            </w:del>
          </w:p>
          <w:p w14:paraId="0065F81A" w14:textId="7467A70D" w:rsidR="002E7ABF" w:rsidRPr="005B2A3F" w:rsidDel="00BB724A" w:rsidRDefault="002E7ABF" w:rsidP="001451D2">
            <w:pPr>
              <w:pStyle w:val="List"/>
              <w:spacing w:before="120" w:after="120"/>
              <w:ind w:left="1440"/>
              <w:jc w:val="both"/>
              <w:rPr>
                <w:del w:id="816" w:author="ERCOT" w:date="2025-10-21T15:40:00Z" w16du:dateUtc="2025-10-21T20:40:00Z"/>
              </w:rPr>
            </w:pPr>
            <w:del w:id="817" w:author="ERCOT" w:date="2025-10-21T15:40:00Z" w16du:dateUtc="2025-10-21T20:40:00Z">
              <w:r w:rsidRPr="005B2A3F" w:rsidDel="00BB724A">
                <w:delText>(14)</w:delText>
              </w:r>
              <w:r w:rsidRPr="005B2A3F" w:rsidDel="00BB724A">
                <w:tab/>
                <w:delText>References to persons or entities include their respective successors and permitted assigns and, for governmental entities, entities succeeding to their respective functions and capacities.</w:delText>
              </w:r>
            </w:del>
          </w:p>
          <w:p w14:paraId="62EBA89A" w14:textId="47809575" w:rsidR="002E7ABF" w:rsidRPr="005B2A3F" w:rsidDel="00BB724A" w:rsidRDefault="002E7ABF" w:rsidP="001451D2">
            <w:pPr>
              <w:pStyle w:val="List"/>
              <w:spacing w:before="120" w:after="120"/>
              <w:ind w:firstLine="0"/>
              <w:jc w:val="both"/>
              <w:rPr>
                <w:del w:id="818" w:author="ERCOT" w:date="2025-10-21T15:40:00Z" w16du:dateUtc="2025-10-21T20:40:00Z"/>
              </w:rPr>
            </w:pPr>
            <w:del w:id="819" w:author="ERCOT" w:date="2025-10-21T15:40:00Z" w16du:dateUtc="2025-10-21T20:40:00Z">
              <w:r w:rsidRPr="005B2A3F" w:rsidDel="00BB724A">
                <w:delText>(15)</w:delText>
              </w:r>
              <w:r w:rsidRPr="005B2A3F" w:rsidDel="00BB724A">
                <w:tab/>
                <w:delText>References to time are to Central Prevailing Time.</w:delText>
              </w:r>
            </w:del>
          </w:p>
          <w:p w14:paraId="05B00DC4" w14:textId="79214363" w:rsidR="002E7ABF" w:rsidRDefault="00D5092D" w:rsidP="001451D2">
            <w:pPr>
              <w:pStyle w:val="List"/>
              <w:spacing w:before="120" w:after="120"/>
              <w:jc w:val="both"/>
              <w:rPr>
                <w:ins w:id="820" w:author="ERCOT" w:date="2025-10-21T15:40:00Z" w16du:dateUtc="2025-10-21T20:40:00Z"/>
              </w:rPr>
            </w:pPr>
            <w:ins w:id="821" w:author="ERCOT" w:date="2025-11-26T10:11:00Z" w16du:dateUtc="2025-11-26T16:11:00Z">
              <w:r>
                <w:t>L</w:t>
              </w:r>
            </w:ins>
            <w:del w:id="822" w:author="ERCOT" w:date="2025-10-21T15:40:00Z" w16du:dateUtc="2025-10-21T20:40:00Z">
              <w:r w:rsidR="002E7ABF" w:rsidRPr="005B2A3F" w:rsidDel="00BB724A">
                <w:delText>O</w:delText>
              </w:r>
            </w:del>
            <w:r w:rsidR="002E7ABF" w:rsidRPr="005B2A3F">
              <w:t>.</w:t>
            </w:r>
            <w:r w:rsidR="002E7ABF" w:rsidRPr="005B2A3F">
              <w:tab/>
            </w:r>
            <w:r w:rsidR="002E7ABF" w:rsidRPr="000578D1">
              <w:rPr>
                <w:u w:val="single"/>
              </w:rPr>
              <w:t>Multiple Counterparts.</w:t>
            </w:r>
            <w:r w:rsidR="002E7ABF" w:rsidRPr="005B2A3F">
              <w:t xml:space="preserve">  This Agreement may be executed in two or more counterparts, each of which is deemed an </w:t>
            </w:r>
            <w:proofErr w:type="gramStart"/>
            <w:r w:rsidR="002E7ABF" w:rsidRPr="005B2A3F">
              <w:t>original</w:t>
            </w:r>
            <w:proofErr w:type="gramEnd"/>
            <w:r w:rsidR="002E7ABF" w:rsidRPr="005B2A3F">
              <w:t xml:space="preserve"> but all constitute one and the same instrument.</w:t>
            </w:r>
          </w:p>
          <w:p w14:paraId="174C0E86" w14:textId="77777777" w:rsidR="006E5566" w:rsidRDefault="006E5566" w:rsidP="001451D2">
            <w:pPr>
              <w:pStyle w:val="BodyText"/>
            </w:pPr>
          </w:p>
          <w:p w14:paraId="5D9530DF" w14:textId="095B3F66" w:rsidR="002E7ABF" w:rsidRPr="005B2A3F" w:rsidRDefault="002E7ABF" w:rsidP="001451D2">
            <w:pPr>
              <w:pStyle w:val="BodyText"/>
            </w:pPr>
            <w:r w:rsidRPr="005B2A3F">
              <w:t>SIGNED, ACCEPTED AND AGREED TO by each undersigned signatory who, by signature hereto, represents and warrants that he or she has full power and authority to execute this Agreement.</w:t>
            </w:r>
          </w:p>
          <w:p w14:paraId="3F80BC6B" w14:textId="77777777" w:rsidR="002E7ABF" w:rsidRPr="005B2A3F" w:rsidRDefault="002E7ABF" w:rsidP="001451D2">
            <w:pPr>
              <w:pStyle w:val="H3"/>
            </w:pPr>
            <w:r w:rsidRPr="005B2A3F">
              <w:t>Electric Reliability Council of Texas, Inc.:</w:t>
            </w:r>
          </w:p>
          <w:p w14:paraId="48C933CE" w14:textId="77777777" w:rsidR="002E7ABF" w:rsidRPr="005B2A3F" w:rsidRDefault="002E7ABF" w:rsidP="001451D2">
            <w:pPr>
              <w:pStyle w:val="BodyText"/>
            </w:pPr>
          </w:p>
          <w:p w14:paraId="69D544FE" w14:textId="77777777" w:rsidR="002E7ABF" w:rsidRPr="005B2A3F" w:rsidRDefault="002E7ABF" w:rsidP="001451D2">
            <w:pPr>
              <w:keepNext/>
              <w:suppressAutoHyphens/>
              <w:jc w:val="both"/>
            </w:pPr>
            <w:r w:rsidRPr="005B2A3F">
              <w:lastRenderedPageBreak/>
              <w:t>By: ______________________________</w:t>
            </w:r>
          </w:p>
          <w:p w14:paraId="35C4B857" w14:textId="77777777" w:rsidR="002E7ABF" w:rsidRPr="00F72B58" w:rsidRDefault="002E7ABF" w:rsidP="001451D2">
            <w:pPr>
              <w:keepNext/>
              <w:suppressAutoHyphens/>
              <w:jc w:val="both"/>
            </w:pPr>
          </w:p>
          <w:p w14:paraId="56E0A2F1" w14:textId="77777777" w:rsidR="002E7ABF" w:rsidRPr="00F72B58" w:rsidRDefault="002E7ABF" w:rsidP="001451D2">
            <w:pPr>
              <w:keepNext/>
              <w:suppressAutoHyphens/>
              <w:jc w:val="both"/>
            </w:pPr>
            <w:r w:rsidRPr="00F72B58">
              <w:t>Name: ____________________________</w:t>
            </w:r>
          </w:p>
          <w:p w14:paraId="02D7E061" w14:textId="77777777" w:rsidR="002E7ABF" w:rsidRPr="00F72B58" w:rsidRDefault="002E7ABF" w:rsidP="001451D2">
            <w:pPr>
              <w:keepNext/>
              <w:suppressAutoHyphens/>
              <w:jc w:val="both"/>
            </w:pPr>
          </w:p>
          <w:p w14:paraId="2EC7A123" w14:textId="77777777" w:rsidR="002E7ABF" w:rsidRPr="00F72B58" w:rsidRDefault="002E7ABF" w:rsidP="001451D2">
            <w:pPr>
              <w:keepNext/>
              <w:suppressAutoHyphens/>
              <w:jc w:val="both"/>
            </w:pPr>
            <w:r w:rsidRPr="00F72B58">
              <w:t>Title: _____________________________</w:t>
            </w:r>
          </w:p>
          <w:p w14:paraId="3B7D8286" w14:textId="77777777" w:rsidR="002E7ABF" w:rsidRPr="00F72B58" w:rsidRDefault="002E7ABF" w:rsidP="001451D2">
            <w:pPr>
              <w:keepNext/>
              <w:suppressAutoHyphens/>
              <w:jc w:val="both"/>
            </w:pPr>
          </w:p>
          <w:p w14:paraId="5905321C" w14:textId="77777777" w:rsidR="002E7ABF" w:rsidRPr="00F72B58" w:rsidRDefault="002E7ABF" w:rsidP="001451D2">
            <w:pPr>
              <w:keepNext/>
              <w:suppressAutoHyphens/>
              <w:jc w:val="both"/>
            </w:pPr>
            <w:r w:rsidRPr="00F72B58">
              <w:t>Date: _____________________________</w:t>
            </w:r>
          </w:p>
          <w:p w14:paraId="3760376F" w14:textId="77777777" w:rsidR="002E7ABF" w:rsidRPr="00F72B58" w:rsidRDefault="002E7ABF" w:rsidP="001451D2">
            <w:pPr>
              <w:keepNext/>
              <w:keepLines/>
              <w:suppressAutoHyphens/>
              <w:jc w:val="both"/>
            </w:pPr>
          </w:p>
          <w:p w14:paraId="013B804F" w14:textId="77777777" w:rsidR="002E7ABF" w:rsidRPr="00F72B58" w:rsidRDefault="002E7ABF" w:rsidP="001451D2">
            <w:pPr>
              <w:keepNext/>
              <w:keepLines/>
              <w:suppressAutoHyphens/>
              <w:spacing w:before="240" w:after="240"/>
              <w:jc w:val="both"/>
              <w:rPr>
                <w:b/>
                <w:i/>
              </w:rPr>
            </w:pPr>
            <w:r w:rsidRPr="00F72B58">
              <w:rPr>
                <w:b/>
                <w:i/>
              </w:rPr>
              <w:t>Participant:</w:t>
            </w:r>
          </w:p>
          <w:p w14:paraId="62B60826" w14:textId="77777777" w:rsidR="002E7ABF" w:rsidRPr="00F72B58" w:rsidRDefault="002E7ABF" w:rsidP="001451D2">
            <w:pPr>
              <w:keepNext/>
              <w:suppressAutoHyphens/>
              <w:jc w:val="both"/>
            </w:pPr>
          </w:p>
          <w:p w14:paraId="7C639582" w14:textId="77777777" w:rsidR="002E7ABF" w:rsidRPr="00F72B58" w:rsidRDefault="002E7ABF" w:rsidP="001451D2">
            <w:pPr>
              <w:keepNext/>
              <w:suppressAutoHyphens/>
              <w:jc w:val="both"/>
            </w:pPr>
            <w:r w:rsidRPr="00F72B58">
              <w:t>By: ______________________________</w:t>
            </w:r>
          </w:p>
          <w:p w14:paraId="136BA3A0" w14:textId="77777777" w:rsidR="002E7ABF" w:rsidRPr="00F72B58" w:rsidRDefault="002E7ABF" w:rsidP="001451D2">
            <w:pPr>
              <w:keepNext/>
              <w:suppressAutoHyphens/>
              <w:jc w:val="both"/>
            </w:pPr>
          </w:p>
          <w:p w14:paraId="2370ED4B" w14:textId="77777777" w:rsidR="002E7ABF" w:rsidRPr="00F72B58" w:rsidRDefault="002E7ABF" w:rsidP="001451D2">
            <w:pPr>
              <w:keepNext/>
              <w:suppressAutoHyphens/>
              <w:jc w:val="both"/>
            </w:pPr>
            <w:r w:rsidRPr="00F72B58">
              <w:t>Name: ____________________________</w:t>
            </w:r>
          </w:p>
          <w:p w14:paraId="3E4C2A9E" w14:textId="77777777" w:rsidR="002E7ABF" w:rsidRPr="00F72B58" w:rsidRDefault="002E7ABF" w:rsidP="001451D2">
            <w:pPr>
              <w:keepNext/>
              <w:suppressAutoHyphens/>
              <w:jc w:val="both"/>
            </w:pPr>
          </w:p>
          <w:p w14:paraId="0B0BB71C" w14:textId="77777777" w:rsidR="002E7ABF" w:rsidRPr="00F72B58" w:rsidRDefault="002E7ABF" w:rsidP="001451D2">
            <w:pPr>
              <w:keepNext/>
              <w:suppressAutoHyphens/>
              <w:jc w:val="both"/>
            </w:pPr>
            <w:r w:rsidRPr="00F72B58">
              <w:t>Title: _____________________________</w:t>
            </w:r>
          </w:p>
          <w:p w14:paraId="5B7C5A21" w14:textId="77777777" w:rsidR="002E7ABF" w:rsidRPr="00F72B58" w:rsidRDefault="002E7ABF" w:rsidP="001451D2">
            <w:pPr>
              <w:keepNext/>
              <w:suppressAutoHyphens/>
              <w:jc w:val="both"/>
            </w:pPr>
          </w:p>
          <w:p w14:paraId="4C9A7D3A" w14:textId="77777777" w:rsidR="002E7ABF" w:rsidRPr="00F72B58" w:rsidRDefault="002E7ABF" w:rsidP="001451D2">
            <w:pPr>
              <w:keepNext/>
              <w:suppressAutoHyphens/>
              <w:jc w:val="both"/>
            </w:pPr>
            <w:r w:rsidRPr="00F72B58">
              <w:t>Date: _____________________________</w:t>
            </w:r>
          </w:p>
          <w:p w14:paraId="5DC300B8" w14:textId="77777777" w:rsidR="002E7ABF" w:rsidRPr="00F72B58" w:rsidRDefault="002E7ABF" w:rsidP="001451D2">
            <w:pPr>
              <w:keepNext/>
              <w:suppressAutoHyphens/>
              <w:jc w:val="both"/>
            </w:pPr>
          </w:p>
          <w:p w14:paraId="1CFF8D34" w14:textId="77777777" w:rsidR="002E7ABF" w:rsidRPr="00F72B58" w:rsidRDefault="002E7ABF" w:rsidP="001451D2">
            <w:pPr>
              <w:keepNext/>
              <w:suppressAutoHyphens/>
              <w:jc w:val="both"/>
            </w:pPr>
          </w:p>
          <w:p w14:paraId="12D8CF1F" w14:textId="77777777" w:rsidR="002E7ABF" w:rsidRPr="00F72B58" w:rsidRDefault="002E7ABF" w:rsidP="001451D2">
            <w:pPr>
              <w:keepNext/>
              <w:suppressAutoHyphens/>
              <w:jc w:val="both"/>
            </w:pPr>
            <w:r w:rsidRPr="00F72B58">
              <w:t>Market Participant Name: ____________________________________________________</w:t>
            </w:r>
          </w:p>
          <w:p w14:paraId="228E99D3" w14:textId="77777777" w:rsidR="002E7ABF" w:rsidRPr="00F72B58" w:rsidRDefault="002E7ABF" w:rsidP="001451D2">
            <w:pPr>
              <w:keepNext/>
              <w:suppressAutoHyphens/>
              <w:jc w:val="both"/>
            </w:pPr>
          </w:p>
          <w:p w14:paraId="53B00B05" w14:textId="77777777" w:rsidR="002E7ABF" w:rsidRPr="00F72B58" w:rsidRDefault="002E7ABF" w:rsidP="001451D2">
            <w:pPr>
              <w:keepNext/>
              <w:suppressAutoHyphens/>
              <w:jc w:val="both"/>
            </w:pPr>
          </w:p>
          <w:p w14:paraId="23A390B7" w14:textId="77777777" w:rsidR="002E7ABF" w:rsidRPr="00F72B58" w:rsidRDefault="002E7ABF" w:rsidP="001451D2">
            <w:pPr>
              <w:keepNext/>
              <w:suppressAutoHyphens/>
              <w:jc w:val="both"/>
            </w:pPr>
            <w:r w:rsidRPr="00F72B58">
              <w:t>Market Participant DUNS: ____________________________________________________</w:t>
            </w:r>
          </w:p>
          <w:p w14:paraId="54F38469" w14:textId="77777777" w:rsidR="002E7ABF" w:rsidRPr="008C7774" w:rsidRDefault="002E7ABF" w:rsidP="001451D2">
            <w:pPr>
              <w:spacing w:after="240"/>
              <w:ind w:left="720" w:hanging="720"/>
            </w:pPr>
          </w:p>
        </w:tc>
      </w:tr>
    </w:tbl>
    <w:p w14:paraId="2C814164" w14:textId="77777777" w:rsidR="002E7ABF" w:rsidRDefault="002E7ABF" w:rsidP="002E7ABF">
      <w:pPr>
        <w:pStyle w:val="BodyText"/>
        <w:rPr>
          <w:color w:val="333300"/>
        </w:rPr>
      </w:pPr>
    </w:p>
    <w:p w14:paraId="30CFF69B" w14:textId="77777777" w:rsidR="002E7ABF" w:rsidRDefault="002E7ABF" w:rsidP="002E7ABF">
      <w:pPr>
        <w:pStyle w:val="BodyText"/>
        <w:rPr>
          <w:color w:val="333300"/>
        </w:rPr>
        <w:sectPr w:rsidR="002E7ABF">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pPr>
    </w:p>
    <w:p w14:paraId="53D950B4" w14:textId="77777777" w:rsidR="002E7ABF" w:rsidRDefault="002E7ABF" w:rsidP="002E7ABF">
      <w:pPr>
        <w:jc w:val="center"/>
        <w:outlineLvl w:val="0"/>
        <w:rPr>
          <w:b/>
          <w:bCs/>
          <w:sz w:val="36"/>
          <w:szCs w:val="36"/>
        </w:rPr>
      </w:pPr>
      <w:r>
        <w:rPr>
          <w:b/>
          <w:bCs/>
          <w:sz w:val="36"/>
          <w:szCs w:val="36"/>
        </w:rPr>
        <w:lastRenderedPageBreak/>
        <w:t>ERCOT Nodal Protocols</w:t>
      </w:r>
    </w:p>
    <w:p w14:paraId="52F9DE49" w14:textId="77777777" w:rsidR="002E7ABF" w:rsidRDefault="002E7ABF" w:rsidP="00DE183F">
      <w:pPr>
        <w:jc w:val="center"/>
        <w:outlineLvl w:val="0"/>
        <w:rPr>
          <w:b/>
          <w:bCs/>
          <w:sz w:val="36"/>
          <w:szCs w:val="36"/>
        </w:rPr>
      </w:pPr>
    </w:p>
    <w:p w14:paraId="56D168A4" w14:textId="77777777" w:rsidR="002E7ABF" w:rsidRDefault="002E7ABF" w:rsidP="00DE183F">
      <w:pPr>
        <w:jc w:val="center"/>
        <w:outlineLvl w:val="0"/>
        <w:rPr>
          <w:b/>
          <w:bCs/>
          <w:sz w:val="36"/>
          <w:szCs w:val="36"/>
        </w:rPr>
      </w:pPr>
      <w:r>
        <w:rPr>
          <w:b/>
          <w:bCs/>
          <w:sz w:val="36"/>
          <w:szCs w:val="36"/>
        </w:rPr>
        <w:t xml:space="preserve">Section 22 </w:t>
      </w:r>
    </w:p>
    <w:p w14:paraId="3AA8386A" w14:textId="77777777" w:rsidR="002E7ABF" w:rsidRDefault="002E7ABF" w:rsidP="00DE183F">
      <w:pPr>
        <w:jc w:val="center"/>
        <w:outlineLvl w:val="0"/>
        <w:rPr>
          <w:b/>
          <w:bCs/>
          <w:sz w:val="36"/>
          <w:szCs w:val="36"/>
        </w:rPr>
      </w:pPr>
    </w:p>
    <w:p w14:paraId="744F66CC" w14:textId="4C7DC772" w:rsidR="002E7ABF" w:rsidRDefault="002E7ABF" w:rsidP="00DE183F">
      <w:pPr>
        <w:jc w:val="center"/>
        <w:outlineLvl w:val="0"/>
        <w:rPr>
          <w:b/>
          <w:bCs/>
          <w:sz w:val="36"/>
          <w:szCs w:val="36"/>
        </w:rPr>
      </w:pPr>
      <w:r>
        <w:rPr>
          <w:b/>
          <w:bCs/>
          <w:sz w:val="36"/>
          <w:szCs w:val="36"/>
        </w:rPr>
        <w:t>Attachment B:  Standard Form Reliability Must-Run Agreement</w:t>
      </w:r>
    </w:p>
    <w:p w14:paraId="34C49AC3" w14:textId="77777777" w:rsidR="00DE183F" w:rsidRDefault="00DE183F" w:rsidP="00DE183F">
      <w:pPr>
        <w:jc w:val="center"/>
        <w:outlineLvl w:val="0"/>
        <w:rPr>
          <w:b/>
          <w:bCs/>
          <w:sz w:val="36"/>
          <w:szCs w:val="36"/>
        </w:rPr>
      </w:pPr>
    </w:p>
    <w:p w14:paraId="29957300" w14:textId="77777777" w:rsidR="00DE183F" w:rsidRPr="00DE183F" w:rsidRDefault="00DE183F" w:rsidP="00DE183F">
      <w:pPr>
        <w:jc w:val="center"/>
        <w:outlineLvl w:val="0"/>
        <w:rPr>
          <w:b/>
          <w:bCs/>
          <w:sz w:val="36"/>
          <w:szCs w:val="36"/>
        </w:rPr>
      </w:pPr>
    </w:p>
    <w:p w14:paraId="25279ED1" w14:textId="48FBE590" w:rsidR="002E7ABF" w:rsidRDefault="002E7ABF" w:rsidP="00DE183F">
      <w:pPr>
        <w:jc w:val="center"/>
        <w:outlineLvl w:val="0"/>
        <w:rPr>
          <w:b/>
          <w:bCs/>
        </w:rPr>
      </w:pPr>
      <w:del w:id="823" w:author="ERCOT" w:date="2025-10-21T15:45:00Z" w16du:dateUtc="2025-10-21T20:45:00Z">
        <w:r w:rsidDel="00DE183F">
          <w:rPr>
            <w:b/>
            <w:bCs/>
          </w:rPr>
          <w:delText>February 1, 2022</w:delText>
        </w:r>
      </w:del>
      <w:ins w:id="824" w:author="ERCOT" w:date="2025-10-21T15:45:00Z" w16du:dateUtc="2025-10-21T20:45:00Z">
        <w:r w:rsidR="00DE183F">
          <w:rPr>
            <w:b/>
            <w:bCs/>
          </w:rPr>
          <w:t>TBD</w:t>
        </w:r>
      </w:ins>
    </w:p>
    <w:p w14:paraId="7C047164" w14:textId="77777777" w:rsidR="002E7ABF" w:rsidRDefault="002E7ABF" w:rsidP="00DE183F">
      <w:pPr>
        <w:jc w:val="center"/>
        <w:outlineLvl w:val="0"/>
        <w:rPr>
          <w:b/>
          <w:bCs/>
        </w:rPr>
      </w:pPr>
    </w:p>
    <w:p w14:paraId="517F15BE" w14:textId="77777777" w:rsidR="002E7ABF" w:rsidRDefault="002E7ABF" w:rsidP="00DE183F">
      <w:pPr>
        <w:jc w:val="center"/>
        <w:outlineLvl w:val="0"/>
        <w:rPr>
          <w:b/>
        </w:rPr>
      </w:pPr>
    </w:p>
    <w:p w14:paraId="43C5F066" w14:textId="77777777" w:rsidR="002E7ABF" w:rsidRDefault="002E7ABF" w:rsidP="00DE183F"/>
    <w:p w14:paraId="1BA45585" w14:textId="77777777" w:rsidR="002E7ABF" w:rsidRDefault="002E7ABF" w:rsidP="002E7ABF"/>
    <w:p w14:paraId="0A718857" w14:textId="77777777" w:rsidR="002E7ABF" w:rsidRDefault="002E7ABF" w:rsidP="002E7ABF"/>
    <w:p w14:paraId="40882DD9" w14:textId="77777777" w:rsidR="002E7ABF" w:rsidRDefault="002E7ABF" w:rsidP="002E7ABF"/>
    <w:p w14:paraId="4353B92B" w14:textId="77777777" w:rsidR="002E7ABF" w:rsidRDefault="002E7ABF" w:rsidP="002E7ABF"/>
    <w:p w14:paraId="7DF39091" w14:textId="77777777" w:rsidR="002E7ABF" w:rsidRDefault="002E7ABF" w:rsidP="002E7ABF"/>
    <w:p w14:paraId="03FE04BD" w14:textId="77777777" w:rsidR="002E7ABF" w:rsidRDefault="002E7ABF" w:rsidP="002E7ABF"/>
    <w:p w14:paraId="43087617" w14:textId="77777777" w:rsidR="002E7ABF" w:rsidRDefault="002E7ABF" w:rsidP="002E7ABF">
      <w:pPr>
        <w:sectPr w:rsidR="002E7ABF" w:rsidSect="00416A22">
          <w:headerReference w:type="even" r:id="rId26"/>
          <w:footerReference w:type="even" r:id="rId27"/>
          <w:footerReference w:type="first" r:id="rId28"/>
          <w:pgSz w:w="12240" w:h="15840"/>
          <w:pgMar w:top="1440" w:right="1440" w:bottom="1440" w:left="1440" w:header="720" w:footer="1047" w:gutter="0"/>
          <w:cols w:space="720"/>
          <w:docGrid w:linePitch="326"/>
        </w:sectPr>
      </w:pPr>
    </w:p>
    <w:p w14:paraId="36A7295F" w14:textId="77777777" w:rsidR="002E7ABF" w:rsidRPr="0093061F" w:rsidRDefault="002E7ABF" w:rsidP="002E7ABF">
      <w:pPr>
        <w:spacing w:before="240" w:after="60"/>
        <w:jc w:val="center"/>
        <w:outlineLvl w:val="4"/>
      </w:pPr>
      <w:r w:rsidRPr="0093061F">
        <w:lastRenderedPageBreak/>
        <w:t>Standard Form Reliability Must-Run Agreement</w:t>
      </w:r>
    </w:p>
    <w:p w14:paraId="45EAF342" w14:textId="77777777" w:rsidR="002E7ABF" w:rsidRPr="0093061F" w:rsidRDefault="002E7ABF" w:rsidP="002E7ABF">
      <w:pPr>
        <w:jc w:val="center"/>
      </w:pPr>
      <w:r w:rsidRPr="0093061F">
        <w:t>Between</w:t>
      </w:r>
    </w:p>
    <w:p w14:paraId="61830B55" w14:textId="77777777" w:rsidR="002E7ABF" w:rsidRPr="00F72B58" w:rsidRDefault="002E7ABF" w:rsidP="002E7ABF">
      <w:pPr>
        <w:jc w:val="center"/>
        <w:rPr>
          <w:u w:val="single"/>
        </w:rPr>
      </w:pPr>
      <w:r>
        <w:rPr>
          <w:u w:val="single"/>
        </w:rPr>
        <w:fldChar w:fldCharType="begin">
          <w:ffData>
            <w:name w:val="Text1"/>
            <w:enabled/>
            <w:calcOnExit w:val="0"/>
            <w:textInput>
              <w:default w:val="Insert Participant"/>
            </w:textInput>
          </w:ffData>
        </w:fldChar>
      </w:r>
      <w:r>
        <w:rPr>
          <w:u w:val="single"/>
        </w:rPr>
        <w:instrText xml:space="preserve"> FORMTEXT </w:instrText>
      </w:r>
      <w:r>
        <w:rPr>
          <w:u w:val="single"/>
        </w:rPr>
      </w:r>
      <w:r>
        <w:rPr>
          <w:u w:val="single"/>
        </w:rPr>
        <w:fldChar w:fldCharType="separate"/>
      </w:r>
      <w:r>
        <w:rPr>
          <w:noProof/>
          <w:u w:val="single"/>
        </w:rPr>
        <w:t>Insert Participant</w:t>
      </w:r>
      <w:r>
        <w:rPr>
          <w:u w:val="single"/>
        </w:rPr>
        <w:fldChar w:fldCharType="end"/>
      </w:r>
    </w:p>
    <w:p w14:paraId="7B56AC58" w14:textId="77777777" w:rsidR="002E7ABF" w:rsidRPr="0093061F" w:rsidRDefault="002E7ABF" w:rsidP="002E7ABF">
      <w:pPr>
        <w:jc w:val="center"/>
      </w:pPr>
      <w:r w:rsidRPr="0093061F">
        <w:t>and</w:t>
      </w:r>
    </w:p>
    <w:p w14:paraId="471E9E76" w14:textId="77777777" w:rsidR="002E7ABF" w:rsidRPr="0093061F" w:rsidRDefault="002E7ABF" w:rsidP="002E7ABF">
      <w:pPr>
        <w:jc w:val="center"/>
      </w:pPr>
      <w:r w:rsidRPr="0093061F">
        <w:t>Electric Reliability Council of Texas, Inc.</w:t>
      </w:r>
    </w:p>
    <w:p w14:paraId="7CB1DD52" w14:textId="756D98B1" w:rsidR="002E7ABF" w:rsidRPr="0093061F" w:rsidRDefault="002E7ABF" w:rsidP="002E7ABF">
      <w:pPr>
        <w:spacing w:before="360" w:after="240"/>
        <w:ind w:left="360"/>
        <w:jc w:val="both"/>
        <w:rPr>
          <w:szCs w:val="16"/>
        </w:rPr>
      </w:pPr>
      <w:r w:rsidRPr="0093061F">
        <w:rPr>
          <w:szCs w:val="16"/>
        </w:rPr>
        <w:t xml:space="preserve">This </w:t>
      </w:r>
      <w:ins w:id="825" w:author="ERCOT" w:date="2025-11-11T16:07:00Z" w16du:dateUtc="2025-11-11T22:07:00Z">
        <w:r w:rsidR="00182595">
          <w:rPr>
            <w:szCs w:val="16"/>
          </w:rPr>
          <w:t xml:space="preserve">Standard Form </w:t>
        </w:r>
      </w:ins>
      <w:r w:rsidRPr="0093061F">
        <w:rPr>
          <w:szCs w:val="16"/>
        </w:rPr>
        <w:t xml:space="preserve">Reliability Must-Run Agreement (“Agreement”), effective as of ___________ </w:t>
      </w:r>
      <w:proofErr w:type="spellStart"/>
      <w:r w:rsidRPr="0093061F">
        <w:rPr>
          <w:szCs w:val="16"/>
        </w:rPr>
        <w:t>of</w:t>
      </w:r>
      <w:proofErr w:type="spellEnd"/>
      <w:r w:rsidRPr="0093061F">
        <w:rPr>
          <w:szCs w:val="16"/>
        </w:rPr>
        <w:t xml:space="preserve"> _______________, ___________ (“Effective Date”), is entered into by and between</w:t>
      </w:r>
      <w:r>
        <w:rPr>
          <w:szCs w:val="16"/>
        </w:rPr>
        <w:t xml:space="preserve"> </w:t>
      </w:r>
      <w:r>
        <w:fldChar w:fldCharType="begin">
          <w:ffData>
            <w:name w:val="Text2"/>
            <w:enabled/>
            <w:calcOnExit w:val="0"/>
            <w:textInput>
              <w:default w:val="Insert Participant"/>
            </w:textInput>
          </w:ffData>
        </w:fldChar>
      </w:r>
      <w:r>
        <w:instrText xml:space="preserve"> FORMTEXT </w:instrText>
      </w:r>
      <w:r>
        <w:fldChar w:fldCharType="separate"/>
      </w:r>
      <w:r>
        <w:rPr>
          <w:noProof/>
        </w:rPr>
        <w:t>Insert Participant</w:t>
      </w:r>
      <w:r>
        <w:fldChar w:fldCharType="end"/>
      </w:r>
      <w:r w:rsidRPr="00F72B58">
        <w:t xml:space="preserve">, a </w:t>
      </w:r>
      <w:r>
        <w:fldChar w:fldCharType="begin">
          <w:ffData>
            <w:name w:val="Text3"/>
            <w:enabled/>
            <w:calcOnExit w:val="0"/>
            <w:textInput>
              <w:default w:val="[Insert State of Registration and Entity type]"/>
            </w:textInput>
          </w:ffData>
        </w:fldChar>
      </w:r>
      <w:r>
        <w:instrText xml:space="preserve"> FORMTEXT </w:instrText>
      </w:r>
      <w:r>
        <w:fldChar w:fldCharType="separate"/>
      </w:r>
      <w:r>
        <w:rPr>
          <w:noProof/>
        </w:rPr>
        <w:t>[Insert State of Registration and Entity type]</w:t>
      </w:r>
      <w:r>
        <w:fldChar w:fldCharType="end"/>
      </w:r>
      <w:r w:rsidRPr="00F72B58">
        <w:t xml:space="preserve"> </w:t>
      </w:r>
      <w:r w:rsidRPr="0093061F">
        <w:rPr>
          <w:szCs w:val="16"/>
        </w:rPr>
        <w:t>(“Participant”) and Electric Reliability Council of Texas, Inc., a Texas non-profit corporation (“ERCOT”).</w:t>
      </w:r>
    </w:p>
    <w:p w14:paraId="4E84856E" w14:textId="77777777" w:rsidR="002E7ABF" w:rsidRPr="0093061F" w:rsidRDefault="002E7ABF" w:rsidP="002E7ABF">
      <w:pPr>
        <w:spacing w:before="240"/>
        <w:jc w:val="center"/>
        <w:rPr>
          <w:snapToGrid w:val="0"/>
          <w:u w:val="single"/>
        </w:rPr>
      </w:pPr>
      <w:r w:rsidRPr="0093061F">
        <w:rPr>
          <w:snapToGrid w:val="0"/>
          <w:u w:val="single"/>
        </w:rPr>
        <w:t>Recitals</w:t>
      </w:r>
    </w:p>
    <w:p w14:paraId="4CFFA381" w14:textId="77777777" w:rsidR="002E7ABF" w:rsidRPr="0093061F" w:rsidRDefault="002E7ABF" w:rsidP="002E7ABF">
      <w:pPr>
        <w:spacing w:before="240"/>
        <w:jc w:val="both"/>
      </w:pPr>
      <w:r w:rsidRPr="0093061F">
        <w:t>WHEREAS:</w:t>
      </w:r>
    </w:p>
    <w:p w14:paraId="06305DD7" w14:textId="77777777" w:rsidR="002E7ABF" w:rsidRPr="0093061F" w:rsidRDefault="002E7ABF" w:rsidP="002E7ABF">
      <w:pPr>
        <w:tabs>
          <w:tab w:val="left" w:pos="720"/>
          <w:tab w:val="num" w:pos="1440"/>
        </w:tabs>
        <w:spacing w:before="120" w:after="120"/>
        <w:ind w:left="720" w:hanging="720"/>
        <w:jc w:val="both"/>
      </w:pPr>
      <w:r w:rsidRPr="0093061F">
        <w:t>A.</w:t>
      </w:r>
      <w:r w:rsidRPr="0093061F">
        <w:tab/>
        <w:t>Participant is a Resource Entity as defined in the ERCOT Protocols, and Participant intends to supply Reliability Must-Run Service;</w:t>
      </w:r>
    </w:p>
    <w:p w14:paraId="088CA9A5" w14:textId="77777777" w:rsidR="002E7ABF" w:rsidRPr="0093061F" w:rsidRDefault="002E7ABF" w:rsidP="002E7ABF">
      <w:pPr>
        <w:tabs>
          <w:tab w:val="left" w:pos="720"/>
        </w:tabs>
        <w:spacing w:before="120" w:after="120"/>
        <w:ind w:left="720" w:hanging="720"/>
        <w:jc w:val="both"/>
      </w:pPr>
      <w:r w:rsidRPr="0093061F">
        <w:t>B.</w:t>
      </w:r>
      <w:r w:rsidRPr="0093061F">
        <w:tab/>
        <w:t>ERCOT is the Independent Organization certified under PURA §39.151 for the ERCOT Region; and</w:t>
      </w:r>
    </w:p>
    <w:p w14:paraId="1754DCAF" w14:textId="77777777" w:rsidR="002E7ABF" w:rsidRPr="0093061F" w:rsidRDefault="002E7ABF" w:rsidP="002E7ABF">
      <w:pPr>
        <w:tabs>
          <w:tab w:val="left" w:pos="720"/>
        </w:tabs>
        <w:spacing w:before="120" w:after="120"/>
        <w:ind w:left="720" w:hanging="720"/>
        <w:jc w:val="both"/>
      </w:pPr>
      <w:r w:rsidRPr="0093061F">
        <w:t>C.</w:t>
      </w:r>
      <w:r w:rsidRPr="0093061F">
        <w:tab/>
        <w:t xml:space="preserve">The Parties enter into this Agreement </w:t>
      </w:r>
      <w:proofErr w:type="gramStart"/>
      <w:r w:rsidRPr="0093061F">
        <w:t>in order to</w:t>
      </w:r>
      <w:proofErr w:type="gramEnd"/>
      <w:r w:rsidRPr="0093061F">
        <w:t xml:space="preserve"> establish the terms and conditions by which ERCOT and Participant will discharge their respective duties and responsibilities under the ERCOT Protocols.</w:t>
      </w:r>
    </w:p>
    <w:p w14:paraId="2DA2F2D4" w14:textId="77777777" w:rsidR="002E7ABF" w:rsidRPr="0093061F" w:rsidRDefault="002E7ABF" w:rsidP="002E7ABF">
      <w:pPr>
        <w:keepNext/>
        <w:widowControl w:val="0"/>
        <w:spacing w:before="360" w:after="120"/>
        <w:jc w:val="center"/>
        <w:outlineLvl w:val="3"/>
        <w:rPr>
          <w:bCs/>
          <w:snapToGrid w:val="0"/>
          <w:u w:val="single"/>
        </w:rPr>
      </w:pPr>
      <w:r w:rsidRPr="0093061F">
        <w:rPr>
          <w:bCs/>
          <w:snapToGrid w:val="0"/>
          <w:u w:val="single"/>
        </w:rPr>
        <w:t>Agreements</w:t>
      </w:r>
    </w:p>
    <w:p w14:paraId="5F4A6CE8" w14:textId="77777777" w:rsidR="002E7ABF" w:rsidRPr="0093061F" w:rsidRDefault="002E7ABF" w:rsidP="002E7ABF">
      <w:pPr>
        <w:keepNext/>
        <w:spacing w:before="120" w:after="120"/>
        <w:ind w:left="720" w:hanging="360"/>
        <w:jc w:val="both"/>
        <w:outlineLvl w:val="0"/>
      </w:pPr>
      <w:r w:rsidRPr="0093061F">
        <w:t>NOW, THEREFORE, in consideration of the mutual covenants and promises contained herein, ERCOT and Participant (the “Parties”) hereby agree as follows:</w:t>
      </w:r>
    </w:p>
    <w:p w14:paraId="4540DB78" w14:textId="77777777" w:rsidR="002E7ABF" w:rsidRPr="0093061F" w:rsidRDefault="002E7ABF" w:rsidP="002E7ABF">
      <w:pPr>
        <w:spacing w:before="120" w:after="120"/>
        <w:jc w:val="both"/>
        <w:rPr>
          <w:u w:val="single"/>
        </w:rPr>
      </w:pPr>
      <w:r w:rsidRPr="0093061F">
        <w:rPr>
          <w:u w:val="single"/>
        </w:rPr>
        <w:t>Section 1.  Unit-Specific Terms.</w:t>
      </w:r>
    </w:p>
    <w:p w14:paraId="6430669B" w14:textId="77777777" w:rsidR="002E7ABF" w:rsidRPr="0093061F" w:rsidRDefault="002E7ABF" w:rsidP="002E7ABF">
      <w:pPr>
        <w:spacing w:before="120" w:after="120"/>
        <w:jc w:val="both"/>
      </w:pPr>
      <w:r w:rsidRPr="0093061F">
        <w:t>A.</w:t>
      </w:r>
      <w:r w:rsidRPr="0093061F">
        <w:tab/>
        <w:t>Start Date: _______________, 20_____.</w:t>
      </w:r>
    </w:p>
    <w:p w14:paraId="2FDD243F" w14:textId="77777777" w:rsidR="002E7ABF" w:rsidRPr="0093061F" w:rsidRDefault="002E7ABF" w:rsidP="002E7ABF">
      <w:pPr>
        <w:spacing w:before="120" w:after="120"/>
        <w:jc w:val="both"/>
      </w:pPr>
      <w:r w:rsidRPr="0093061F">
        <w:t>B.</w:t>
      </w:r>
      <w:r w:rsidRPr="0093061F">
        <w:tab/>
        <w:t xml:space="preserve">Stop Date: _______________, 20_____.  </w:t>
      </w:r>
    </w:p>
    <w:p w14:paraId="51C459DB" w14:textId="77777777" w:rsidR="002E7ABF" w:rsidRPr="0093061F" w:rsidRDefault="002E7ABF" w:rsidP="002E7ABF">
      <w:pPr>
        <w:spacing w:before="120" w:after="120"/>
        <w:jc w:val="both"/>
      </w:pPr>
      <w:r w:rsidRPr="0093061F">
        <w:t>C.</w:t>
      </w:r>
      <w:r w:rsidRPr="0093061F">
        <w:tab/>
        <w:t>RMR Unit:_________________________.</w:t>
      </w:r>
    </w:p>
    <w:p w14:paraId="74B7FFA5" w14:textId="77777777" w:rsidR="002E7ABF" w:rsidRPr="0093061F" w:rsidRDefault="002E7ABF" w:rsidP="002E7ABF">
      <w:pPr>
        <w:spacing w:before="120" w:after="120"/>
        <w:ind w:left="720" w:right="-86" w:hanging="720"/>
        <w:jc w:val="both"/>
      </w:pPr>
      <w:r w:rsidRPr="0093061F">
        <w:t xml:space="preserve">D. </w:t>
      </w:r>
      <w:r w:rsidRPr="0093061F">
        <w:tab/>
        <w:t>Description of RMR Unit [</w:t>
      </w:r>
      <w:r w:rsidRPr="0093061F">
        <w:rPr>
          <w:i/>
          <w:iCs/>
        </w:rPr>
        <w:t>including location, name of Resource, etc.]:</w:t>
      </w:r>
      <w:r w:rsidRPr="0093061F">
        <w:t xml:space="preserve"> ________________________________________________________________________________________________________</w:t>
      </w:r>
      <w:r>
        <w:t>______</w:t>
      </w:r>
      <w:r w:rsidRPr="0093061F">
        <w:t>.</w:t>
      </w:r>
    </w:p>
    <w:p w14:paraId="51D75C05" w14:textId="77777777" w:rsidR="002E7ABF" w:rsidRPr="0093061F" w:rsidRDefault="002E7ABF" w:rsidP="002E7ABF">
      <w:pPr>
        <w:keepNext/>
        <w:tabs>
          <w:tab w:val="left" w:pos="1440"/>
          <w:tab w:val="right" w:pos="8640"/>
        </w:tabs>
        <w:spacing w:after="120"/>
        <w:ind w:left="720" w:hanging="720"/>
        <w:jc w:val="both"/>
        <w:rPr>
          <w:bCs/>
        </w:rPr>
      </w:pPr>
      <w:r w:rsidRPr="0093061F">
        <w:rPr>
          <w:bCs/>
        </w:rPr>
        <w:t>E.</w:t>
      </w:r>
      <w:r w:rsidRPr="0093061F">
        <w:rPr>
          <w:bCs/>
        </w:rPr>
        <w:tab/>
        <w:t>RMR Unit Information</w:t>
      </w:r>
    </w:p>
    <w:p w14:paraId="4DF2080D" w14:textId="77777777" w:rsidR="002E7ABF" w:rsidRDefault="002E7ABF" w:rsidP="002E7ABF">
      <w:pPr>
        <w:tabs>
          <w:tab w:val="num" w:pos="2880"/>
        </w:tabs>
        <w:spacing w:after="240"/>
        <w:ind w:left="1440" w:hanging="720"/>
        <w:jc w:val="both"/>
      </w:pPr>
      <w:r w:rsidRPr="00AF0BBA">
        <w:t xml:space="preserve">(1) </w:t>
      </w:r>
      <w:r w:rsidRPr="00AF0BBA">
        <w:tab/>
        <w:t>RMR Contracted Capacity</w:t>
      </w:r>
      <w:r>
        <w:t xml:space="preserve"> and Target Availability:</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8"/>
        <w:gridCol w:w="2160"/>
        <w:gridCol w:w="2700"/>
      </w:tblGrid>
      <w:tr w:rsidR="002E7ABF" w14:paraId="404C70AA" w14:textId="77777777" w:rsidTr="001451D2">
        <w:tc>
          <w:tcPr>
            <w:tcW w:w="2448" w:type="dxa"/>
          </w:tcPr>
          <w:p w14:paraId="592BCB90" w14:textId="77777777" w:rsidR="002E7ABF" w:rsidRDefault="002E7ABF" w:rsidP="001451D2">
            <w:pPr>
              <w:tabs>
                <w:tab w:val="num" w:pos="2880"/>
              </w:tabs>
              <w:spacing w:after="120"/>
              <w:jc w:val="center"/>
            </w:pPr>
            <w:r>
              <w:t>Month - Year</w:t>
            </w:r>
          </w:p>
        </w:tc>
        <w:tc>
          <w:tcPr>
            <w:tcW w:w="2160" w:type="dxa"/>
          </w:tcPr>
          <w:p w14:paraId="002D4249" w14:textId="77777777" w:rsidR="002E7ABF" w:rsidRDefault="002E7ABF" w:rsidP="001451D2">
            <w:pPr>
              <w:tabs>
                <w:tab w:val="num" w:pos="2880"/>
              </w:tabs>
              <w:spacing w:after="120"/>
              <w:jc w:val="center"/>
            </w:pPr>
            <w:r>
              <w:t>Capacity (MW)</w:t>
            </w:r>
          </w:p>
        </w:tc>
        <w:tc>
          <w:tcPr>
            <w:tcW w:w="2700" w:type="dxa"/>
          </w:tcPr>
          <w:p w14:paraId="63549E5E" w14:textId="77777777" w:rsidR="002E7ABF" w:rsidRDefault="002E7ABF" w:rsidP="001451D2">
            <w:pPr>
              <w:tabs>
                <w:tab w:val="num" w:pos="2880"/>
              </w:tabs>
              <w:spacing w:after="120"/>
              <w:jc w:val="center"/>
            </w:pPr>
            <w:r>
              <w:t>Target Availability (%)</w:t>
            </w:r>
          </w:p>
        </w:tc>
      </w:tr>
      <w:tr w:rsidR="002E7ABF" w14:paraId="7C46F38A" w14:textId="77777777" w:rsidTr="001451D2">
        <w:tc>
          <w:tcPr>
            <w:tcW w:w="2448" w:type="dxa"/>
          </w:tcPr>
          <w:p w14:paraId="4F8AFCED" w14:textId="77777777" w:rsidR="002E7ABF" w:rsidRDefault="002E7ABF" w:rsidP="001451D2">
            <w:pPr>
              <w:tabs>
                <w:tab w:val="num" w:pos="2880"/>
              </w:tabs>
              <w:jc w:val="center"/>
            </w:pPr>
            <w:r>
              <w:t>Jan</w:t>
            </w:r>
          </w:p>
        </w:tc>
        <w:tc>
          <w:tcPr>
            <w:tcW w:w="2160" w:type="dxa"/>
          </w:tcPr>
          <w:p w14:paraId="221601C4" w14:textId="77777777" w:rsidR="002E7ABF" w:rsidRDefault="002E7ABF" w:rsidP="001451D2">
            <w:pPr>
              <w:tabs>
                <w:tab w:val="num" w:pos="2880"/>
              </w:tabs>
              <w:spacing w:after="120"/>
              <w:jc w:val="both"/>
            </w:pPr>
          </w:p>
        </w:tc>
        <w:tc>
          <w:tcPr>
            <w:tcW w:w="2700" w:type="dxa"/>
          </w:tcPr>
          <w:p w14:paraId="414E84BC" w14:textId="77777777" w:rsidR="002E7ABF" w:rsidRDefault="002E7ABF" w:rsidP="001451D2">
            <w:pPr>
              <w:tabs>
                <w:tab w:val="num" w:pos="2880"/>
              </w:tabs>
              <w:spacing w:after="120"/>
              <w:jc w:val="both"/>
            </w:pPr>
          </w:p>
        </w:tc>
      </w:tr>
      <w:tr w:rsidR="002E7ABF" w14:paraId="580D6595" w14:textId="77777777" w:rsidTr="001451D2">
        <w:tc>
          <w:tcPr>
            <w:tcW w:w="2448" w:type="dxa"/>
          </w:tcPr>
          <w:p w14:paraId="48F9EDC4" w14:textId="77777777" w:rsidR="002E7ABF" w:rsidRDefault="002E7ABF" w:rsidP="001451D2">
            <w:pPr>
              <w:tabs>
                <w:tab w:val="num" w:pos="2880"/>
              </w:tabs>
              <w:jc w:val="center"/>
            </w:pPr>
            <w:r>
              <w:t>Feb</w:t>
            </w:r>
          </w:p>
        </w:tc>
        <w:tc>
          <w:tcPr>
            <w:tcW w:w="2160" w:type="dxa"/>
          </w:tcPr>
          <w:p w14:paraId="37236320" w14:textId="77777777" w:rsidR="002E7ABF" w:rsidRDefault="002E7ABF" w:rsidP="001451D2">
            <w:pPr>
              <w:tabs>
                <w:tab w:val="num" w:pos="2880"/>
              </w:tabs>
              <w:spacing w:after="120"/>
              <w:jc w:val="both"/>
            </w:pPr>
          </w:p>
        </w:tc>
        <w:tc>
          <w:tcPr>
            <w:tcW w:w="2700" w:type="dxa"/>
          </w:tcPr>
          <w:p w14:paraId="639EA42E" w14:textId="77777777" w:rsidR="002E7ABF" w:rsidRDefault="002E7ABF" w:rsidP="001451D2">
            <w:pPr>
              <w:tabs>
                <w:tab w:val="num" w:pos="2880"/>
              </w:tabs>
              <w:spacing w:after="120"/>
              <w:jc w:val="both"/>
            </w:pPr>
          </w:p>
        </w:tc>
      </w:tr>
      <w:tr w:rsidR="002E7ABF" w14:paraId="43211E89" w14:textId="77777777" w:rsidTr="001451D2">
        <w:tc>
          <w:tcPr>
            <w:tcW w:w="2448" w:type="dxa"/>
          </w:tcPr>
          <w:p w14:paraId="14FEDC0C" w14:textId="77777777" w:rsidR="002E7ABF" w:rsidRDefault="002E7ABF" w:rsidP="001451D2">
            <w:pPr>
              <w:tabs>
                <w:tab w:val="num" w:pos="2880"/>
              </w:tabs>
              <w:jc w:val="center"/>
            </w:pPr>
            <w:r>
              <w:lastRenderedPageBreak/>
              <w:t>Mar</w:t>
            </w:r>
          </w:p>
        </w:tc>
        <w:tc>
          <w:tcPr>
            <w:tcW w:w="2160" w:type="dxa"/>
          </w:tcPr>
          <w:p w14:paraId="104C86D0" w14:textId="77777777" w:rsidR="002E7ABF" w:rsidRDefault="002E7ABF" w:rsidP="001451D2">
            <w:pPr>
              <w:tabs>
                <w:tab w:val="num" w:pos="2880"/>
              </w:tabs>
              <w:spacing w:after="120"/>
              <w:jc w:val="both"/>
            </w:pPr>
          </w:p>
        </w:tc>
        <w:tc>
          <w:tcPr>
            <w:tcW w:w="2700" w:type="dxa"/>
          </w:tcPr>
          <w:p w14:paraId="62DC93DB" w14:textId="77777777" w:rsidR="002E7ABF" w:rsidRDefault="002E7ABF" w:rsidP="001451D2">
            <w:pPr>
              <w:tabs>
                <w:tab w:val="num" w:pos="2880"/>
              </w:tabs>
              <w:spacing w:after="120"/>
              <w:jc w:val="both"/>
            </w:pPr>
          </w:p>
        </w:tc>
      </w:tr>
      <w:tr w:rsidR="002E7ABF" w14:paraId="7E43A7E5" w14:textId="77777777" w:rsidTr="001451D2">
        <w:tc>
          <w:tcPr>
            <w:tcW w:w="2448" w:type="dxa"/>
          </w:tcPr>
          <w:p w14:paraId="689D4FC6" w14:textId="77777777" w:rsidR="002E7ABF" w:rsidRDefault="002E7ABF" w:rsidP="001451D2">
            <w:pPr>
              <w:tabs>
                <w:tab w:val="num" w:pos="2880"/>
              </w:tabs>
              <w:jc w:val="center"/>
            </w:pPr>
            <w:r>
              <w:t>Apr</w:t>
            </w:r>
          </w:p>
        </w:tc>
        <w:tc>
          <w:tcPr>
            <w:tcW w:w="2160" w:type="dxa"/>
          </w:tcPr>
          <w:p w14:paraId="760A4F3F" w14:textId="77777777" w:rsidR="002E7ABF" w:rsidRDefault="002E7ABF" w:rsidP="001451D2">
            <w:pPr>
              <w:tabs>
                <w:tab w:val="num" w:pos="2880"/>
              </w:tabs>
              <w:spacing w:after="120"/>
              <w:jc w:val="both"/>
            </w:pPr>
          </w:p>
        </w:tc>
        <w:tc>
          <w:tcPr>
            <w:tcW w:w="2700" w:type="dxa"/>
          </w:tcPr>
          <w:p w14:paraId="048F0872" w14:textId="77777777" w:rsidR="002E7ABF" w:rsidRDefault="002E7ABF" w:rsidP="001451D2">
            <w:pPr>
              <w:tabs>
                <w:tab w:val="num" w:pos="2880"/>
              </w:tabs>
              <w:spacing w:after="120"/>
              <w:jc w:val="both"/>
            </w:pPr>
          </w:p>
        </w:tc>
      </w:tr>
      <w:tr w:rsidR="002E7ABF" w14:paraId="216B5458" w14:textId="77777777" w:rsidTr="001451D2">
        <w:tc>
          <w:tcPr>
            <w:tcW w:w="2448" w:type="dxa"/>
          </w:tcPr>
          <w:p w14:paraId="048CFC06" w14:textId="77777777" w:rsidR="002E7ABF" w:rsidRDefault="002E7ABF" w:rsidP="001451D2">
            <w:pPr>
              <w:tabs>
                <w:tab w:val="num" w:pos="2880"/>
              </w:tabs>
              <w:jc w:val="center"/>
            </w:pPr>
            <w:r>
              <w:t>May</w:t>
            </w:r>
          </w:p>
        </w:tc>
        <w:tc>
          <w:tcPr>
            <w:tcW w:w="2160" w:type="dxa"/>
          </w:tcPr>
          <w:p w14:paraId="2FAD2129" w14:textId="77777777" w:rsidR="002E7ABF" w:rsidRDefault="002E7ABF" w:rsidP="001451D2">
            <w:pPr>
              <w:tabs>
                <w:tab w:val="num" w:pos="2880"/>
              </w:tabs>
              <w:spacing w:after="120"/>
              <w:jc w:val="both"/>
            </w:pPr>
          </w:p>
        </w:tc>
        <w:tc>
          <w:tcPr>
            <w:tcW w:w="2700" w:type="dxa"/>
          </w:tcPr>
          <w:p w14:paraId="1FDDF777" w14:textId="77777777" w:rsidR="002E7ABF" w:rsidRDefault="002E7ABF" w:rsidP="001451D2">
            <w:pPr>
              <w:tabs>
                <w:tab w:val="num" w:pos="2880"/>
              </w:tabs>
              <w:spacing w:after="120"/>
              <w:jc w:val="both"/>
            </w:pPr>
          </w:p>
        </w:tc>
      </w:tr>
      <w:tr w:rsidR="002E7ABF" w14:paraId="19BF2C89" w14:textId="77777777" w:rsidTr="001451D2">
        <w:tc>
          <w:tcPr>
            <w:tcW w:w="2448" w:type="dxa"/>
          </w:tcPr>
          <w:p w14:paraId="2D8F6BB8" w14:textId="77777777" w:rsidR="002E7ABF" w:rsidRDefault="002E7ABF" w:rsidP="001451D2">
            <w:pPr>
              <w:tabs>
                <w:tab w:val="num" w:pos="2880"/>
              </w:tabs>
              <w:jc w:val="center"/>
            </w:pPr>
            <w:r>
              <w:t>Jun</w:t>
            </w:r>
          </w:p>
        </w:tc>
        <w:tc>
          <w:tcPr>
            <w:tcW w:w="2160" w:type="dxa"/>
          </w:tcPr>
          <w:p w14:paraId="72242AB6" w14:textId="77777777" w:rsidR="002E7ABF" w:rsidRDefault="002E7ABF" w:rsidP="001451D2">
            <w:pPr>
              <w:tabs>
                <w:tab w:val="num" w:pos="2880"/>
              </w:tabs>
              <w:spacing w:after="120"/>
              <w:jc w:val="both"/>
            </w:pPr>
          </w:p>
        </w:tc>
        <w:tc>
          <w:tcPr>
            <w:tcW w:w="2700" w:type="dxa"/>
          </w:tcPr>
          <w:p w14:paraId="70878326" w14:textId="77777777" w:rsidR="002E7ABF" w:rsidRDefault="002E7ABF" w:rsidP="001451D2">
            <w:pPr>
              <w:tabs>
                <w:tab w:val="num" w:pos="2880"/>
              </w:tabs>
              <w:spacing w:after="120"/>
              <w:jc w:val="both"/>
            </w:pPr>
          </w:p>
        </w:tc>
      </w:tr>
      <w:tr w:rsidR="002E7ABF" w14:paraId="19AB5751" w14:textId="77777777" w:rsidTr="001451D2">
        <w:tc>
          <w:tcPr>
            <w:tcW w:w="2448" w:type="dxa"/>
          </w:tcPr>
          <w:p w14:paraId="561C549E" w14:textId="77777777" w:rsidR="002E7ABF" w:rsidRDefault="002E7ABF" w:rsidP="001451D2">
            <w:pPr>
              <w:tabs>
                <w:tab w:val="num" w:pos="2880"/>
              </w:tabs>
              <w:jc w:val="center"/>
            </w:pPr>
            <w:r>
              <w:t>Jul</w:t>
            </w:r>
          </w:p>
        </w:tc>
        <w:tc>
          <w:tcPr>
            <w:tcW w:w="2160" w:type="dxa"/>
          </w:tcPr>
          <w:p w14:paraId="17E70ADE" w14:textId="77777777" w:rsidR="002E7ABF" w:rsidRDefault="002E7ABF" w:rsidP="001451D2">
            <w:pPr>
              <w:tabs>
                <w:tab w:val="num" w:pos="2880"/>
              </w:tabs>
              <w:spacing w:after="120"/>
              <w:jc w:val="both"/>
            </w:pPr>
          </w:p>
        </w:tc>
        <w:tc>
          <w:tcPr>
            <w:tcW w:w="2700" w:type="dxa"/>
          </w:tcPr>
          <w:p w14:paraId="1598957B" w14:textId="77777777" w:rsidR="002E7ABF" w:rsidRDefault="002E7ABF" w:rsidP="001451D2">
            <w:pPr>
              <w:tabs>
                <w:tab w:val="num" w:pos="2880"/>
              </w:tabs>
              <w:spacing w:after="120"/>
              <w:jc w:val="both"/>
            </w:pPr>
          </w:p>
        </w:tc>
      </w:tr>
      <w:tr w:rsidR="002E7ABF" w14:paraId="45CDF06E" w14:textId="77777777" w:rsidTr="001451D2">
        <w:tc>
          <w:tcPr>
            <w:tcW w:w="2448" w:type="dxa"/>
          </w:tcPr>
          <w:p w14:paraId="5D418AC7" w14:textId="77777777" w:rsidR="002E7ABF" w:rsidRDefault="002E7ABF" w:rsidP="001451D2">
            <w:pPr>
              <w:tabs>
                <w:tab w:val="num" w:pos="2880"/>
              </w:tabs>
              <w:jc w:val="center"/>
            </w:pPr>
            <w:r>
              <w:t>Aug</w:t>
            </w:r>
          </w:p>
        </w:tc>
        <w:tc>
          <w:tcPr>
            <w:tcW w:w="2160" w:type="dxa"/>
          </w:tcPr>
          <w:p w14:paraId="3675D1A8" w14:textId="77777777" w:rsidR="002E7ABF" w:rsidRDefault="002E7ABF" w:rsidP="001451D2">
            <w:pPr>
              <w:tabs>
                <w:tab w:val="num" w:pos="2880"/>
              </w:tabs>
              <w:spacing w:after="120"/>
              <w:jc w:val="both"/>
            </w:pPr>
          </w:p>
        </w:tc>
        <w:tc>
          <w:tcPr>
            <w:tcW w:w="2700" w:type="dxa"/>
          </w:tcPr>
          <w:p w14:paraId="60F8D9F2" w14:textId="77777777" w:rsidR="002E7ABF" w:rsidRDefault="002E7ABF" w:rsidP="001451D2">
            <w:pPr>
              <w:tabs>
                <w:tab w:val="num" w:pos="2880"/>
              </w:tabs>
              <w:spacing w:after="120"/>
              <w:jc w:val="both"/>
            </w:pPr>
          </w:p>
        </w:tc>
      </w:tr>
      <w:tr w:rsidR="002E7ABF" w14:paraId="7D4910D2" w14:textId="77777777" w:rsidTr="001451D2">
        <w:tc>
          <w:tcPr>
            <w:tcW w:w="2448" w:type="dxa"/>
          </w:tcPr>
          <w:p w14:paraId="088D8BCC" w14:textId="77777777" w:rsidR="002E7ABF" w:rsidRDefault="002E7ABF" w:rsidP="001451D2">
            <w:pPr>
              <w:tabs>
                <w:tab w:val="num" w:pos="2880"/>
              </w:tabs>
              <w:jc w:val="center"/>
            </w:pPr>
            <w:r>
              <w:t>Sep</w:t>
            </w:r>
          </w:p>
        </w:tc>
        <w:tc>
          <w:tcPr>
            <w:tcW w:w="2160" w:type="dxa"/>
          </w:tcPr>
          <w:p w14:paraId="3938D0CD" w14:textId="77777777" w:rsidR="002E7ABF" w:rsidRDefault="002E7ABF" w:rsidP="001451D2">
            <w:pPr>
              <w:tabs>
                <w:tab w:val="num" w:pos="2880"/>
              </w:tabs>
              <w:spacing w:after="120"/>
              <w:jc w:val="both"/>
            </w:pPr>
          </w:p>
        </w:tc>
        <w:tc>
          <w:tcPr>
            <w:tcW w:w="2700" w:type="dxa"/>
          </w:tcPr>
          <w:p w14:paraId="53AF0B15" w14:textId="77777777" w:rsidR="002E7ABF" w:rsidRDefault="002E7ABF" w:rsidP="001451D2">
            <w:pPr>
              <w:tabs>
                <w:tab w:val="num" w:pos="2880"/>
              </w:tabs>
              <w:spacing w:after="120"/>
              <w:jc w:val="both"/>
            </w:pPr>
          </w:p>
        </w:tc>
      </w:tr>
      <w:tr w:rsidR="002E7ABF" w14:paraId="5885BDD5" w14:textId="77777777" w:rsidTr="001451D2">
        <w:tc>
          <w:tcPr>
            <w:tcW w:w="2448" w:type="dxa"/>
          </w:tcPr>
          <w:p w14:paraId="77175394" w14:textId="77777777" w:rsidR="002E7ABF" w:rsidRDefault="002E7ABF" w:rsidP="001451D2">
            <w:pPr>
              <w:tabs>
                <w:tab w:val="num" w:pos="2880"/>
              </w:tabs>
              <w:jc w:val="center"/>
            </w:pPr>
            <w:r>
              <w:t>Oct</w:t>
            </w:r>
          </w:p>
        </w:tc>
        <w:tc>
          <w:tcPr>
            <w:tcW w:w="2160" w:type="dxa"/>
          </w:tcPr>
          <w:p w14:paraId="54EE4861" w14:textId="77777777" w:rsidR="002E7ABF" w:rsidRDefault="002E7ABF" w:rsidP="001451D2">
            <w:pPr>
              <w:tabs>
                <w:tab w:val="num" w:pos="2880"/>
              </w:tabs>
              <w:spacing w:after="120"/>
              <w:jc w:val="both"/>
            </w:pPr>
          </w:p>
        </w:tc>
        <w:tc>
          <w:tcPr>
            <w:tcW w:w="2700" w:type="dxa"/>
          </w:tcPr>
          <w:p w14:paraId="545B9591" w14:textId="77777777" w:rsidR="002E7ABF" w:rsidRDefault="002E7ABF" w:rsidP="001451D2">
            <w:pPr>
              <w:tabs>
                <w:tab w:val="num" w:pos="2880"/>
              </w:tabs>
              <w:spacing w:after="120"/>
              <w:jc w:val="both"/>
            </w:pPr>
          </w:p>
        </w:tc>
      </w:tr>
      <w:tr w:rsidR="002E7ABF" w14:paraId="63C2FD6C" w14:textId="77777777" w:rsidTr="001451D2">
        <w:tc>
          <w:tcPr>
            <w:tcW w:w="2448" w:type="dxa"/>
          </w:tcPr>
          <w:p w14:paraId="1DD06C46" w14:textId="77777777" w:rsidR="002E7ABF" w:rsidRDefault="002E7ABF" w:rsidP="001451D2">
            <w:pPr>
              <w:tabs>
                <w:tab w:val="num" w:pos="2880"/>
              </w:tabs>
              <w:jc w:val="center"/>
            </w:pPr>
            <w:r>
              <w:t>Nov</w:t>
            </w:r>
          </w:p>
        </w:tc>
        <w:tc>
          <w:tcPr>
            <w:tcW w:w="2160" w:type="dxa"/>
          </w:tcPr>
          <w:p w14:paraId="5FD66F60" w14:textId="77777777" w:rsidR="002E7ABF" w:rsidRDefault="002E7ABF" w:rsidP="001451D2">
            <w:pPr>
              <w:tabs>
                <w:tab w:val="num" w:pos="2880"/>
              </w:tabs>
              <w:spacing w:after="120"/>
              <w:jc w:val="both"/>
            </w:pPr>
          </w:p>
        </w:tc>
        <w:tc>
          <w:tcPr>
            <w:tcW w:w="2700" w:type="dxa"/>
          </w:tcPr>
          <w:p w14:paraId="407BADB0" w14:textId="77777777" w:rsidR="002E7ABF" w:rsidRDefault="002E7ABF" w:rsidP="001451D2">
            <w:pPr>
              <w:tabs>
                <w:tab w:val="num" w:pos="2880"/>
              </w:tabs>
              <w:spacing w:after="120"/>
              <w:jc w:val="both"/>
            </w:pPr>
          </w:p>
        </w:tc>
      </w:tr>
      <w:tr w:rsidR="002E7ABF" w14:paraId="1274F001" w14:textId="77777777" w:rsidTr="001451D2">
        <w:tc>
          <w:tcPr>
            <w:tcW w:w="2448" w:type="dxa"/>
          </w:tcPr>
          <w:p w14:paraId="4A80F2D3" w14:textId="77777777" w:rsidR="002E7ABF" w:rsidRDefault="002E7ABF" w:rsidP="001451D2">
            <w:pPr>
              <w:tabs>
                <w:tab w:val="num" w:pos="2880"/>
              </w:tabs>
              <w:jc w:val="center"/>
            </w:pPr>
            <w:r>
              <w:t>Dec</w:t>
            </w:r>
          </w:p>
        </w:tc>
        <w:tc>
          <w:tcPr>
            <w:tcW w:w="2160" w:type="dxa"/>
          </w:tcPr>
          <w:p w14:paraId="4FF05348" w14:textId="77777777" w:rsidR="002E7ABF" w:rsidRDefault="002E7ABF" w:rsidP="001451D2">
            <w:pPr>
              <w:tabs>
                <w:tab w:val="num" w:pos="2880"/>
              </w:tabs>
              <w:spacing w:after="120"/>
              <w:jc w:val="both"/>
            </w:pPr>
          </w:p>
        </w:tc>
        <w:tc>
          <w:tcPr>
            <w:tcW w:w="2700" w:type="dxa"/>
          </w:tcPr>
          <w:p w14:paraId="51B7C7B3" w14:textId="77777777" w:rsidR="002E7ABF" w:rsidRDefault="002E7ABF" w:rsidP="001451D2">
            <w:pPr>
              <w:tabs>
                <w:tab w:val="num" w:pos="2880"/>
              </w:tabs>
              <w:spacing w:after="120"/>
              <w:jc w:val="both"/>
            </w:pPr>
          </w:p>
        </w:tc>
      </w:tr>
    </w:tbl>
    <w:p w14:paraId="2B27FEE7" w14:textId="77777777" w:rsidR="002E7ABF" w:rsidRPr="0093061F" w:rsidRDefault="002E7ABF" w:rsidP="002E7ABF">
      <w:pPr>
        <w:spacing w:before="240" w:after="120"/>
        <w:jc w:val="both"/>
      </w:pPr>
      <w:r w:rsidRPr="0093061F">
        <w:t>F.</w:t>
      </w:r>
      <w:r w:rsidRPr="0093061F">
        <w:tab/>
        <w:t>Delivery Point:  ___________________________</w:t>
      </w:r>
    </w:p>
    <w:p w14:paraId="386AA1A9" w14:textId="77777777" w:rsidR="002E7ABF" w:rsidRPr="0093061F" w:rsidRDefault="002E7ABF" w:rsidP="002E7ABF">
      <w:pPr>
        <w:tabs>
          <w:tab w:val="num" w:pos="1440"/>
        </w:tabs>
        <w:spacing w:before="120" w:after="120"/>
        <w:ind w:left="720" w:hanging="720"/>
        <w:jc w:val="both"/>
      </w:pPr>
      <w:r w:rsidRPr="0093061F">
        <w:t>G.</w:t>
      </w:r>
      <w:r w:rsidRPr="0093061F">
        <w:tab/>
        <w:t>Revenue Meter Location (Use Resource IDs):  __________________________</w:t>
      </w:r>
    </w:p>
    <w:p w14:paraId="6DC89DA5" w14:textId="77777777" w:rsidR="002E7ABF" w:rsidRPr="00AF0BBA" w:rsidRDefault="002E7ABF" w:rsidP="002E7ABF">
      <w:pPr>
        <w:tabs>
          <w:tab w:val="num" w:pos="1440"/>
        </w:tabs>
        <w:spacing w:before="120" w:after="120"/>
        <w:ind w:left="720" w:hanging="720"/>
        <w:jc w:val="both"/>
      </w:pPr>
      <w:r>
        <w:t>H.        Resource Category: __________</w:t>
      </w:r>
    </w:p>
    <w:p w14:paraId="4454A732" w14:textId="77777777" w:rsidR="002E7ABF" w:rsidRPr="00AF0BBA" w:rsidRDefault="002E7ABF" w:rsidP="002E7ABF">
      <w:pPr>
        <w:spacing w:before="120" w:after="120"/>
        <w:jc w:val="both"/>
      </w:pPr>
      <w:r>
        <w:t>I</w:t>
      </w:r>
      <w:r w:rsidRPr="00AF0BBA">
        <w:t>.</w:t>
      </w:r>
      <w:r w:rsidRPr="00AF0BBA">
        <w:tab/>
        <w:t>Fuel Adder ($/MMBtu): __________</w:t>
      </w:r>
    </w:p>
    <w:p w14:paraId="7E9F0480" w14:textId="77777777" w:rsidR="002E7ABF" w:rsidRPr="00AF0BBA" w:rsidRDefault="002E7ABF" w:rsidP="002E7ABF">
      <w:pPr>
        <w:spacing w:before="120" w:after="120"/>
        <w:jc w:val="both"/>
      </w:pPr>
      <w:r>
        <w:t>J</w:t>
      </w:r>
      <w:r w:rsidRPr="00AF0BBA">
        <w:t xml:space="preserve">. </w:t>
      </w:r>
      <w:r w:rsidRPr="00AF0BBA">
        <w:tab/>
        <w:t xml:space="preserve">Initial Standby Cost data for contract period: </w:t>
      </w:r>
    </w:p>
    <w:p w14:paraId="357C8C73" w14:textId="77777777" w:rsidR="002E7ABF" w:rsidRPr="00AF0BBA" w:rsidRDefault="002E7ABF" w:rsidP="002E7ABF">
      <w:pPr>
        <w:spacing w:before="120" w:after="120"/>
        <w:ind w:left="1440" w:hanging="720"/>
        <w:jc w:val="both"/>
      </w:pPr>
      <w:r w:rsidRPr="00AF0BBA">
        <w:t>a.</w:t>
      </w:r>
      <w:r w:rsidRPr="00AF0BBA">
        <w:tab/>
        <w:t>Total budgeted cost without contributed capital expenditures ($):  __________</w:t>
      </w:r>
    </w:p>
    <w:p w14:paraId="0624EBA0" w14:textId="77777777" w:rsidR="002E7ABF" w:rsidRPr="00AF0BBA" w:rsidRDefault="002E7ABF" w:rsidP="002E7ABF">
      <w:pPr>
        <w:spacing w:before="120" w:after="120"/>
        <w:ind w:left="1440" w:hanging="720"/>
        <w:jc w:val="both"/>
      </w:pPr>
      <w:r w:rsidRPr="00AF0BBA">
        <w:t>b.</w:t>
      </w:r>
      <w:r w:rsidRPr="00AF0BBA">
        <w:tab/>
        <w:t>Total budgeted contributed capital expenditures ($):  __________</w:t>
      </w:r>
    </w:p>
    <w:p w14:paraId="5170166A" w14:textId="77777777" w:rsidR="002E7ABF" w:rsidRPr="00AF0BBA" w:rsidRDefault="002E7ABF" w:rsidP="002E7ABF">
      <w:pPr>
        <w:spacing w:before="120" w:after="120"/>
        <w:ind w:left="1440" w:hanging="720"/>
        <w:jc w:val="both"/>
      </w:pPr>
      <w:r w:rsidRPr="00AF0BBA">
        <w:t>c.</w:t>
      </w:r>
      <w:r w:rsidRPr="00AF0BBA">
        <w:tab/>
        <w:t>Total hours in contract period:  __________</w:t>
      </w:r>
    </w:p>
    <w:p w14:paraId="5418D0AD" w14:textId="77777777" w:rsidR="002E7ABF" w:rsidRPr="00AF0BBA" w:rsidRDefault="002E7ABF" w:rsidP="002E7ABF">
      <w:pPr>
        <w:spacing w:before="120" w:after="120"/>
        <w:ind w:left="1440" w:hanging="720"/>
        <w:jc w:val="both"/>
      </w:pPr>
      <w:r w:rsidRPr="00AF0BBA">
        <w:t>d.</w:t>
      </w:r>
      <w:r w:rsidRPr="00AF0BBA">
        <w:tab/>
      </w:r>
      <w:r>
        <w:t>I</w:t>
      </w:r>
      <w:r w:rsidRPr="00AF0BBA">
        <w:t>nitial Standby Cost ($/hour):  [Total Cost (a) * (1 + Incentive Factor) + Total contributed capital expenditures (b)] / Total Hours (c):  __________</w:t>
      </w:r>
    </w:p>
    <w:p w14:paraId="570A5377" w14:textId="77777777" w:rsidR="002E7ABF" w:rsidRPr="00AF0BBA" w:rsidRDefault="002E7ABF" w:rsidP="002E7ABF">
      <w:pPr>
        <w:spacing w:before="120" w:after="120"/>
        <w:jc w:val="both"/>
      </w:pPr>
      <w:r w:rsidRPr="00AF0BBA">
        <w:t xml:space="preserve">Standby Payments may be recalculated from time to time as defined in Section 3.14.1.12, Calculation of the Initial Standby Cost. </w:t>
      </w:r>
    </w:p>
    <w:p w14:paraId="4230D52C" w14:textId="77777777" w:rsidR="002E7ABF" w:rsidRPr="00AF0BBA" w:rsidRDefault="002E7ABF" w:rsidP="002E7ABF">
      <w:pPr>
        <w:spacing w:before="120" w:after="120"/>
        <w:jc w:val="both"/>
      </w:pPr>
      <w:r>
        <w:t>K</w:t>
      </w:r>
      <w:r w:rsidRPr="00AF0BBA">
        <w:t>.</w:t>
      </w:r>
      <w:r w:rsidRPr="00AF0BBA">
        <w:tab/>
        <w:t>Primary Purpose of Service:</w:t>
      </w:r>
    </w:p>
    <w:p w14:paraId="666EC3C3" w14:textId="77777777" w:rsidR="002E7ABF" w:rsidRPr="00AF0BBA" w:rsidRDefault="002E7ABF" w:rsidP="002E7ABF">
      <w:pPr>
        <w:numPr>
          <w:ilvl w:val="2"/>
          <w:numId w:val="27"/>
        </w:numPr>
        <w:spacing w:before="120" w:after="120"/>
        <w:ind w:left="1440" w:hanging="720"/>
        <w:jc w:val="both"/>
      </w:pPr>
      <w:r w:rsidRPr="00AF0BBA">
        <w:t>Reliability</w:t>
      </w:r>
    </w:p>
    <w:p w14:paraId="4258F452" w14:textId="77777777" w:rsidR="002E7ABF" w:rsidRPr="00AF0BBA" w:rsidRDefault="002E7ABF" w:rsidP="002E7ABF">
      <w:pPr>
        <w:numPr>
          <w:ilvl w:val="2"/>
          <w:numId w:val="27"/>
        </w:numPr>
        <w:spacing w:before="120" w:after="120"/>
        <w:ind w:left="1440" w:hanging="720"/>
        <w:jc w:val="both"/>
      </w:pPr>
      <w:r w:rsidRPr="00AF0BBA">
        <w:t>Capacity in accordance with Section 6.5.1.1, ERCOT Control Area Authority</w:t>
      </w:r>
    </w:p>
    <w:p w14:paraId="2AA7BA37" w14:textId="77777777" w:rsidR="00263DD3" w:rsidRDefault="002E7ABF" w:rsidP="00263DD3">
      <w:pPr>
        <w:pStyle w:val="BodyText"/>
        <w:jc w:val="both"/>
        <w:rPr>
          <w:ins w:id="826" w:author="ERCOT" w:date="2025-10-21T20:10:00Z" w16du:dateUtc="2025-10-22T01:10:00Z"/>
        </w:rPr>
      </w:pPr>
      <w:r>
        <w:t>L</w:t>
      </w:r>
      <w:r w:rsidRPr="0093061F">
        <w:t>.</w:t>
      </w:r>
      <w:r w:rsidRPr="0093061F">
        <w:tab/>
      </w:r>
      <w:r w:rsidRPr="0093061F">
        <w:rPr>
          <w:u w:val="single"/>
        </w:rPr>
        <w:t>Notice.</w:t>
      </w:r>
      <w:r w:rsidRPr="0093061F">
        <w:t xml:space="preserve">  </w:t>
      </w:r>
    </w:p>
    <w:p w14:paraId="44B1A083" w14:textId="0357F86B" w:rsidR="00263DD3" w:rsidRDefault="00263DD3" w:rsidP="00263DD3">
      <w:pPr>
        <w:pStyle w:val="BodyText"/>
        <w:jc w:val="both"/>
        <w:rPr>
          <w:ins w:id="827" w:author="ERCOT" w:date="2025-10-21T20:09:00Z" w16du:dateUtc="2025-10-22T01:09:00Z"/>
        </w:rPr>
      </w:pPr>
      <w:ins w:id="828" w:author="ERCOT" w:date="2025-10-21T20:09:00Z" w16du:dateUtc="2025-10-22T01:09:00Z">
        <w:r>
          <w:t xml:space="preserve">Any </w:t>
        </w:r>
      </w:ins>
      <w:ins w:id="829" w:author="ERCOT" w:date="2025-11-03T10:32:00Z" w16du:dateUtc="2025-11-03T16:32:00Z">
        <w:r w:rsidR="00A04374">
          <w:t>N</w:t>
        </w:r>
      </w:ins>
      <w:ins w:id="830" w:author="ERCOT" w:date="2025-10-21T20:09:00Z" w16du:dateUtc="2025-10-22T01:09:00Z">
        <w:r>
          <w:t xml:space="preserve">otice required to be given under this Agreement shall be provided in accordance with the </w:t>
        </w:r>
      </w:ins>
      <w:ins w:id="831" w:author="ERCOT" w:date="2025-11-26T11:07:00Z" w16du:dateUtc="2025-11-26T17:07:00Z">
        <w:r w:rsidR="00AC6079">
          <w:t>N</w:t>
        </w:r>
      </w:ins>
      <w:ins w:id="832" w:author="ERCOT" w:date="2025-10-21T20:09:00Z" w16du:dateUtc="2025-10-22T01:09:00Z">
        <w:r>
          <w:t xml:space="preserve">otice procedures contained in </w:t>
        </w:r>
      </w:ins>
      <w:ins w:id="833" w:author="ERCOT" w:date="2025-11-11T16:08:00Z" w16du:dateUtc="2025-11-11T22:08:00Z">
        <w:r w:rsidR="00182595">
          <w:t xml:space="preserve">Protocol </w:t>
        </w:r>
      </w:ins>
      <w:ins w:id="834" w:author="ERCOT" w:date="2025-11-20T18:12:00Z" w16du:dateUtc="2025-11-21T00:12:00Z">
        <w:r w:rsidR="00AA5AE8">
          <w:t>Section 1, Overview,</w:t>
        </w:r>
      </w:ins>
      <w:ins w:id="835" w:author="ERCOT" w:date="2025-10-21T20:09:00Z" w16du:dateUtc="2025-10-22T01:09:00Z">
        <w:r>
          <w:t xml:space="preserve"> except where another section of the Protocols authorizes </w:t>
        </w:r>
      </w:ins>
      <w:ins w:id="836" w:author="ERCOT" w:date="2025-11-03T10:32:00Z" w16du:dateUtc="2025-11-03T16:32:00Z">
        <w:r w:rsidR="00A04374">
          <w:t>N</w:t>
        </w:r>
      </w:ins>
      <w:ins w:id="837" w:author="ERCOT" w:date="2025-10-21T20:09:00Z" w16du:dateUtc="2025-10-22T01:09:00Z">
        <w:r>
          <w:t>otice by a different procedure under specified circumstances.</w:t>
        </w:r>
      </w:ins>
    </w:p>
    <w:p w14:paraId="69A1B784" w14:textId="51F0F346" w:rsidR="002E7ABF" w:rsidRPr="0093061F" w:rsidDel="00263DD3" w:rsidRDefault="002E7ABF" w:rsidP="00263DD3">
      <w:pPr>
        <w:spacing w:before="120" w:after="120"/>
        <w:ind w:left="720" w:hanging="720"/>
        <w:jc w:val="both"/>
        <w:rPr>
          <w:del w:id="838" w:author="ERCOT" w:date="2025-10-21T20:10:00Z" w16du:dateUtc="2025-10-22T01:10:00Z"/>
        </w:rPr>
      </w:pPr>
      <w:del w:id="839" w:author="ERCOT" w:date="2025-10-21T20:10:00Z" w16du:dateUtc="2025-10-22T01:10:00Z">
        <w:r w:rsidRPr="0093061F" w:rsidDel="00263DD3">
          <w:delText>All notices required to be given under this Agreement shall be in writing, and shall be deemed</w:delText>
        </w:r>
      </w:del>
      <w:r w:rsidR="00263DD3">
        <w:t xml:space="preserve"> </w:t>
      </w:r>
      <w:del w:id="840" w:author="ERCOT" w:date="2025-10-21T20:10:00Z" w16du:dateUtc="2025-10-22T01:10:00Z">
        <w:r w:rsidRPr="0093061F" w:rsidDel="00263DD3">
          <w:delText xml:space="preserve">delivered three days after being deposited in the U.S. mail, first-class postage prepaid, registered (or certified) mail, return receipt requested, addressed to the other Party at the address specified in this Agreement or shall be deemed delivered on the day of receipt if </w:delText>
        </w:r>
        <w:r w:rsidRPr="0093061F" w:rsidDel="00263DD3">
          <w:lastRenderedPageBreak/>
          <w:delText xml:space="preserve">sent in another manner requiring a signed receipt, such as courier delivery or Federal Express delivery.  Either Party may change its address for such notices by delivering to the other Party a written notice referring specifically to this Agreement. Notices required under the ERCOT Protocols shall be in accordance with the applicable Section of the ERCOT Protocols. </w:delText>
        </w:r>
      </w:del>
    </w:p>
    <w:p w14:paraId="7C0A38F6" w14:textId="77777777" w:rsidR="002E7ABF" w:rsidRPr="0093061F" w:rsidRDefault="002E7ABF" w:rsidP="002E7ABF">
      <w:pPr>
        <w:widowControl w:val="0"/>
        <w:spacing w:before="120" w:after="120"/>
        <w:jc w:val="both"/>
      </w:pPr>
      <w:r w:rsidRPr="0093061F">
        <w:rPr>
          <w:b/>
        </w:rPr>
        <w:t>If to ERCOT</w:t>
      </w:r>
      <w:r w:rsidRPr="0093061F">
        <w:t>:</w:t>
      </w:r>
    </w:p>
    <w:p w14:paraId="2F3838CB" w14:textId="77777777" w:rsidR="002E7ABF" w:rsidRPr="0093061F" w:rsidRDefault="002E7ABF" w:rsidP="002E7ABF">
      <w:pPr>
        <w:ind w:left="720" w:hanging="720"/>
        <w:jc w:val="both"/>
      </w:pPr>
      <w:r w:rsidRPr="0093061F">
        <w:t>Electric Reliability Council of Texas, Inc.</w:t>
      </w:r>
    </w:p>
    <w:p w14:paraId="1AE78E4D" w14:textId="77777777" w:rsidR="002E7ABF" w:rsidRPr="0093061F" w:rsidRDefault="002E7ABF" w:rsidP="002E7ABF">
      <w:pPr>
        <w:ind w:left="720" w:hanging="720"/>
        <w:jc w:val="both"/>
      </w:pPr>
      <w:r w:rsidRPr="000E2E98">
        <w:t>8000 Metropolis Drive (Building E), Suite 100</w:t>
      </w:r>
    </w:p>
    <w:p w14:paraId="404AEF8C" w14:textId="77777777" w:rsidR="002E7ABF" w:rsidRPr="0093061F" w:rsidRDefault="002E7ABF" w:rsidP="00263DD3">
      <w:pPr>
        <w:ind w:left="720" w:hanging="720"/>
        <w:jc w:val="both"/>
      </w:pPr>
      <w:r w:rsidRPr="0093061F">
        <w:t>Austin, Texas 78744</w:t>
      </w:r>
    </w:p>
    <w:p w14:paraId="7FFB29BD" w14:textId="22E36144" w:rsidR="00263DD3" w:rsidRDefault="002E7ABF" w:rsidP="00263DD3">
      <w:pPr>
        <w:ind w:left="720" w:hanging="720"/>
        <w:jc w:val="both"/>
      </w:pPr>
      <w:r w:rsidRPr="0093061F">
        <w:t>Tel No. (512) 225-7000</w:t>
      </w:r>
    </w:p>
    <w:p w14:paraId="2A42720E" w14:textId="140680BE" w:rsidR="00263DD3" w:rsidRPr="0093061F" w:rsidRDefault="00263DD3" w:rsidP="002E7ABF">
      <w:pPr>
        <w:widowControl w:val="0"/>
        <w:spacing w:after="240"/>
        <w:jc w:val="both"/>
      </w:pPr>
      <w:ins w:id="841" w:author="ERCOT" w:date="2025-10-21T20:11:00Z" w16du:dateUtc="2025-10-22T01:11:00Z">
        <w:r>
          <w:t>E-mail:  MPRegistration@ercot.com</w:t>
        </w:r>
      </w:ins>
    </w:p>
    <w:p w14:paraId="19A2962B" w14:textId="77777777" w:rsidR="002E7ABF" w:rsidRPr="0093061F" w:rsidRDefault="002E7ABF" w:rsidP="002E7ABF">
      <w:pPr>
        <w:widowControl w:val="0"/>
        <w:spacing w:after="240"/>
        <w:jc w:val="both"/>
      </w:pPr>
      <w:r w:rsidRPr="0093061F">
        <w:t>Attn: ERCOT Legal Department</w:t>
      </w:r>
    </w:p>
    <w:p w14:paraId="0D67B0E3" w14:textId="1A7938D4" w:rsidR="002E7ABF" w:rsidRPr="0093061F" w:rsidRDefault="002E7ABF" w:rsidP="002E7ABF">
      <w:pPr>
        <w:widowControl w:val="0"/>
        <w:spacing w:after="240"/>
        <w:jc w:val="both"/>
      </w:pPr>
      <w:r w:rsidRPr="0093061F">
        <w:t>If to Participant</w:t>
      </w:r>
      <w:ins w:id="842" w:author="ERCOT" w:date="2025-10-21T20:12:00Z" w16du:dateUtc="2025-10-22T01:12:00Z">
        <w:r w:rsidR="00263DD3" w:rsidRPr="00263DD3">
          <w:t xml:space="preserve"> </w:t>
        </w:r>
        <w:r w:rsidR="00263DD3">
          <w:t xml:space="preserve">regarding a breach or Default under this Agreement, then </w:t>
        </w:r>
      </w:ins>
      <w:ins w:id="843" w:author="ERCOT" w:date="2025-11-26T11:07:00Z" w16du:dateUtc="2025-11-26T17:07:00Z">
        <w:r w:rsidR="00AC6079">
          <w:t>N</w:t>
        </w:r>
      </w:ins>
      <w:ins w:id="844" w:author="ERCOT" w:date="2025-10-21T20:12:00Z" w16du:dateUtc="2025-10-22T01:12:00Z">
        <w:r w:rsidR="00263DD3">
          <w:t>otice will be sent using Participant’s contact information as provided in its Standard Form Agreement.</w:t>
        </w:r>
      </w:ins>
      <w:del w:id="845" w:author="ERCOT" w:date="2025-10-21T20:12:00Z" w16du:dateUtc="2025-10-22T01:12:00Z">
        <w:r w:rsidRPr="0093061F" w:rsidDel="00263DD3">
          <w:delText>:</w:delText>
        </w:r>
      </w:del>
    </w:p>
    <w:p w14:paraId="5DF9AFF5" w14:textId="23C33739" w:rsidR="002E7ABF" w:rsidRPr="005B2A3F" w:rsidDel="00263DD3" w:rsidRDefault="002E7ABF" w:rsidP="002E7ABF">
      <w:pPr>
        <w:pStyle w:val="VariableDefinition"/>
        <w:jc w:val="both"/>
        <w:rPr>
          <w:del w:id="846" w:author="ERCOT" w:date="2025-10-21T20:13:00Z" w16du:dateUtc="2025-10-22T01:13:00Z"/>
          <w:szCs w:val="24"/>
        </w:rPr>
      </w:pPr>
      <w:del w:id="847" w:author="ERCOT" w:date="2025-10-21T20:13:00Z" w16du:dateUtc="2025-10-22T01:13:00Z">
        <w:r w:rsidDel="00263DD3">
          <w:rPr>
            <w:iCs w:val="0"/>
          </w:rPr>
          <w:fldChar w:fldCharType="begin">
            <w:ffData>
              <w:name w:val="Text4"/>
              <w:enabled/>
              <w:calcOnExit w:val="0"/>
              <w:textInput>
                <w:default w:val="[Insert Participant Name]"/>
              </w:textInput>
            </w:ffData>
          </w:fldChar>
        </w:r>
        <w:r w:rsidDel="00263DD3">
          <w:rPr>
            <w:szCs w:val="24"/>
          </w:rPr>
          <w:delInstrText xml:space="preserve"> FORMTEXT </w:delInstrText>
        </w:r>
        <w:r w:rsidDel="00263DD3">
          <w:rPr>
            <w:iCs w:val="0"/>
          </w:rPr>
        </w:r>
        <w:r w:rsidDel="00263DD3">
          <w:rPr>
            <w:iCs w:val="0"/>
          </w:rPr>
          <w:fldChar w:fldCharType="separate"/>
        </w:r>
        <w:r w:rsidDel="00263DD3">
          <w:rPr>
            <w:noProof/>
            <w:szCs w:val="24"/>
          </w:rPr>
          <w:delText>[Insert Participant Name]</w:delText>
        </w:r>
        <w:r w:rsidDel="00263DD3">
          <w:rPr>
            <w:iCs w:val="0"/>
          </w:rPr>
          <w:fldChar w:fldCharType="end"/>
        </w:r>
      </w:del>
    </w:p>
    <w:p w14:paraId="4EE02C62" w14:textId="667EFB16" w:rsidR="002E7ABF" w:rsidRPr="005B2A3F" w:rsidDel="00263DD3" w:rsidRDefault="002E7ABF" w:rsidP="002E7ABF">
      <w:pPr>
        <w:pStyle w:val="VariableDefinition"/>
        <w:jc w:val="both"/>
        <w:rPr>
          <w:del w:id="848" w:author="ERCOT" w:date="2025-10-21T20:13:00Z" w16du:dateUtc="2025-10-22T01:13:00Z"/>
          <w:szCs w:val="24"/>
        </w:rPr>
      </w:pPr>
      <w:del w:id="849" w:author="ERCOT" w:date="2025-10-21T20:13:00Z" w16du:dateUtc="2025-10-22T01:13:00Z">
        <w:r w:rsidDel="00263DD3">
          <w:rPr>
            <w:iCs w:val="0"/>
          </w:rPr>
          <w:fldChar w:fldCharType="begin">
            <w:ffData>
              <w:name w:val="Text5"/>
              <w:enabled/>
              <w:calcOnExit w:val="0"/>
              <w:textInput>
                <w:default w:val="[Insert Contact Person/Dept.]"/>
              </w:textInput>
            </w:ffData>
          </w:fldChar>
        </w:r>
        <w:r w:rsidDel="00263DD3">
          <w:rPr>
            <w:szCs w:val="24"/>
          </w:rPr>
          <w:delInstrText xml:space="preserve"> FORMTEXT </w:delInstrText>
        </w:r>
        <w:r w:rsidDel="00263DD3">
          <w:rPr>
            <w:iCs w:val="0"/>
          </w:rPr>
        </w:r>
        <w:r w:rsidDel="00263DD3">
          <w:rPr>
            <w:iCs w:val="0"/>
          </w:rPr>
          <w:fldChar w:fldCharType="separate"/>
        </w:r>
        <w:r w:rsidDel="00263DD3">
          <w:rPr>
            <w:noProof/>
            <w:szCs w:val="24"/>
          </w:rPr>
          <w:delText>[Insert Contact Person/Dept.]</w:delText>
        </w:r>
        <w:r w:rsidDel="00263DD3">
          <w:rPr>
            <w:iCs w:val="0"/>
          </w:rPr>
          <w:fldChar w:fldCharType="end"/>
        </w:r>
      </w:del>
    </w:p>
    <w:p w14:paraId="09139867" w14:textId="6B1A711C" w:rsidR="002E7ABF" w:rsidRPr="005B2A3F" w:rsidDel="00263DD3" w:rsidRDefault="002E7ABF" w:rsidP="002E7ABF">
      <w:pPr>
        <w:pStyle w:val="VariableDefinition"/>
        <w:jc w:val="both"/>
        <w:rPr>
          <w:del w:id="850" w:author="ERCOT" w:date="2025-10-21T20:13:00Z" w16du:dateUtc="2025-10-22T01:13:00Z"/>
          <w:szCs w:val="24"/>
        </w:rPr>
      </w:pPr>
      <w:del w:id="851" w:author="ERCOT" w:date="2025-10-21T20:13:00Z" w16du:dateUtc="2025-10-22T01:13:00Z">
        <w:r w:rsidDel="00263DD3">
          <w:rPr>
            <w:iCs w:val="0"/>
          </w:rPr>
          <w:fldChar w:fldCharType="begin">
            <w:ffData>
              <w:name w:val="Text6"/>
              <w:enabled/>
              <w:calcOnExit w:val="0"/>
              <w:textInput>
                <w:default w:val="[Insert Street Address]"/>
              </w:textInput>
            </w:ffData>
          </w:fldChar>
        </w:r>
        <w:r w:rsidDel="00263DD3">
          <w:rPr>
            <w:szCs w:val="24"/>
          </w:rPr>
          <w:delInstrText xml:space="preserve"> FORMTEXT </w:delInstrText>
        </w:r>
        <w:r w:rsidDel="00263DD3">
          <w:rPr>
            <w:iCs w:val="0"/>
          </w:rPr>
        </w:r>
        <w:r w:rsidDel="00263DD3">
          <w:rPr>
            <w:iCs w:val="0"/>
          </w:rPr>
          <w:fldChar w:fldCharType="separate"/>
        </w:r>
        <w:r w:rsidDel="00263DD3">
          <w:rPr>
            <w:noProof/>
            <w:szCs w:val="24"/>
          </w:rPr>
          <w:delText>[Insert Street Address]</w:delText>
        </w:r>
        <w:r w:rsidDel="00263DD3">
          <w:rPr>
            <w:iCs w:val="0"/>
          </w:rPr>
          <w:fldChar w:fldCharType="end"/>
        </w:r>
      </w:del>
    </w:p>
    <w:p w14:paraId="4FCA5101" w14:textId="04BE8AF4" w:rsidR="002E7ABF" w:rsidRPr="005B2A3F" w:rsidDel="00263DD3" w:rsidRDefault="002E7ABF" w:rsidP="002E7ABF">
      <w:pPr>
        <w:pStyle w:val="VariableDefinition"/>
        <w:jc w:val="both"/>
        <w:rPr>
          <w:del w:id="852" w:author="ERCOT" w:date="2025-10-21T20:13:00Z" w16du:dateUtc="2025-10-22T01:13:00Z"/>
          <w:szCs w:val="24"/>
        </w:rPr>
      </w:pPr>
      <w:del w:id="853" w:author="ERCOT" w:date="2025-10-21T20:13:00Z" w16du:dateUtc="2025-10-22T01:13:00Z">
        <w:r w:rsidDel="00263DD3">
          <w:rPr>
            <w:iCs w:val="0"/>
          </w:rPr>
          <w:fldChar w:fldCharType="begin">
            <w:ffData>
              <w:name w:val="Text7"/>
              <w:enabled/>
              <w:calcOnExit w:val="0"/>
              <w:textInput>
                <w:default w:val="[Insert City, State Zip]"/>
              </w:textInput>
            </w:ffData>
          </w:fldChar>
        </w:r>
        <w:r w:rsidDel="00263DD3">
          <w:rPr>
            <w:szCs w:val="24"/>
          </w:rPr>
          <w:delInstrText xml:space="preserve"> FORMTEXT </w:delInstrText>
        </w:r>
        <w:r w:rsidDel="00263DD3">
          <w:rPr>
            <w:iCs w:val="0"/>
          </w:rPr>
        </w:r>
        <w:r w:rsidDel="00263DD3">
          <w:rPr>
            <w:iCs w:val="0"/>
          </w:rPr>
          <w:fldChar w:fldCharType="separate"/>
        </w:r>
        <w:r w:rsidDel="00263DD3">
          <w:rPr>
            <w:noProof/>
            <w:szCs w:val="24"/>
          </w:rPr>
          <w:delText>[Insert City, State Zip]</w:delText>
        </w:r>
        <w:r w:rsidDel="00263DD3">
          <w:rPr>
            <w:iCs w:val="0"/>
          </w:rPr>
          <w:fldChar w:fldCharType="end"/>
        </w:r>
      </w:del>
    </w:p>
    <w:p w14:paraId="1F9265F0" w14:textId="5AA078DC" w:rsidR="002E7ABF" w:rsidRPr="005B2A3F" w:rsidDel="00263DD3" w:rsidRDefault="002E7ABF" w:rsidP="002E7ABF">
      <w:pPr>
        <w:pStyle w:val="VariableDefinition"/>
        <w:jc w:val="both"/>
        <w:rPr>
          <w:del w:id="854" w:author="ERCOT" w:date="2025-10-21T20:13:00Z" w16du:dateUtc="2025-10-22T01:13:00Z"/>
          <w:szCs w:val="24"/>
        </w:rPr>
      </w:pPr>
      <w:del w:id="855" w:author="ERCOT" w:date="2025-10-21T20:13:00Z" w16du:dateUtc="2025-10-22T01:13:00Z">
        <w:r w:rsidDel="00263DD3">
          <w:rPr>
            <w:iCs w:val="0"/>
          </w:rPr>
          <w:fldChar w:fldCharType="begin">
            <w:ffData>
              <w:name w:val="Text8"/>
              <w:enabled/>
              <w:calcOnExit w:val="0"/>
              <w:textInput>
                <w:default w:val="[Insert Telephone]"/>
              </w:textInput>
            </w:ffData>
          </w:fldChar>
        </w:r>
        <w:r w:rsidDel="00263DD3">
          <w:rPr>
            <w:szCs w:val="24"/>
          </w:rPr>
          <w:delInstrText xml:space="preserve"> FORMTEXT </w:delInstrText>
        </w:r>
        <w:r w:rsidDel="00263DD3">
          <w:rPr>
            <w:iCs w:val="0"/>
          </w:rPr>
        </w:r>
        <w:r w:rsidDel="00263DD3">
          <w:rPr>
            <w:iCs w:val="0"/>
          </w:rPr>
          <w:fldChar w:fldCharType="separate"/>
        </w:r>
        <w:r w:rsidDel="00263DD3">
          <w:rPr>
            <w:noProof/>
            <w:szCs w:val="24"/>
          </w:rPr>
          <w:delText>[Insert Telephone]</w:delText>
        </w:r>
        <w:r w:rsidDel="00263DD3">
          <w:rPr>
            <w:iCs w:val="0"/>
          </w:rPr>
          <w:fldChar w:fldCharType="end"/>
        </w:r>
      </w:del>
    </w:p>
    <w:p w14:paraId="4E5D621B" w14:textId="6EC45063" w:rsidR="002E7ABF" w:rsidRPr="005B2A3F" w:rsidDel="00263DD3" w:rsidRDefault="002E7ABF" w:rsidP="002E7ABF">
      <w:pPr>
        <w:pStyle w:val="VariableDefinition"/>
        <w:jc w:val="both"/>
        <w:rPr>
          <w:del w:id="856" w:author="ERCOT" w:date="2025-10-21T20:13:00Z" w16du:dateUtc="2025-10-22T01:13:00Z"/>
        </w:rPr>
      </w:pPr>
      <w:del w:id="857" w:author="ERCOT" w:date="2025-10-21T20:13:00Z" w16du:dateUtc="2025-10-22T01:13:00Z">
        <w:r w:rsidDel="00263DD3">
          <w:rPr>
            <w:iCs w:val="0"/>
          </w:rPr>
          <w:fldChar w:fldCharType="begin">
            <w:ffData>
              <w:name w:val="Text9"/>
              <w:enabled/>
              <w:calcOnExit w:val="0"/>
              <w:textInput>
                <w:default w:val="[Insert Facsimile]"/>
              </w:textInput>
            </w:ffData>
          </w:fldChar>
        </w:r>
        <w:r w:rsidDel="00263DD3">
          <w:rPr>
            <w:szCs w:val="24"/>
          </w:rPr>
          <w:delInstrText xml:space="preserve"> FORMTEXT </w:delInstrText>
        </w:r>
        <w:r w:rsidDel="00263DD3">
          <w:rPr>
            <w:iCs w:val="0"/>
          </w:rPr>
        </w:r>
        <w:r w:rsidDel="00263DD3">
          <w:rPr>
            <w:iCs w:val="0"/>
          </w:rPr>
          <w:fldChar w:fldCharType="separate"/>
        </w:r>
        <w:r w:rsidDel="00263DD3">
          <w:rPr>
            <w:noProof/>
            <w:szCs w:val="24"/>
          </w:rPr>
          <w:delText>[Insert Facsimile]</w:delText>
        </w:r>
        <w:r w:rsidDel="00263DD3">
          <w:rPr>
            <w:iCs w:val="0"/>
          </w:rPr>
          <w:fldChar w:fldCharType="end"/>
        </w:r>
      </w:del>
    </w:p>
    <w:p w14:paraId="6F898F4E" w14:textId="77777777" w:rsidR="002E7ABF" w:rsidRPr="0093061F" w:rsidRDefault="002E7ABF" w:rsidP="002E7ABF">
      <w:pPr>
        <w:keepNext/>
        <w:spacing w:before="120" w:after="120"/>
        <w:ind w:left="720" w:hanging="720"/>
        <w:jc w:val="both"/>
        <w:rPr>
          <w:u w:val="single"/>
        </w:rPr>
      </w:pPr>
      <w:r w:rsidRPr="0093061F">
        <w:rPr>
          <w:u w:val="single"/>
        </w:rPr>
        <w:t>Section 2.  Definitions.</w:t>
      </w:r>
    </w:p>
    <w:p w14:paraId="0B4B99F3" w14:textId="77777777" w:rsidR="002E7ABF" w:rsidRDefault="002E7ABF" w:rsidP="002E7ABF">
      <w:pPr>
        <w:tabs>
          <w:tab w:val="left" w:pos="720"/>
        </w:tabs>
        <w:spacing w:before="120" w:after="120"/>
        <w:ind w:left="720" w:hanging="720"/>
        <w:jc w:val="both"/>
        <w:outlineLvl w:val="1"/>
        <w:rPr>
          <w:ins w:id="858" w:author="ERCOT" w:date="2025-10-21T20:13:00Z" w16du:dateUtc="2025-10-22T01:13:00Z"/>
        </w:rPr>
      </w:pPr>
      <w:r w:rsidRPr="0093061F">
        <w:t>A.</w:t>
      </w:r>
      <w:r w:rsidRPr="0093061F">
        <w:tab/>
        <w:t xml:space="preserve">Unless herein defined, all definitions and acronyms found in the ERCOT Protocols shall be incorporated by reference into this Agreement. </w:t>
      </w:r>
    </w:p>
    <w:p w14:paraId="660FAD24" w14:textId="752CFC92" w:rsidR="00263DD3" w:rsidRPr="0093061F" w:rsidRDefault="00263DD3" w:rsidP="002E7ABF">
      <w:pPr>
        <w:tabs>
          <w:tab w:val="left" w:pos="720"/>
        </w:tabs>
        <w:spacing w:before="120" w:after="120"/>
        <w:ind w:left="720" w:hanging="720"/>
        <w:jc w:val="both"/>
        <w:outlineLvl w:val="1"/>
      </w:pPr>
      <w:ins w:id="859" w:author="ERCOT" w:date="2025-10-21T20:14:00Z" w16du:dateUtc="2025-10-22T01:14:00Z">
        <w:r>
          <w:t xml:space="preserve">B. </w:t>
        </w:r>
        <w:r>
          <w:tab/>
          <w:t>“Standard Form Agreement” shall mean the executed Section 22, Attachment A</w:t>
        </w:r>
      </w:ins>
      <w:ins w:id="860" w:author="ERCOT" w:date="2025-11-20T18:15:00Z" w16du:dateUtc="2025-11-21T00:15:00Z">
        <w:r w:rsidR="0042249F">
          <w:t xml:space="preserve">, </w:t>
        </w:r>
      </w:ins>
      <w:ins w:id="861" w:author="ERCOT" w:date="2025-10-21T20:14:00Z" w16du:dateUtc="2025-10-22T01:14:00Z">
        <w:r>
          <w:t>Standard Form Market Participant Agreement</w:t>
        </w:r>
      </w:ins>
      <w:ins w:id="862" w:author="ERCOT" w:date="2025-10-23T08:41:00Z" w16du:dateUtc="2025-10-23T13:41:00Z">
        <w:r w:rsidR="006F7ADC">
          <w:t>,</w:t>
        </w:r>
      </w:ins>
      <w:ins w:id="863" w:author="ERCOT" w:date="2025-10-21T20:14:00Z" w16du:dateUtc="2025-10-22T01:14:00Z">
        <w:r>
          <w:t xml:space="preserve"> between the Participant and ERCOT.</w:t>
        </w:r>
      </w:ins>
    </w:p>
    <w:p w14:paraId="6E5DC76E" w14:textId="4915A2B7" w:rsidR="002E7ABF" w:rsidRPr="0093061F" w:rsidDel="00263DD3" w:rsidRDefault="002E7ABF" w:rsidP="002E7ABF">
      <w:pPr>
        <w:spacing w:before="120" w:after="120"/>
        <w:ind w:left="720" w:hanging="720"/>
        <w:jc w:val="both"/>
        <w:rPr>
          <w:del w:id="864" w:author="ERCOT" w:date="2025-10-21T20:14:00Z" w16du:dateUtc="2025-10-22T01:14:00Z"/>
          <w:u w:val="single"/>
        </w:rPr>
      </w:pPr>
      <w:del w:id="865" w:author="ERCOT" w:date="2025-10-21T20:14:00Z" w16du:dateUtc="2025-10-22T01:14:00Z">
        <w:r w:rsidRPr="0093061F" w:rsidDel="00263DD3">
          <w:delText>B.</w:delText>
        </w:r>
        <w:r w:rsidRPr="0093061F" w:rsidDel="00263DD3">
          <w:tab/>
          <w:delText xml:space="preserve">“ERCOT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prices, payments, and other economic rights of the Parties, the ERCOT Protocols in effect on the Effective Date govern this Agreement. For the purposes of determining all other responsibilities and rights at a given time, the ERCOT Protocols, as amended in accordance with the change procedure(s) described in the ERCOT Protocols, in effect at the time of the performance or non-performance of an action, shall govern with respect to that action.  </w:delText>
        </w:r>
      </w:del>
    </w:p>
    <w:p w14:paraId="1EB8C418" w14:textId="77777777" w:rsidR="002E7ABF" w:rsidRPr="0093061F" w:rsidRDefault="002E7ABF" w:rsidP="002E7ABF">
      <w:pPr>
        <w:spacing w:before="120" w:after="120"/>
        <w:ind w:left="720" w:hanging="720"/>
        <w:jc w:val="both"/>
        <w:rPr>
          <w:u w:val="single"/>
        </w:rPr>
      </w:pPr>
      <w:r w:rsidRPr="0093061F">
        <w:rPr>
          <w:u w:val="single"/>
        </w:rPr>
        <w:t>Section 3.  Term and Termination.</w:t>
      </w:r>
    </w:p>
    <w:p w14:paraId="31478D62" w14:textId="77777777" w:rsidR="002E7ABF" w:rsidRPr="0093061F" w:rsidRDefault="002E7ABF" w:rsidP="002E7ABF">
      <w:pPr>
        <w:spacing w:before="120" w:after="120"/>
        <w:jc w:val="both"/>
      </w:pPr>
      <w:r w:rsidRPr="0093061F">
        <w:t>A.</w:t>
      </w:r>
      <w:r w:rsidRPr="0093061F">
        <w:tab/>
      </w:r>
      <w:r w:rsidRPr="0093061F">
        <w:rPr>
          <w:u w:val="single"/>
        </w:rPr>
        <w:t>Term</w:t>
      </w:r>
      <w:r w:rsidRPr="0093061F">
        <w:t>.</w:t>
      </w:r>
    </w:p>
    <w:p w14:paraId="2107B914" w14:textId="77777777" w:rsidR="002E7ABF" w:rsidRPr="0093061F" w:rsidRDefault="002E7ABF" w:rsidP="002E7ABF">
      <w:pPr>
        <w:spacing w:before="120" w:after="120"/>
        <w:ind w:left="1440" w:hanging="720"/>
        <w:jc w:val="both"/>
      </w:pPr>
      <w:r w:rsidRPr="0093061F">
        <w:t>(1)</w:t>
      </w:r>
      <w:r w:rsidRPr="0093061F">
        <w:tab/>
        <w:t>This Agreement is effective beginning on the Effective Date.</w:t>
      </w:r>
    </w:p>
    <w:p w14:paraId="4053EAE3" w14:textId="77777777" w:rsidR="002E7ABF" w:rsidRPr="0093061F" w:rsidRDefault="002E7ABF" w:rsidP="002E7ABF">
      <w:pPr>
        <w:spacing w:before="120" w:after="120"/>
        <w:ind w:left="1440" w:hanging="720"/>
        <w:jc w:val="both"/>
      </w:pPr>
      <w:r w:rsidRPr="0093061F">
        <w:lastRenderedPageBreak/>
        <w:t>(2)</w:t>
      </w:r>
      <w:r w:rsidRPr="0093061F">
        <w:tab/>
        <w:t xml:space="preserve">The “Term” of this Agreement begins at 0000 on the Start Date and ends at 2400 on the Stop Date.  </w:t>
      </w:r>
      <w:r w:rsidRPr="0093061F">
        <w:rPr>
          <w:rFonts w:ascii="sans-serif" w:hAnsi="sans-serif"/>
        </w:rPr>
        <w:t xml:space="preserve">ERCOT, at its sole discretion, may terminate this Agreement before the end of the Term by giving 90 days’ advance written notice to the Participant.  </w:t>
      </w:r>
    </w:p>
    <w:p w14:paraId="6E66F043" w14:textId="77777777" w:rsidR="002E7ABF" w:rsidRPr="0093061F" w:rsidRDefault="002E7ABF" w:rsidP="002E7ABF">
      <w:pPr>
        <w:spacing w:before="120" w:after="120"/>
        <w:ind w:left="1440" w:hanging="720"/>
        <w:jc w:val="both"/>
      </w:pPr>
      <w:r w:rsidRPr="0093061F">
        <w:t>(3)</w:t>
      </w:r>
      <w:r w:rsidRPr="0093061F">
        <w:tab/>
        <w:t>Any Term longer than one (1) year requires ERCOT Board approval.</w:t>
      </w:r>
    </w:p>
    <w:p w14:paraId="7E1C2675" w14:textId="77777777" w:rsidR="002E7ABF" w:rsidRPr="0093061F" w:rsidRDefault="002E7ABF" w:rsidP="002E7ABF">
      <w:pPr>
        <w:spacing w:before="120" w:after="120"/>
        <w:ind w:left="720" w:hanging="720"/>
        <w:jc w:val="both"/>
      </w:pPr>
      <w:r w:rsidRPr="0093061F">
        <w:t>B.</w:t>
      </w:r>
      <w:r w:rsidRPr="0093061F">
        <w:tab/>
      </w:r>
      <w:r w:rsidRPr="0093061F">
        <w:rPr>
          <w:u w:val="single"/>
        </w:rPr>
        <w:t>Extension by ERCOT</w:t>
      </w:r>
      <w:r w:rsidRPr="0093061F">
        <w:t>. ERCOT may, at its sole discretion, extend this Agreement for a period up to ninety (90) days, even if ERCOT has previously provided notice to Participant of future termination of the Agreement, by providing at least thirty (30) days advance written notice to Participant of the extension.</w:t>
      </w:r>
    </w:p>
    <w:p w14:paraId="18FC5AE8" w14:textId="77777777" w:rsidR="002E7ABF" w:rsidRPr="0093061F" w:rsidRDefault="002E7ABF" w:rsidP="002E7ABF">
      <w:pPr>
        <w:spacing w:before="120" w:after="120"/>
        <w:ind w:left="720" w:hanging="720"/>
        <w:jc w:val="both"/>
      </w:pPr>
      <w:r w:rsidRPr="0093061F">
        <w:t>C.</w:t>
      </w:r>
      <w:r w:rsidRPr="0093061F">
        <w:tab/>
      </w:r>
      <w:r w:rsidRPr="0093061F">
        <w:rPr>
          <w:u w:val="single"/>
        </w:rPr>
        <w:t>Termination by Participant.</w:t>
      </w:r>
      <w:r w:rsidRPr="0093061F">
        <w:t xml:space="preserve">  Participant may, at its option, immediately terminate this Agreement upon the failure of ERCOT to continue to be certified by the PUCT as the Independent Organization under PURA §39.151 without the immediate certification of another Independent Organization under PURA §39.151. </w:t>
      </w:r>
    </w:p>
    <w:p w14:paraId="24382843" w14:textId="77777777" w:rsidR="002E7ABF" w:rsidRPr="0093061F" w:rsidRDefault="002E7ABF" w:rsidP="002E7ABF">
      <w:pPr>
        <w:spacing w:before="120" w:after="120"/>
        <w:ind w:left="720" w:hanging="720"/>
        <w:jc w:val="both"/>
      </w:pPr>
      <w:r w:rsidRPr="0093061F">
        <w:t>D.</w:t>
      </w:r>
      <w:r w:rsidRPr="0093061F">
        <w:tab/>
      </w:r>
      <w:r w:rsidRPr="0093061F">
        <w:rPr>
          <w:u w:val="single"/>
        </w:rPr>
        <w:t>Termination by Mutual Agreement.</w:t>
      </w:r>
      <w:r w:rsidRPr="0093061F">
        <w:t xml:space="preserve">  This Agreement may be terminated upon written agreement of both parties at a time specified by such agreement; </w:t>
      </w:r>
      <w:proofErr w:type="gramStart"/>
      <w:r w:rsidRPr="0093061F">
        <w:t>provided that</w:t>
      </w:r>
      <w:proofErr w:type="gramEnd"/>
      <w:r w:rsidRPr="0093061F">
        <w:t xml:space="preserve"> Participant may still recover Eligible Costs (Standby </w:t>
      </w:r>
      <w:r>
        <w:t>Costs</w:t>
      </w:r>
      <w:r w:rsidRPr="0093061F">
        <w:t>) and Incentive Factor payments already accrued prior to termination pursuant to this section.</w:t>
      </w:r>
    </w:p>
    <w:p w14:paraId="196D4BBD" w14:textId="77777777" w:rsidR="002E7ABF" w:rsidRPr="0093061F" w:rsidRDefault="002E7ABF" w:rsidP="002E7ABF">
      <w:pPr>
        <w:spacing w:before="120" w:after="120"/>
        <w:ind w:left="720" w:hanging="720"/>
        <w:jc w:val="both"/>
      </w:pPr>
      <w:r w:rsidRPr="0093061F">
        <w:t>E.</w:t>
      </w:r>
      <w:r w:rsidRPr="0093061F">
        <w:tab/>
      </w:r>
      <w:r w:rsidRPr="0093061F">
        <w:rPr>
          <w:u w:val="single"/>
        </w:rPr>
        <w:t>Effect of Termination and Survival of Terms.</w:t>
      </w:r>
      <w:r w:rsidRPr="0093061F">
        <w:t xml:space="preserve">  If this Agreement is terminated by a Party pursuant to the terms hereof, the rights and obligations of the Parties hereunder shall terminate, except that the rights and obligations of the Parties that have accrued under this Agreement prior to the date of termination shall survive.</w:t>
      </w:r>
    </w:p>
    <w:p w14:paraId="10FF4A62" w14:textId="77777777" w:rsidR="002E7ABF" w:rsidRPr="0093061F" w:rsidRDefault="002E7ABF" w:rsidP="002E7ABF">
      <w:pPr>
        <w:keepNext/>
        <w:spacing w:before="120" w:after="120"/>
        <w:jc w:val="both"/>
        <w:outlineLvl w:val="0"/>
        <w:rPr>
          <w:u w:val="single"/>
        </w:rPr>
      </w:pPr>
      <w:r w:rsidRPr="0093061F">
        <w:rPr>
          <w:u w:val="single"/>
        </w:rPr>
        <w:t>Section 4.  Representations, Warranties, and Covenants.</w:t>
      </w:r>
    </w:p>
    <w:p w14:paraId="5195021C" w14:textId="02ABCAF0" w:rsidR="00263DD3" w:rsidRPr="001451D2" w:rsidRDefault="00263DD3" w:rsidP="00263DD3">
      <w:pPr>
        <w:keepNext/>
        <w:spacing w:before="120" w:after="120"/>
        <w:jc w:val="both"/>
        <w:outlineLvl w:val="0"/>
        <w:rPr>
          <w:ins w:id="866" w:author="ERCOT" w:date="2025-10-21T20:15:00Z" w16du:dateUtc="2025-10-22T01:15:00Z"/>
        </w:rPr>
      </w:pPr>
      <w:ins w:id="867" w:author="ERCOT" w:date="2025-10-21T20:15:00Z" w16du:dateUtc="2025-10-22T01:15:00Z">
        <w:r w:rsidRPr="002677F7">
          <w:t>Section 4</w:t>
        </w:r>
      </w:ins>
      <w:ins w:id="868" w:author="ERCOT" w:date="2025-11-21T11:10:00Z" w16du:dateUtc="2025-11-21T17:10:00Z">
        <w:r w:rsidR="00454EEE">
          <w:t>, Representations Warranties and Covenants,</w:t>
        </w:r>
      </w:ins>
      <w:ins w:id="869" w:author="ERCOT" w:date="2025-10-21T20:15:00Z" w16du:dateUtc="2025-10-22T01:15:00Z">
        <w:r w:rsidRPr="002677F7">
          <w:t xml:space="preserve"> found in the Standard Form Agreement is hereby incorporated by reference into this Agreement and shall apply to the terms of this Agreement.</w:t>
        </w:r>
        <w:r>
          <w:t xml:space="preserve"> </w:t>
        </w:r>
      </w:ins>
    </w:p>
    <w:p w14:paraId="2CD55856" w14:textId="0376BFD6" w:rsidR="002E7ABF" w:rsidRPr="0093061F" w:rsidDel="00263DD3" w:rsidRDefault="002E7ABF" w:rsidP="002E7ABF">
      <w:pPr>
        <w:spacing w:before="120" w:after="120"/>
        <w:jc w:val="both"/>
        <w:outlineLvl w:val="1"/>
        <w:rPr>
          <w:del w:id="870" w:author="ERCOT" w:date="2025-10-21T20:16:00Z" w16du:dateUtc="2025-10-22T01:16:00Z"/>
          <w:u w:val="single"/>
        </w:rPr>
      </w:pPr>
      <w:del w:id="871" w:author="ERCOT" w:date="2025-10-21T20:16:00Z" w16du:dateUtc="2025-10-22T01:16:00Z">
        <w:r w:rsidRPr="0093061F" w:rsidDel="00263DD3">
          <w:delText>A.</w:delText>
        </w:r>
        <w:r w:rsidRPr="0093061F" w:rsidDel="00263DD3">
          <w:tab/>
        </w:r>
        <w:r w:rsidRPr="0093061F" w:rsidDel="00263DD3">
          <w:rPr>
            <w:u w:val="single"/>
          </w:rPr>
          <w:delText xml:space="preserve">Participant represents, warrants, and covenants that: </w:delText>
        </w:r>
      </w:del>
    </w:p>
    <w:p w14:paraId="0FAAA0B4" w14:textId="7DAA2F1C" w:rsidR="002E7ABF" w:rsidRPr="0093061F" w:rsidDel="00263DD3" w:rsidRDefault="002E7ABF" w:rsidP="002E7ABF">
      <w:pPr>
        <w:spacing w:before="120" w:after="120"/>
        <w:ind w:left="1440" w:hanging="720"/>
        <w:jc w:val="both"/>
        <w:outlineLvl w:val="1"/>
        <w:rPr>
          <w:del w:id="872" w:author="ERCOT" w:date="2025-10-21T20:16:00Z" w16du:dateUtc="2025-10-22T01:16:00Z"/>
        </w:rPr>
      </w:pPr>
      <w:del w:id="873" w:author="ERCOT" w:date="2025-10-21T20:16:00Z" w16du:dateUtc="2025-10-22T01:16:00Z">
        <w:r w:rsidRPr="0093061F" w:rsidDel="00263DD3">
          <w:delText>(1)</w:delText>
        </w:r>
        <w:r w:rsidRPr="0093061F" w:rsidDel="00263DD3">
          <w:tab/>
          <w:delText>Participant is duly organized, validly existing, and in good standing under the laws of the jurisdiction under which it is organized, and is authorized to do business in Texas;</w:delText>
        </w:r>
      </w:del>
    </w:p>
    <w:p w14:paraId="1FE3DB7B" w14:textId="04DE321F" w:rsidR="002E7ABF" w:rsidRPr="0093061F" w:rsidDel="00263DD3" w:rsidRDefault="002E7ABF" w:rsidP="002E7ABF">
      <w:pPr>
        <w:spacing w:after="120"/>
        <w:ind w:left="1440" w:hanging="720"/>
        <w:jc w:val="both"/>
        <w:rPr>
          <w:del w:id="874" w:author="ERCOT" w:date="2025-10-21T20:16:00Z" w16du:dateUtc="2025-10-22T01:16:00Z"/>
        </w:rPr>
      </w:pPr>
      <w:del w:id="875" w:author="ERCOT" w:date="2025-10-21T20:16:00Z" w16du:dateUtc="2025-10-22T01:16:00Z">
        <w:r w:rsidRPr="0093061F" w:rsidDel="00263DD3">
          <w:delText>(2)</w:delText>
        </w:r>
        <w:r w:rsidRPr="0093061F" w:rsidDel="00263DD3">
          <w:tab/>
          <w:delText>Participant has full power and authority to enter into this Agreement and perform all of Participant’s obligations, representations, warranties, and covenants under this Agreement;</w:delText>
        </w:r>
      </w:del>
    </w:p>
    <w:p w14:paraId="0367B91B" w14:textId="5B3586EF" w:rsidR="002E7ABF" w:rsidRPr="0093061F" w:rsidDel="00263DD3" w:rsidRDefault="002E7ABF" w:rsidP="002E7ABF">
      <w:pPr>
        <w:spacing w:after="120"/>
        <w:ind w:left="1440" w:hanging="720"/>
        <w:jc w:val="both"/>
        <w:rPr>
          <w:del w:id="876" w:author="ERCOT" w:date="2025-10-21T20:16:00Z" w16du:dateUtc="2025-10-22T01:16:00Z"/>
        </w:rPr>
      </w:pPr>
      <w:del w:id="877" w:author="ERCOT" w:date="2025-10-21T20:16:00Z" w16du:dateUtc="2025-10-22T01:16:00Z">
        <w:r w:rsidRPr="0093061F" w:rsidDel="00263DD3">
          <w:delText>(3)</w:delText>
        </w:r>
        <w:r w:rsidRPr="0093061F" w:rsidDel="00263DD3">
          <w:tab/>
          <w:delText xml:space="preserve">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 </w:delText>
        </w:r>
      </w:del>
    </w:p>
    <w:p w14:paraId="3D34F5DC" w14:textId="2F865717" w:rsidR="002E7ABF" w:rsidRPr="0093061F" w:rsidDel="00263DD3" w:rsidRDefault="002E7ABF" w:rsidP="002E7ABF">
      <w:pPr>
        <w:spacing w:after="120"/>
        <w:ind w:left="1440" w:hanging="720"/>
        <w:jc w:val="both"/>
        <w:rPr>
          <w:del w:id="878" w:author="ERCOT" w:date="2025-10-21T20:16:00Z" w16du:dateUtc="2025-10-22T01:16:00Z"/>
        </w:rPr>
      </w:pPr>
      <w:del w:id="879" w:author="ERCOT" w:date="2025-10-21T20:16:00Z" w16du:dateUtc="2025-10-22T01:16:00Z">
        <w:r w:rsidRPr="0093061F" w:rsidDel="00263DD3">
          <w:delText>(4)</w:delText>
        </w:r>
        <w:r w:rsidRPr="0093061F" w:rsidDel="00263DD3">
          <w:tab/>
          <w:delText>The execution, delivery, and performance of this Agreement by Participant have been duly authorized by all requisite action of its governing body;</w:delText>
        </w:r>
      </w:del>
    </w:p>
    <w:p w14:paraId="33C8C37A" w14:textId="42D4FCA6" w:rsidR="002E7ABF" w:rsidRPr="0093061F" w:rsidDel="00263DD3" w:rsidRDefault="002E7ABF" w:rsidP="002E7ABF">
      <w:pPr>
        <w:spacing w:after="120"/>
        <w:ind w:left="1440" w:hanging="720"/>
        <w:jc w:val="both"/>
        <w:rPr>
          <w:del w:id="880" w:author="ERCOT" w:date="2025-10-21T20:16:00Z" w16du:dateUtc="2025-10-22T01:16:00Z"/>
        </w:rPr>
      </w:pPr>
      <w:del w:id="881" w:author="ERCOT" w:date="2025-10-21T20:16:00Z" w16du:dateUtc="2025-10-22T01:16:00Z">
        <w:r w:rsidRPr="0093061F" w:rsidDel="00263DD3">
          <w:delText>(5)</w:delText>
        </w:r>
        <w:r w:rsidRPr="0093061F" w:rsidDel="00263DD3">
          <w:tab/>
          <w:delText xml:space="preserve">Except as set out in an exhibit (if any) to this Agreement, ERCOT has not, within the 24 months preceding the Effective Date, terminated for Default any Prior </w:delText>
        </w:r>
        <w:r w:rsidRPr="0093061F" w:rsidDel="00263DD3">
          <w:lastRenderedPageBreak/>
          <w:delText xml:space="preserve">Agreement with Participant, any company of which Participant is a successor in interest, or any Affiliate of Participant; </w:delText>
        </w:r>
      </w:del>
    </w:p>
    <w:p w14:paraId="37FFEEE5" w14:textId="7FED32A9" w:rsidR="002E7ABF" w:rsidRPr="0093061F" w:rsidDel="00263DD3" w:rsidRDefault="002E7ABF" w:rsidP="002E7ABF">
      <w:pPr>
        <w:tabs>
          <w:tab w:val="num" w:pos="780"/>
        </w:tabs>
        <w:spacing w:after="120"/>
        <w:ind w:left="1440" w:hanging="720"/>
        <w:jc w:val="both"/>
        <w:rPr>
          <w:del w:id="882" w:author="ERCOT" w:date="2025-10-21T20:16:00Z" w16du:dateUtc="2025-10-22T01:16:00Z"/>
        </w:rPr>
      </w:pPr>
      <w:del w:id="883" w:author="ERCOT" w:date="2025-10-21T20:16:00Z" w16du:dateUtc="2025-10-22T01:16:00Z">
        <w:r w:rsidRPr="0093061F" w:rsidDel="00263DD3">
          <w:delText>(6)</w:delText>
        </w:r>
        <w:r w:rsidRPr="0093061F" w:rsidDel="00263DD3">
          <w:tab/>
          <w:delText xml:space="preserve">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Participant has made alternate arrangements satisfactory to ERCOT for the resolution of the Default under the Prior Agreement;  </w:delText>
        </w:r>
      </w:del>
    </w:p>
    <w:p w14:paraId="707C9D48" w14:textId="49BD6CBD"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884" w:author="ERCOT" w:date="2025-10-21T20:16:00Z" w16du:dateUtc="2025-10-22T01:16:00Z"/>
        </w:rPr>
      </w:pPr>
      <w:del w:id="885" w:author="ERCOT" w:date="2025-10-21T20:16:00Z" w16du:dateUtc="2025-10-22T01:16:00Z">
        <w:r w:rsidRPr="0093061F" w:rsidDel="00263DD3">
          <w:delText>(7)</w:delText>
        </w:r>
        <w:r w:rsidRPr="0093061F" w:rsidDel="00263DD3">
          <w:tab/>
          <w:delTex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delText>
        </w:r>
      </w:del>
    </w:p>
    <w:p w14:paraId="77AAC80B" w14:textId="03016582"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886" w:author="ERCOT" w:date="2025-10-21T20:16:00Z" w16du:dateUtc="2025-10-22T01:16:00Z"/>
        </w:rPr>
      </w:pPr>
      <w:del w:id="887" w:author="ERCOT" w:date="2025-10-21T20:16:00Z" w16du:dateUtc="2025-10-22T01:16:00Z">
        <w:r w:rsidRPr="0093061F" w:rsidDel="00263DD3">
          <w:delText>(8)</w:delText>
        </w:r>
        <w:r w:rsidRPr="0093061F" w:rsidDel="00263DD3">
          <w:tab/>
          <w:delText xml:space="preserve">Participant is not in violation of any laws, ordinances, or governmental rules, regulations or order of any Governmental Authority or arbitration board materially affecting performance of this Agreement and to which it is subject; </w:delText>
        </w:r>
      </w:del>
    </w:p>
    <w:p w14:paraId="6DC9359F" w14:textId="679FCD58"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888" w:author="ERCOT" w:date="2025-10-21T20:16:00Z" w16du:dateUtc="2025-10-22T01:16:00Z"/>
        </w:rPr>
      </w:pPr>
      <w:del w:id="889" w:author="ERCOT" w:date="2025-10-21T20:16:00Z" w16du:dateUtc="2025-10-22T01:16:00Z">
        <w:r w:rsidRPr="0093061F" w:rsidDel="00263DD3">
          <w:delText>(9)</w:delText>
        </w:r>
        <w:r w:rsidRPr="0093061F" w:rsidDel="00263DD3">
          <w:tab/>
          <w:delText xml:space="preserve">Participant is not Bankrupt, does not contemplate becoming Bankrupt nor, to its knowledge, will become Bankrupt;  </w:delText>
        </w:r>
      </w:del>
    </w:p>
    <w:p w14:paraId="5B1AF6B1" w14:textId="78958DBF" w:rsidR="002E7ABF" w:rsidRPr="0093061F" w:rsidDel="00263DD3" w:rsidRDefault="002E7ABF" w:rsidP="002E7ABF">
      <w:pPr>
        <w:spacing w:after="120"/>
        <w:ind w:left="1440" w:hanging="720"/>
        <w:rPr>
          <w:del w:id="890" w:author="ERCOT" w:date="2025-10-21T20:16:00Z" w16du:dateUtc="2025-10-22T01:16:00Z"/>
          <w:szCs w:val="16"/>
        </w:rPr>
      </w:pPr>
      <w:del w:id="891" w:author="ERCOT" w:date="2025-10-21T20:16:00Z" w16du:dateUtc="2025-10-22T01:16:00Z">
        <w:r w:rsidRPr="0093061F" w:rsidDel="00263DD3">
          <w:rPr>
            <w:szCs w:val="16"/>
          </w:rPr>
          <w:delText>(10)</w:delText>
        </w:r>
        <w:r w:rsidRPr="0093061F" w:rsidDel="00263DD3">
          <w:rPr>
            <w:szCs w:val="16"/>
          </w:rPr>
          <w:tab/>
          <w:delText xml:space="preserve">Participant acknowledges that it has received and is familiar with the ERCOT Protocols; and  </w:delText>
        </w:r>
      </w:del>
    </w:p>
    <w:p w14:paraId="3476CDBA" w14:textId="1C6BD4FF" w:rsidR="002E7ABF" w:rsidRPr="0093061F" w:rsidDel="00263DD3" w:rsidRDefault="002E7ABF" w:rsidP="002E7ABF">
      <w:pPr>
        <w:spacing w:after="120"/>
        <w:ind w:left="1440" w:hanging="720"/>
        <w:rPr>
          <w:del w:id="892" w:author="ERCOT" w:date="2025-10-21T20:16:00Z" w16du:dateUtc="2025-10-22T01:16:00Z"/>
          <w:szCs w:val="16"/>
        </w:rPr>
      </w:pPr>
      <w:del w:id="893" w:author="ERCOT" w:date="2025-10-21T20:16:00Z" w16du:dateUtc="2025-10-22T01:16:00Z">
        <w:r w:rsidRPr="0093061F" w:rsidDel="00263DD3">
          <w:rPr>
            <w:szCs w:val="16"/>
          </w:rPr>
          <w:delText>(11)</w:delText>
        </w:r>
        <w:r w:rsidRPr="0093061F" w:rsidDel="00263DD3">
          <w:rPr>
            <w:szCs w:val="16"/>
          </w:rPr>
          <w:tab/>
          <w:delText>Participant acknowledges and affirms that the foregoing representations, warranties, and covenants are continuing in nature throughout the Term of this Agreement. For purposes of this Section, “materially affecting performance” means resulting in a materially adverse effect on Participant’s performance of its obligations under this Agreement.</w:delText>
        </w:r>
      </w:del>
    </w:p>
    <w:p w14:paraId="4CBF21DA" w14:textId="23E11B8E" w:rsidR="002E7ABF" w:rsidRPr="0093061F" w:rsidDel="00263DD3" w:rsidRDefault="002E7ABF" w:rsidP="002E7ABF">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720" w:hanging="720"/>
        <w:jc w:val="both"/>
        <w:rPr>
          <w:del w:id="894" w:author="ERCOT" w:date="2025-10-21T20:16:00Z" w16du:dateUtc="2025-10-22T01:16:00Z"/>
          <w:u w:val="single"/>
        </w:rPr>
      </w:pPr>
      <w:del w:id="895" w:author="ERCOT" w:date="2025-10-21T20:16:00Z" w16du:dateUtc="2025-10-22T01:16:00Z">
        <w:r w:rsidRPr="0093061F" w:rsidDel="00263DD3">
          <w:delText>B.</w:delText>
        </w:r>
        <w:r w:rsidRPr="0093061F" w:rsidDel="00263DD3">
          <w:tab/>
        </w:r>
        <w:r w:rsidRPr="0093061F" w:rsidDel="00263DD3">
          <w:rPr>
            <w:u w:val="single"/>
          </w:rPr>
          <w:delText>ERCOT represents, warrants, and covenants that:</w:delText>
        </w:r>
      </w:del>
    </w:p>
    <w:p w14:paraId="5B827465" w14:textId="0DEACEDC"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896" w:author="ERCOT" w:date="2025-10-21T20:16:00Z" w16du:dateUtc="2025-10-22T01:16:00Z"/>
        </w:rPr>
      </w:pPr>
      <w:del w:id="897" w:author="ERCOT" w:date="2025-10-21T20:16:00Z" w16du:dateUtc="2025-10-22T01:16:00Z">
        <w:r w:rsidRPr="0093061F" w:rsidDel="00263DD3">
          <w:delText>(1)</w:delText>
        </w:r>
        <w:r w:rsidRPr="0093061F" w:rsidDel="00263DD3">
          <w:tab/>
          <w:delText>ERCOT is the Independent Organization certified under PURA §39.151 for the ERCOT Region;</w:delText>
        </w:r>
      </w:del>
    </w:p>
    <w:p w14:paraId="36B83C7B" w14:textId="040E9136" w:rsidR="002E7ABF" w:rsidRPr="0093061F" w:rsidDel="00263DD3" w:rsidRDefault="002E7ABF" w:rsidP="002E7ABF">
      <w:pPr>
        <w:spacing w:after="120"/>
        <w:ind w:left="1440" w:hanging="720"/>
        <w:jc w:val="both"/>
        <w:outlineLvl w:val="1"/>
        <w:rPr>
          <w:del w:id="898" w:author="ERCOT" w:date="2025-10-21T20:16:00Z" w16du:dateUtc="2025-10-22T01:16:00Z"/>
        </w:rPr>
      </w:pPr>
      <w:del w:id="899" w:author="ERCOT" w:date="2025-10-21T20:16:00Z" w16du:dateUtc="2025-10-22T01:16:00Z">
        <w:r w:rsidRPr="0093061F" w:rsidDel="00263DD3">
          <w:delText>(2)</w:delText>
        </w:r>
        <w:r w:rsidRPr="0093061F" w:rsidDel="00263DD3">
          <w:tab/>
          <w:delText>ERCOT is duly organized, validly existing, and in good standing under the laws of Texas, and is authorized to do business in Texas;</w:delText>
        </w:r>
      </w:del>
    </w:p>
    <w:p w14:paraId="54F502D7" w14:textId="3DE57C70" w:rsidR="002E7ABF" w:rsidRPr="0093061F" w:rsidDel="00263DD3" w:rsidRDefault="002E7ABF" w:rsidP="002E7ABF">
      <w:pPr>
        <w:spacing w:after="120"/>
        <w:ind w:left="1440" w:hanging="720"/>
        <w:jc w:val="both"/>
        <w:rPr>
          <w:del w:id="900" w:author="ERCOT" w:date="2025-10-21T20:16:00Z" w16du:dateUtc="2025-10-22T01:16:00Z"/>
        </w:rPr>
      </w:pPr>
      <w:del w:id="901" w:author="ERCOT" w:date="2025-10-21T20:16:00Z" w16du:dateUtc="2025-10-22T01:16:00Z">
        <w:r w:rsidRPr="0093061F" w:rsidDel="00263DD3">
          <w:delText>(3)</w:delText>
        </w:r>
        <w:r w:rsidRPr="0093061F" w:rsidDel="00263DD3">
          <w:tab/>
          <w:delText>ERCOT has full power and authority to enter into this Agreement and perform all of ERCOT’s obligations, representations, warranties, and covenants under this Agreement;</w:delText>
        </w:r>
      </w:del>
    </w:p>
    <w:p w14:paraId="567AC8DF" w14:textId="27E3BAE4" w:rsidR="002E7ABF" w:rsidRPr="0093061F" w:rsidDel="00263DD3" w:rsidRDefault="002E7ABF" w:rsidP="002E7ABF">
      <w:pPr>
        <w:spacing w:after="120"/>
        <w:ind w:left="1440" w:hanging="720"/>
        <w:jc w:val="both"/>
        <w:rPr>
          <w:del w:id="902" w:author="ERCOT" w:date="2025-10-21T20:16:00Z" w16du:dateUtc="2025-10-22T01:16:00Z"/>
        </w:rPr>
      </w:pPr>
      <w:del w:id="903" w:author="ERCOT" w:date="2025-10-21T20:16:00Z" w16du:dateUtc="2025-10-22T01:16:00Z">
        <w:r w:rsidRPr="0093061F" w:rsidDel="00263DD3">
          <w:delText>(4)</w:delText>
        </w:r>
        <w:r w:rsidRPr="0093061F" w:rsidDel="00263DD3">
          <w:tab/>
          <w:delTex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delText>
        </w:r>
      </w:del>
    </w:p>
    <w:p w14:paraId="3F78F9E3" w14:textId="66858D60" w:rsidR="002E7ABF" w:rsidRPr="0093061F" w:rsidDel="00263DD3" w:rsidRDefault="002E7ABF" w:rsidP="002E7ABF">
      <w:pPr>
        <w:spacing w:after="120"/>
        <w:ind w:left="1440" w:hanging="720"/>
        <w:jc w:val="both"/>
        <w:rPr>
          <w:del w:id="904" w:author="ERCOT" w:date="2025-10-21T20:16:00Z" w16du:dateUtc="2025-10-22T01:16:00Z"/>
        </w:rPr>
      </w:pPr>
      <w:del w:id="905" w:author="ERCOT" w:date="2025-10-21T20:16:00Z" w16du:dateUtc="2025-10-22T01:16:00Z">
        <w:r w:rsidRPr="0093061F" w:rsidDel="00263DD3">
          <w:delText>(5)</w:delText>
        </w:r>
        <w:r w:rsidRPr="0093061F" w:rsidDel="00263DD3">
          <w:tab/>
          <w:delText>The execution, delivery, and performance of this Agreement by ERCOT have been duly authorized by all requisite action of its governing body;</w:delText>
        </w:r>
      </w:del>
    </w:p>
    <w:p w14:paraId="1F17625E" w14:textId="2C8D7FD5"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906" w:author="ERCOT" w:date="2025-10-21T20:16:00Z" w16du:dateUtc="2025-10-22T01:16:00Z"/>
        </w:rPr>
      </w:pPr>
      <w:del w:id="907" w:author="ERCOT" w:date="2025-10-21T20:16:00Z" w16du:dateUtc="2025-10-22T01:16:00Z">
        <w:r w:rsidRPr="0093061F" w:rsidDel="00263DD3">
          <w:lastRenderedPageBreak/>
          <w:delText>(6)</w:delText>
        </w:r>
        <w:r w:rsidRPr="0093061F" w:rsidDel="00263DD3">
          <w:tab/>
          <w:delTex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delText>
        </w:r>
      </w:del>
    </w:p>
    <w:p w14:paraId="5F256F03" w14:textId="4B6DCDB1"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908" w:author="ERCOT" w:date="2025-10-21T20:16:00Z" w16du:dateUtc="2025-10-22T01:16:00Z"/>
        </w:rPr>
      </w:pPr>
      <w:del w:id="909" w:author="ERCOT" w:date="2025-10-21T20:16:00Z" w16du:dateUtc="2025-10-22T01:16:00Z">
        <w:r w:rsidRPr="0093061F" w:rsidDel="00263DD3">
          <w:delText>(7)</w:delText>
        </w:r>
        <w:r w:rsidRPr="0093061F" w:rsidDel="00263DD3">
          <w:tab/>
          <w:delText>ERCOT is not in violation of any laws, ordinances, or governmental rules, regulations or order of any Governmental Authority or arbitration board materially affecting performance of this Agreement and to which it is subject;</w:delText>
        </w:r>
      </w:del>
    </w:p>
    <w:p w14:paraId="3A20AF24" w14:textId="4E78EBCC"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910" w:author="ERCOT" w:date="2025-10-21T20:16:00Z" w16du:dateUtc="2025-10-22T01:16:00Z"/>
        </w:rPr>
      </w:pPr>
      <w:del w:id="911" w:author="ERCOT" w:date="2025-10-21T20:16:00Z" w16du:dateUtc="2025-10-22T01:16:00Z">
        <w:r w:rsidRPr="0093061F" w:rsidDel="00263DD3">
          <w:delText>(8)</w:delText>
        </w:r>
        <w:r w:rsidRPr="0093061F" w:rsidDel="00263DD3">
          <w:tab/>
          <w:delText xml:space="preserve">ERCOT is not Bankrupt, does not contemplate becoming Bankrupt nor, to its knowledge, will become Bankrupt; and </w:delText>
        </w:r>
      </w:del>
    </w:p>
    <w:p w14:paraId="12EBC4E2" w14:textId="0FFACB8D" w:rsidR="002E7ABF" w:rsidRPr="0093061F" w:rsidDel="00263DD3" w:rsidRDefault="002E7ABF" w:rsidP="002E7ABF">
      <w:pPr>
        <w:spacing w:after="120"/>
        <w:ind w:left="1440" w:hanging="720"/>
        <w:jc w:val="both"/>
        <w:rPr>
          <w:del w:id="912" w:author="ERCOT" w:date="2025-10-21T20:16:00Z" w16du:dateUtc="2025-10-22T01:16:00Z"/>
        </w:rPr>
      </w:pPr>
      <w:del w:id="913" w:author="ERCOT" w:date="2025-10-21T20:16:00Z" w16du:dateUtc="2025-10-22T01:16:00Z">
        <w:r w:rsidRPr="0093061F" w:rsidDel="00263DD3">
          <w:delText>(9)</w:delText>
        </w:r>
        <w:r w:rsidRPr="0093061F" w:rsidDel="00263DD3">
          <w:tab/>
          <w:delTex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delText>
        </w:r>
      </w:del>
    </w:p>
    <w:p w14:paraId="79ECCC8B" w14:textId="77777777" w:rsidR="002E7ABF" w:rsidRPr="0093061F" w:rsidRDefault="002E7ABF" w:rsidP="002E7ABF">
      <w:pPr>
        <w:spacing w:before="120" w:after="120"/>
        <w:ind w:left="720" w:hanging="720"/>
        <w:jc w:val="both"/>
        <w:rPr>
          <w:u w:val="single"/>
        </w:rPr>
      </w:pPr>
      <w:r w:rsidRPr="0093061F">
        <w:rPr>
          <w:u w:val="single"/>
        </w:rPr>
        <w:t>Section 5.  Participant Obligations.</w:t>
      </w:r>
    </w:p>
    <w:p w14:paraId="0C6FE46A" w14:textId="010B2428" w:rsidR="002E7ABF" w:rsidRPr="0093061F" w:rsidRDefault="002E7ABF" w:rsidP="002E7ABF">
      <w:pPr>
        <w:spacing w:after="120"/>
        <w:ind w:left="720" w:hanging="720"/>
        <w:jc w:val="both"/>
        <w:outlineLvl w:val="1"/>
      </w:pPr>
      <w:r w:rsidRPr="0093061F">
        <w:t>A.</w:t>
      </w:r>
      <w:r w:rsidRPr="0093061F">
        <w:tab/>
        <w:t>Participant shall comply with, and be bound by, all ERCOT Protocols</w:t>
      </w:r>
      <w:ins w:id="914" w:author="ERCOT" w:date="2025-10-21T20:18:00Z" w16du:dateUtc="2025-10-22T01:18:00Z">
        <w:r w:rsidR="005A3B56">
          <w:t xml:space="preserve"> a</w:t>
        </w:r>
      </w:ins>
      <w:ins w:id="915" w:author="ERCOT" w:date="2025-10-21T21:17:00Z" w16du:dateUtc="2025-10-22T02:17:00Z">
        <w:r w:rsidR="00FE5C80">
          <w:t>n</w:t>
        </w:r>
      </w:ins>
      <w:ins w:id="916" w:author="ERCOT" w:date="2025-10-21T20:18:00Z" w16du:dateUtc="2025-10-22T01:18:00Z">
        <w:r w:rsidR="005A3B56">
          <w:t>d Other Binding Documents</w:t>
        </w:r>
      </w:ins>
      <w:r w:rsidRPr="0093061F">
        <w:t xml:space="preserve"> as they pertain to provision of Reliability Must-Run Service by a Resource Entity.</w:t>
      </w:r>
    </w:p>
    <w:p w14:paraId="3B9A69FC" w14:textId="77777777" w:rsidR="002E7ABF" w:rsidRDefault="002E7ABF" w:rsidP="002E7ABF">
      <w:pPr>
        <w:widowControl w:val="0"/>
        <w:spacing w:after="120"/>
        <w:ind w:left="720" w:hanging="720"/>
        <w:jc w:val="both"/>
      </w:pPr>
      <w:r w:rsidRPr="00AF0BBA">
        <w:t>B.</w:t>
      </w:r>
      <w:r w:rsidRPr="00AF0BBA">
        <w:tab/>
        <w:t>All budget and actual cost information submitted to ERCOT in accordance with the Protocols, including costs for work that is expected to be performed by an Affiliate of the Resource Entity, must include only those costs that are necessary and reflective of fair-market value.</w:t>
      </w:r>
    </w:p>
    <w:p w14:paraId="2DE0BA38" w14:textId="77777777" w:rsidR="002E7ABF" w:rsidRPr="0093061F" w:rsidRDefault="002E7ABF" w:rsidP="002E7ABF">
      <w:pPr>
        <w:widowControl w:val="0"/>
        <w:spacing w:after="120"/>
        <w:ind w:left="720" w:hanging="720"/>
        <w:jc w:val="both"/>
      </w:pPr>
      <w:r>
        <w:t>C</w:t>
      </w:r>
      <w:r w:rsidRPr="0093061F">
        <w:t>.</w:t>
      </w:r>
      <w:r w:rsidRPr="0093061F">
        <w:tab/>
        <w:t>Participant shall not take any action, without first providing written notice to ERCOT and reasonable time for ERCOT and Market Participants to respond, that would cause a Market Participant within the ERCOT Region that is not a “public utility” under the Federal Power Act or ERCOT itself to become a “public utility” under the Federal Power Act or become subject to the plenary jurisdiction of the Federal Energy Regulatory Commission.</w:t>
      </w:r>
    </w:p>
    <w:p w14:paraId="2154CFBC" w14:textId="77777777" w:rsidR="002E7ABF" w:rsidRPr="0093061F" w:rsidRDefault="002E7ABF" w:rsidP="002E7ABF">
      <w:pPr>
        <w:keepNext/>
        <w:spacing w:before="120" w:after="120"/>
        <w:jc w:val="both"/>
        <w:outlineLvl w:val="0"/>
        <w:rPr>
          <w:u w:val="single"/>
        </w:rPr>
      </w:pPr>
      <w:r w:rsidRPr="0093061F">
        <w:rPr>
          <w:u w:val="single"/>
        </w:rPr>
        <w:t>Section 6.  ERCOT Obligations.</w:t>
      </w:r>
    </w:p>
    <w:p w14:paraId="4DB22D86" w14:textId="492C9A9B" w:rsidR="002E7ABF" w:rsidRPr="0093061F" w:rsidRDefault="002E7ABF" w:rsidP="005A3B56">
      <w:pPr>
        <w:spacing w:after="240"/>
        <w:ind w:left="720" w:hanging="720"/>
        <w:jc w:val="both"/>
      </w:pPr>
      <w:r w:rsidRPr="0093061F">
        <w:t>A.</w:t>
      </w:r>
      <w:r w:rsidRPr="0093061F">
        <w:tab/>
        <w:t>ERCOT shall comply with, and be bound by,</w:t>
      </w:r>
      <w:r w:rsidRPr="00C92A18">
        <w:t xml:space="preserve"> </w:t>
      </w:r>
      <w:r w:rsidRPr="0093061F">
        <w:t>all ERCOT Protocols</w:t>
      </w:r>
      <w:ins w:id="917" w:author="ERCOT" w:date="2025-10-21T20:18:00Z" w16du:dateUtc="2025-10-22T01:18:00Z">
        <w:r w:rsidR="005A3B56">
          <w:t xml:space="preserve"> and Other Binding</w:t>
        </w:r>
      </w:ins>
      <w:ins w:id="918" w:author="ERCOT" w:date="2025-10-21T20:19:00Z" w16du:dateUtc="2025-10-22T01:19:00Z">
        <w:r w:rsidR="005A3B56">
          <w:t xml:space="preserve"> Documents</w:t>
        </w:r>
      </w:ins>
      <w:r w:rsidRPr="0093061F">
        <w:t xml:space="preserve">. </w:t>
      </w:r>
    </w:p>
    <w:p w14:paraId="4789396F" w14:textId="77777777" w:rsidR="002E7ABF" w:rsidRPr="0093061F" w:rsidRDefault="002E7ABF" w:rsidP="002E7ABF">
      <w:pPr>
        <w:spacing w:after="240"/>
        <w:ind w:left="720" w:hanging="720"/>
        <w:jc w:val="both"/>
      </w:pPr>
      <w:r w:rsidRPr="0093061F">
        <w:t>B.</w:t>
      </w:r>
      <w:r w:rsidRPr="0093061F">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Federal Energy Regulatory Commission.  If ERCOT receives any notice </w:t>
      </w:r>
      <w:proofErr w:type="gramStart"/>
      <w:r w:rsidRPr="0093061F">
        <w:t>similar to</w:t>
      </w:r>
      <w:proofErr w:type="gramEnd"/>
      <w:r w:rsidRPr="0093061F">
        <w:t xml:space="preserve"> that described in Section 5(B) from any Market Participant, ERCOT shall provide notice of same to Participant.</w:t>
      </w:r>
    </w:p>
    <w:p w14:paraId="766D234C" w14:textId="77777777" w:rsidR="002E7ABF" w:rsidRPr="0093061F" w:rsidRDefault="002E7ABF" w:rsidP="002E7ABF">
      <w:pPr>
        <w:keepNext/>
        <w:spacing w:before="120" w:after="120"/>
        <w:ind w:left="720" w:hanging="720"/>
        <w:jc w:val="both"/>
        <w:rPr>
          <w:snapToGrid w:val="0"/>
        </w:rPr>
      </w:pPr>
      <w:r w:rsidRPr="0093061F">
        <w:rPr>
          <w:snapToGrid w:val="0"/>
          <w:u w:val="single"/>
        </w:rPr>
        <w:lastRenderedPageBreak/>
        <w:t>Section 7.  Capacity Tests for RMR Units.</w:t>
      </w:r>
    </w:p>
    <w:p w14:paraId="53F021DB" w14:textId="77777777" w:rsidR="002E7ABF" w:rsidRPr="0093061F" w:rsidRDefault="002E7ABF" w:rsidP="002E7ABF">
      <w:pPr>
        <w:spacing w:after="120"/>
        <w:jc w:val="both"/>
        <w:rPr>
          <w:snapToGrid w:val="0"/>
          <w:u w:val="single"/>
        </w:rPr>
      </w:pPr>
      <w:r w:rsidRPr="0093061F">
        <w:rPr>
          <w:snapToGrid w:val="0"/>
        </w:rPr>
        <w:t>A.</w:t>
      </w:r>
      <w:r w:rsidRPr="0093061F">
        <w:rPr>
          <w:snapToGrid w:val="0"/>
        </w:rPr>
        <w:tab/>
      </w:r>
      <w:r w:rsidRPr="0093061F">
        <w:rPr>
          <w:snapToGrid w:val="0"/>
          <w:u w:val="single"/>
        </w:rPr>
        <w:t>Capacity Tests.</w:t>
      </w:r>
    </w:p>
    <w:p w14:paraId="3E4FA327" w14:textId="77777777" w:rsidR="002E7ABF" w:rsidRPr="0093061F" w:rsidRDefault="002E7ABF" w:rsidP="002E7ABF">
      <w:pPr>
        <w:spacing w:after="240"/>
        <w:ind w:left="1440" w:hanging="720"/>
        <w:jc w:val="both"/>
        <w:rPr>
          <w:snapToGrid w:val="0"/>
        </w:rPr>
      </w:pPr>
      <w:r w:rsidRPr="0093061F">
        <w:rPr>
          <w:snapToGrid w:val="0"/>
        </w:rPr>
        <w:t>(1)</w:t>
      </w:r>
      <w:r w:rsidRPr="0093061F">
        <w:rPr>
          <w:snapToGrid w:val="0"/>
        </w:rPr>
        <w:tab/>
        <w:t xml:space="preserve">A “Capacity Test” is a one-hour performance test of the RMR Unit by Participant.  The capacity as shown by a Capacity Test is called “Tested Capacity” and is determined by the applicable net meter readings during the Capacity Test. </w:t>
      </w:r>
    </w:p>
    <w:p w14:paraId="1032EBC8" w14:textId="77777777" w:rsidR="002E7ABF" w:rsidRPr="0093061F" w:rsidRDefault="002E7ABF" w:rsidP="002E7ABF">
      <w:pPr>
        <w:spacing w:after="120"/>
        <w:ind w:left="1440" w:hanging="720"/>
        <w:jc w:val="both"/>
        <w:rPr>
          <w:snapToGrid w:val="0"/>
        </w:rPr>
      </w:pPr>
      <w:r w:rsidRPr="0093061F">
        <w:rPr>
          <w:snapToGrid w:val="0"/>
        </w:rPr>
        <w:t>(2)</w:t>
      </w:r>
      <w:r w:rsidRPr="0093061F">
        <w:rPr>
          <w:snapToGrid w:val="0"/>
        </w:rPr>
        <w:tab/>
        <w:t xml:space="preserve">ERCOT may require that a Capacity Test be run at ERCOT’s discretion at any time when the RMR Unit is </w:t>
      </w:r>
      <w:proofErr w:type="gramStart"/>
      <w:r w:rsidRPr="0093061F">
        <w:rPr>
          <w:snapToGrid w:val="0"/>
        </w:rPr>
        <w:t>on line</w:t>
      </w:r>
      <w:proofErr w:type="gramEnd"/>
      <w:r w:rsidRPr="0093061F">
        <w:rPr>
          <w:snapToGrid w:val="0"/>
        </w:rPr>
        <w:t xml:space="preserve">, but ERCOT may not require more than four Capacity Tests in a contract Term.  ERCOT must give Participant at least two (2) hours advance notice, after the RMR Unit is </w:t>
      </w:r>
      <w:proofErr w:type="gramStart"/>
      <w:r w:rsidRPr="0093061F">
        <w:rPr>
          <w:snapToGrid w:val="0"/>
        </w:rPr>
        <w:t>on line</w:t>
      </w:r>
      <w:proofErr w:type="gramEnd"/>
      <w:r w:rsidRPr="0093061F">
        <w:rPr>
          <w:snapToGrid w:val="0"/>
        </w:rPr>
        <w:t xml:space="preserve">, of a Capacity Test required by ERCOT, unless Participant agrees to less than two (2) hours.  Participant may perform as many Capacity Tests as it desires, but Participant may not perform a Capacity Test without the prior approval of ERCOT, which approval ERCOT may not unreasonably withhold or delay.  The Parties </w:t>
      </w:r>
      <w:proofErr w:type="gramStart"/>
      <w:r w:rsidRPr="0093061F">
        <w:rPr>
          <w:snapToGrid w:val="0"/>
        </w:rPr>
        <w:t>will reasonably</w:t>
      </w:r>
      <w:proofErr w:type="gramEnd"/>
      <w:r w:rsidRPr="0093061F">
        <w:rPr>
          <w:snapToGrid w:val="0"/>
        </w:rPr>
        <w:t xml:space="preserve"> cooperate to coordinate a Capacity Test.  ERCOT has the right to reasonable advance notice of, and to have personnel present during, a Capacity Test.</w:t>
      </w:r>
    </w:p>
    <w:p w14:paraId="0C8C1E9E" w14:textId="77777777" w:rsidR="002E7ABF" w:rsidRPr="0093061F" w:rsidRDefault="002E7ABF" w:rsidP="002E7ABF">
      <w:pPr>
        <w:spacing w:before="120" w:after="120"/>
        <w:ind w:left="720" w:hanging="720"/>
        <w:jc w:val="both"/>
        <w:rPr>
          <w:snapToGrid w:val="0"/>
        </w:rPr>
      </w:pPr>
      <w:r w:rsidRPr="0093061F">
        <w:rPr>
          <w:snapToGrid w:val="0"/>
        </w:rPr>
        <w:t>B.</w:t>
      </w:r>
      <w:r w:rsidRPr="0093061F">
        <w:rPr>
          <w:snapToGrid w:val="0"/>
        </w:rPr>
        <w:tab/>
      </w:r>
      <w:r w:rsidRPr="0093061F">
        <w:rPr>
          <w:snapToGrid w:val="0"/>
          <w:u w:val="single"/>
        </w:rPr>
        <w:t>Test Report.</w:t>
      </w:r>
      <w:r w:rsidRPr="0093061F">
        <w:rPr>
          <w:snapToGrid w:val="0"/>
        </w:rPr>
        <w:t xml:space="preserve">  ERCOT shall give the Capacity Test results in writing (the “Capacity Test Report”) to Participant within twenty-four (24) hours after the test is run. </w:t>
      </w:r>
    </w:p>
    <w:p w14:paraId="767F4765" w14:textId="77777777" w:rsidR="002E7ABF" w:rsidRPr="0093061F" w:rsidRDefault="002E7ABF" w:rsidP="002E7ABF">
      <w:pPr>
        <w:spacing w:before="120" w:after="120"/>
        <w:jc w:val="both"/>
        <w:rPr>
          <w:snapToGrid w:val="0"/>
          <w:u w:val="single"/>
        </w:rPr>
      </w:pPr>
      <w:r w:rsidRPr="0093061F">
        <w:rPr>
          <w:snapToGrid w:val="0"/>
        </w:rPr>
        <w:t>C.</w:t>
      </w:r>
      <w:r w:rsidRPr="0093061F">
        <w:rPr>
          <w:snapToGrid w:val="0"/>
        </w:rPr>
        <w:tab/>
      </w:r>
      <w:r w:rsidRPr="0093061F">
        <w:rPr>
          <w:snapToGrid w:val="0"/>
          <w:u w:val="single"/>
        </w:rPr>
        <w:t>Effect of Test.</w:t>
      </w:r>
    </w:p>
    <w:p w14:paraId="0BE2F025" w14:textId="77777777" w:rsidR="002E7ABF" w:rsidRPr="0093061F" w:rsidRDefault="002E7ABF" w:rsidP="002E7ABF">
      <w:pPr>
        <w:spacing w:after="120"/>
        <w:ind w:left="1440" w:hanging="720"/>
        <w:jc w:val="both"/>
        <w:rPr>
          <w:snapToGrid w:val="0"/>
        </w:rPr>
      </w:pPr>
      <w:r w:rsidRPr="0093061F">
        <w:rPr>
          <w:snapToGrid w:val="0"/>
        </w:rPr>
        <w:t xml:space="preserve">(1)  </w:t>
      </w:r>
      <w:r w:rsidRPr="0093061F">
        <w:rPr>
          <w:snapToGrid w:val="0"/>
        </w:rPr>
        <w:tab/>
        <w:t>A determination of Tested Capacity is effective as of the beginning of the hour in which the Capacity Test is started.  For all hours in which Tested Capacity is less than the RMR Capacity specified in Section 1(E)(1) above, then the Incentive Factor Percentage may be reduced as specified in the ERCOT Protocols applicable to RMR Service in effect on the Effective Date.</w:t>
      </w:r>
    </w:p>
    <w:p w14:paraId="1C237810" w14:textId="77777777" w:rsidR="002E7ABF" w:rsidRPr="0093061F" w:rsidRDefault="002E7ABF" w:rsidP="002E7ABF">
      <w:pPr>
        <w:keepNext/>
        <w:tabs>
          <w:tab w:val="left" w:pos="2640"/>
        </w:tabs>
        <w:spacing w:before="120" w:after="120"/>
        <w:ind w:left="720" w:hanging="720"/>
        <w:jc w:val="both"/>
        <w:rPr>
          <w:snapToGrid w:val="0"/>
          <w:u w:val="single"/>
        </w:rPr>
      </w:pPr>
      <w:r w:rsidRPr="0093061F">
        <w:rPr>
          <w:snapToGrid w:val="0"/>
          <w:u w:val="single"/>
        </w:rPr>
        <w:t>Section 8.  Operation.</w:t>
      </w:r>
    </w:p>
    <w:p w14:paraId="17C1AF45" w14:textId="77777777" w:rsidR="002E7ABF" w:rsidRPr="0093061F" w:rsidRDefault="002E7ABF" w:rsidP="002E7ABF">
      <w:pPr>
        <w:spacing w:after="120"/>
        <w:ind w:left="720" w:hanging="720"/>
        <w:jc w:val="both"/>
        <w:rPr>
          <w:snapToGrid w:val="0"/>
        </w:rPr>
      </w:pPr>
      <w:r w:rsidRPr="0093061F">
        <w:rPr>
          <w:snapToGrid w:val="0"/>
        </w:rPr>
        <w:t>A.</w:t>
      </w:r>
      <w:r w:rsidRPr="0093061F">
        <w:rPr>
          <w:snapToGrid w:val="0"/>
        </w:rPr>
        <w:tab/>
      </w:r>
      <w:r w:rsidRPr="0093061F">
        <w:rPr>
          <w:snapToGrid w:val="0"/>
          <w:u w:val="single"/>
        </w:rPr>
        <w:t>RMR Unit Maintenance.</w:t>
      </w:r>
      <w:r w:rsidRPr="0093061F">
        <w:rPr>
          <w:snapToGrid w:val="0"/>
        </w:rPr>
        <w:t xml:space="preserve">  Before the start of each contract Term, Participant shall furnish ERCOT with its proposed schedule for Planned Outages for inspection, repair, maintenance, and overhaul of the RMR Unit for the contract Term.  Participant will promptly advise ERCOT of any later changes to the schedule</w:t>
      </w:r>
      <w:r w:rsidRPr="00AF0BBA">
        <w:rPr>
          <w:snapToGrid w:val="0"/>
        </w:rPr>
        <w:t xml:space="preserve"> or estimated cost</w:t>
      </w:r>
      <w:r w:rsidRPr="0093061F">
        <w:rPr>
          <w:snapToGrid w:val="0"/>
        </w:rPr>
        <w:t>.  The specific times for Planned Outages of the RMR Unit must be approved or rejected by ERCOT within thirty (30) days after submission by a Participant.  Requested outages may be rejected only if necessary to assure reliability of the ERCOT System.  ERCOT shall, if requested by Participant, endeavor to accommodate changes to the schedule to the extent that reliability of the ERCOT System is not materially affected by those changes.  In all cases, ERCOT must find a time for Participant to perform maintenance in a reasonable timeframe.</w:t>
      </w:r>
    </w:p>
    <w:p w14:paraId="7C6D990B" w14:textId="77777777" w:rsidR="002E7ABF" w:rsidRPr="0093061F" w:rsidRDefault="002E7ABF" w:rsidP="002E7ABF">
      <w:pPr>
        <w:spacing w:before="120" w:after="120"/>
        <w:jc w:val="both"/>
        <w:rPr>
          <w:snapToGrid w:val="0"/>
          <w:u w:val="single"/>
        </w:rPr>
      </w:pPr>
      <w:r w:rsidRPr="0093061F">
        <w:rPr>
          <w:snapToGrid w:val="0"/>
        </w:rPr>
        <w:t>B.</w:t>
      </w:r>
      <w:r w:rsidRPr="0093061F">
        <w:rPr>
          <w:snapToGrid w:val="0"/>
        </w:rPr>
        <w:tab/>
      </w:r>
      <w:r w:rsidRPr="0093061F">
        <w:rPr>
          <w:snapToGrid w:val="0"/>
          <w:u w:val="single"/>
        </w:rPr>
        <w:t>Planning Data.</w:t>
      </w:r>
    </w:p>
    <w:p w14:paraId="139536EE" w14:textId="77777777" w:rsidR="002E7ABF" w:rsidRPr="0093061F" w:rsidRDefault="002E7ABF" w:rsidP="002E7ABF">
      <w:pPr>
        <w:spacing w:after="120"/>
        <w:ind w:left="1440" w:hanging="720"/>
        <w:jc w:val="both"/>
        <w:rPr>
          <w:snapToGrid w:val="0"/>
          <w:u w:val="single"/>
        </w:rPr>
      </w:pPr>
      <w:r w:rsidRPr="0093061F">
        <w:rPr>
          <w:snapToGrid w:val="0"/>
        </w:rPr>
        <w:t xml:space="preserve">(1)  </w:t>
      </w:r>
      <w:r w:rsidRPr="0093061F">
        <w:rPr>
          <w:snapToGrid w:val="0"/>
        </w:rPr>
        <w:tab/>
        <w:t>Participant shall timely report to ERCOT those items and conditions necessary for ERCOT’s internal planning and compliance with ERCOT’s guidelines in effect from time to time. The information supplied must include, without limitation, the following:</w:t>
      </w:r>
    </w:p>
    <w:p w14:paraId="5E690CB8" w14:textId="77777777" w:rsidR="002E7ABF" w:rsidRPr="0093061F" w:rsidRDefault="002E7ABF" w:rsidP="002E7ABF">
      <w:pPr>
        <w:spacing w:after="240"/>
        <w:ind w:left="2160" w:hanging="720"/>
        <w:jc w:val="both"/>
        <w:rPr>
          <w:snapToGrid w:val="0"/>
        </w:rPr>
      </w:pPr>
      <w:r w:rsidRPr="0093061F">
        <w:rPr>
          <w:snapToGrid w:val="0"/>
        </w:rPr>
        <w:lastRenderedPageBreak/>
        <w:t>(a)</w:t>
      </w:r>
      <w:r w:rsidRPr="0093061F">
        <w:rPr>
          <w:snapToGrid w:val="0"/>
        </w:rPr>
        <w:tab/>
      </w:r>
      <w:r>
        <w:rPr>
          <w:snapToGrid w:val="0"/>
        </w:rPr>
        <w:t>Current Operating Plan (</w:t>
      </w:r>
      <w:r w:rsidRPr="00AF0BBA">
        <w:rPr>
          <w:snapToGrid w:val="0"/>
        </w:rPr>
        <w:t>COP</w:t>
      </w:r>
      <w:r>
        <w:rPr>
          <w:snapToGrid w:val="0"/>
        </w:rPr>
        <w:t>)</w:t>
      </w:r>
      <w:r w:rsidRPr="0093061F">
        <w:rPr>
          <w:snapToGrid w:val="0"/>
        </w:rPr>
        <w:t xml:space="preserve"> for each hour of the next Operating Day submitted by 0600 </w:t>
      </w:r>
      <w:r>
        <w:rPr>
          <w:snapToGrid w:val="0"/>
        </w:rPr>
        <w:t>in the Day-Ahead</w:t>
      </w:r>
      <w:r w:rsidRPr="0093061F">
        <w:rPr>
          <w:snapToGrid w:val="0"/>
        </w:rPr>
        <w:t xml:space="preserve">; </w:t>
      </w:r>
    </w:p>
    <w:p w14:paraId="7F19DAE3" w14:textId="77777777" w:rsidR="002E7ABF" w:rsidRPr="0093061F" w:rsidRDefault="002E7ABF" w:rsidP="002E7ABF">
      <w:pPr>
        <w:spacing w:after="240"/>
        <w:ind w:left="2160" w:hanging="720"/>
        <w:jc w:val="both"/>
        <w:rPr>
          <w:snapToGrid w:val="0"/>
        </w:rPr>
      </w:pPr>
      <w:r w:rsidRPr="0093061F">
        <w:rPr>
          <w:snapToGrid w:val="0"/>
        </w:rPr>
        <w:t>(b)</w:t>
      </w:r>
      <w:r w:rsidRPr="0093061F">
        <w:rPr>
          <w:snapToGrid w:val="0"/>
        </w:rPr>
        <w:tab/>
        <w:t xml:space="preserve">Revised </w:t>
      </w:r>
      <w:r>
        <w:rPr>
          <w:snapToGrid w:val="0"/>
        </w:rPr>
        <w:t>COP</w:t>
      </w:r>
      <w:r w:rsidRPr="0093061F">
        <w:rPr>
          <w:snapToGrid w:val="0"/>
        </w:rPr>
        <w:t xml:space="preserve"> reflecting changes in the hourly availability of the RMR Unit as soon as reasonably practical, but in no event later than 60 minutes after the event that caused the change; and</w:t>
      </w:r>
    </w:p>
    <w:p w14:paraId="1DEF33D3" w14:textId="77777777" w:rsidR="002E7ABF" w:rsidRPr="0093061F" w:rsidRDefault="002E7ABF" w:rsidP="002E7ABF">
      <w:pPr>
        <w:spacing w:after="240"/>
        <w:ind w:left="2160" w:hanging="720"/>
        <w:jc w:val="both"/>
        <w:rPr>
          <w:snapToGrid w:val="0"/>
        </w:rPr>
      </w:pPr>
      <w:r w:rsidRPr="0093061F">
        <w:rPr>
          <w:snapToGrid w:val="0"/>
        </w:rPr>
        <w:t>(c)</w:t>
      </w:r>
      <w:r w:rsidRPr="0093061F">
        <w:rPr>
          <w:snapToGrid w:val="0"/>
        </w:rPr>
        <w:tab/>
        <w:t>Status of the RMR Uni</w:t>
      </w:r>
      <w:r>
        <w:rPr>
          <w:snapToGrid w:val="0"/>
        </w:rPr>
        <w:t>t with respect to environmental l</w:t>
      </w:r>
      <w:r w:rsidRPr="0093061F">
        <w:rPr>
          <w:snapToGrid w:val="0"/>
        </w:rPr>
        <w:t xml:space="preserve">imitations, if any.  If any of the specified </w:t>
      </w:r>
      <w:r>
        <w:rPr>
          <w:snapToGrid w:val="0"/>
        </w:rPr>
        <w:t>e</w:t>
      </w:r>
      <w:r w:rsidRPr="0093061F">
        <w:rPr>
          <w:snapToGrid w:val="0"/>
        </w:rPr>
        <w:t xml:space="preserve">nvironmental </w:t>
      </w:r>
      <w:r>
        <w:rPr>
          <w:snapToGrid w:val="0"/>
        </w:rPr>
        <w:t>l</w:t>
      </w:r>
      <w:r w:rsidRPr="0093061F">
        <w:rPr>
          <w:snapToGrid w:val="0"/>
        </w:rPr>
        <w:t xml:space="preserve">imitations </w:t>
      </w:r>
      <w:proofErr w:type="gramStart"/>
      <w:r w:rsidRPr="0093061F">
        <w:rPr>
          <w:snapToGrid w:val="0"/>
        </w:rPr>
        <w:t>will be</w:t>
      </w:r>
      <w:proofErr w:type="gramEnd"/>
      <w:r w:rsidRPr="0093061F">
        <w:rPr>
          <w:snapToGrid w:val="0"/>
        </w:rPr>
        <w:t xml:space="preserve"> exceeded by ERCOT’s planned or actual use of the RMR Unit Participant shall provide ERCOT with as much advance written notice as is reasonably possible.</w:t>
      </w:r>
    </w:p>
    <w:p w14:paraId="7CA3D4C7" w14:textId="77777777" w:rsidR="002E7ABF" w:rsidRPr="0093061F" w:rsidRDefault="002E7ABF" w:rsidP="002E7ABF">
      <w:pPr>
        <w:spacing w:after="120"/>
        <w:ind w:left="1440" w:hanging="720"/>
        <w:jc w:val="both"/>
        <w:rPr>
          <w:snapToGrid w:val="0"/>
        </w:rPr>
      </w:pPr>
      <w:r w:rsidRPr="0093061F">
        <w:rPr>
          <w:snapToGrid w:val="0"/>
        </w:rPr>
        <w:t>(2)</w:t>
      </w:r>
      <w:r w:rsidRPr="0093061F">
        <w:rPr>
          <w:snapToGrid w:val="0"/>
        </w:rPr>
        <w:tab/>
        <w:t xml:space="preserve">ERCOT and Participant shall timely coordinate with each other on the status of the RMR Unit with respect to Operational Limitations.  </w:t>
      </w:r>
    </w:p>
    <w:p w14:paraId="3426E029" w14:textId="77777777" w:rsidR="002E7ABF" w:rsidRPr="0093061F" w:rsidRDefault="002E7ABF" w:rsidP="002E7ABF">
      <w:pPr>
        <w:spacing w:before="120" w:after="120"/>
        <w:jc w:val="both"/>
        <w:rPr>
          <w:snapToGrid w:val="0"/>
          <w:u w:val="single"/>
        </w:rPr>
      </w:pPr>
      <w:r w:rsidRPr="0093061F">
        <w:rPr>
          <w:snapToGrid w:val="0"/>
        </w:rPr>
        <w:t>C.</w:t>
      </w:r>
      <w:r w:rsidRPr="0093061F">
        <w:rPr>
          <w:snapToGrid w:val="0"/>
        </w:rPr>
        <w:tab/>
      </w:r>
      <w:r w:rsidRPr="0093061F">
        <w:rPr>
          <w:snapToGrid w:val="0"/>
          <w:u w:val="single"/>
        </w:rPr>
        <w:t>Delivery.</w:t>
      </w:r>
    </w:p>
    <w:p w14:paraId="52726720" w14:textId="77777777" w:rsidR="002E7ABF" w:rsidRPr="0093061F" w:rsidRDefault="002E7ABF" w:rsidP="002E7ABF">
      <w:pPr>
        <w:spacing w:after="240"/>
        <w:ind w:left="1440" w:hanging="720"/>
        <w:jc w:val="both"/>
        <w:rPr>
          <w:snapToGrid w:val="0"/>
        </w:rPr>
      </w:pPr>
      <w:r w:rsidRPr="0093061F">
        <w:rPr>
          <w:snapToGrid w:val="0"/>
        </w:rPr>
        <w:t>(1)</w:t>
      </w:r>
      <w:r w:rsidRPr="0093061F">
        <w:rPr>
          <w:snapToGrid w:val="0"/>
        </w:rPr>
        <w:tab/>
      </w:r>
      <w:r w:rsidRPr="00AF0BBA">
        <w:rPr>
          <w:snapToGrid w:val="0"/>
        </w:rPr>
        <w:t xml:space="preserve">ERCOT shall notify Participant, through a RUC instruction, of the </w:t>
      </w:r>
      <w:proofErr w:type="gramStart"/>
      <w:r w:rsidRPr="00AF0BBA">
        <w:rPr>
          <w:snapToGrid w:val="0"/>
        </w:rPr>
        <w:t>hours,</w:t>
      </w:r>
      <w:proofErr w:type="gramEnd"/>
      <w:r w:rsidRPr="00AF0BBA">
        <w:rPr>
          <w:snapToGrid w:val="0"/>
        </w:rPr>
        <w:t xml:space="preserve"> that the RMR Unit is to operate.</w:t>
      </w:r>
      <w:r>
        <w:rPr>
          <w:snapToGrid w:val="0"/>
        </w:rPr>
        <w:t xml:space="preserve"> </w:t>
      </w:r>
      <w:r w:rsidRPr="00AF0BBA">
        <w:rPr>
          <w:snapToGrid w:val="0"/>
        </w:rPr>
        <w:t>ERCOT may not notify Participant to operate at levels above those stated in the COP.</w:t>
      </w:r>
    </w:p>
    <w:p w14:paraId="09EB157D" w14:textId="77777777" w:rsidR="002E7ABF" w:rsidRPr="00AF0BBA" w:rsidRDefault="002E7ABF" w:rsidP="002E7ABF">
      <w:pPr>
        <w:spacing w:after="120"/>
        <w:ind w:left="1440" w:hanging="720"/>
        <w:jc w:val="both"/>
      </w:pPr>
      <w:r w:rsidRPr="00AF0BBA">
        <w:rPr>
          <w:snapToGrid w:val="0"/>
        </w:rPr>
        <w:t>(2)</w:t>
      </w:r>
      <w:r w:rsidRPr="00AF0BBA">
        <w:rPr>
          <w:snapToGrid w:val="0"/>
        </w:rPr>
        <w:tab/>
        <w:t>Participant shall produce and deliver electrical energy from the RMR Unit to the Delivery Point as dispatched by Security Constrained Economic Dispatch (SCED).</w:t>
      </w:r>
    </w:p>
    <w:p w14:paraId="1AA40E3D" w14:textId="77777777" w:rsidR="002E7ABF" w:rsidRPr="0093061F" w:rsidRDefault="002E7ABF" w:rsidP="002E7ABF">
      <w:pPr>
        <w:spacing w:before="120" w:after="120"/>
      </w:pPr>
      <w:r w:rsidRPr="0093061F">
        <w:rPr>
          <w:u w:val="single"/>
        </w:rPr>
        <w:t>Section 9.  Payment.</w:t>
      </w:r>
      <w:r w:rsidRPr="0093061F">
        <w:t xml:space="preserve"> </w:t>
      </w:r>
    </w:p>
    <w:p w14:paraId="22C30BFC" w14:textId="77777777" w:rsidR="002E7ABF" w:rsidRPr="0093061F" w:rsidRDefault="002E7ABF" w:rsidP="002E7ABF">
      <w:pPr>
        <w:spacing w:after="120"/>
        <w:ind w:left="720" w:hanging="720"/>
        <w:jc w:val="both"/>
        <w:rPr>
          <w:snapToGrid w:val="0"/>
        </w:rPr>
      </w:pPr>
      <w:r w:rsidRPr="0093061F">
        <w:rPr>
          <w:snapToGrid w:val="0"/>
        </w:rPr>
        <w:t>A.</w:t>
      </w:r>
      <w:r w:rsidRPr="0093061F">
        <w:rPr>
          <w:snapToGrid w:val="0"/>
        </w:rPr>
        <w:tab/>
      </w:r>
      <w:r w:rsidRPr="0093061F">
        <w:rPr>
          <w:snapToGrid w:val="0"/>
          <w:u w:val="single"/>
        </w:rPr>
        <w:t>Payments for an RMR Unit.</w:t>
      </w:r>
      <w:r w:rsidRPr="0093061F">
        <w:rPr>
          <w:snapToGrid w:val="0"/>
        </w:rPr>
        <w:t xml:space="preserve"> ERCOT shall pay Participant for the RMR Service provided under this Agreement as specified in the ERCOT Protocols applicable to RMR Service, as those ERCOT Protocols are in effect on the Effective Date.</w:t>
      </w:r>
    </w:p>
    <w:p w14:paraId="2FAF8383" w14:textId="77777777" w:rsidR="002E7ABF" w:rsidRPr="0093061F" w:rsidRDefault="002E7ABF" w:rsidP="002E7ABF">
      <w:pPr>
        <w:spacing w:before="120" w:after="120"/>
        <w:jc w:val="both"/>
        <w:rPr>
          <w:u w:val="single"/>
        </w:rPr>
      </w:pPr>
      <w:r w:rsidRPr="0093061F">
        <w:t xml:space="preserve">B.  </w:t>
      </w:r>
      <w:r w:rsidRPr="0093061F">
        <w:tab/>
      </w:r>
      <w:r w:rsidRPr="0093061F">
        <w:rPr>
          <w:u w:val="single"/>
        </w:rPr>
        <w:t xml:space="preserve">Unexcused Misconduct Events. </w:t>
      </w:r>
    </w:p>
    <w:p w14:paraId="7B54FE92" w14:textId="77777777" w:rsidR="002E7ABF" w:rsidRPr="00AF0BBA" w:rsidRDefault="002E7ABF" w:rsidP="002E7ABF">
      <w:pPr>
        <w:tabs>
          <w:tab w:val="num" w:pos="1440"/>
        </w:tabs>
        <w:spacing w:after="120"/>
        <w:ind w:left="1440" w:hanging="720"/>
        <w:jc w:val="both"/>
        <w:rPr>
          <w:snapToGrid w:val="0"/>
        </w:rPr>
      </w:pPr>
      <w:r w:rsidRPr="00AF0BBA">
        <w:rPr>
          <w:snapToGrid w:val="0"/>
        </w:rPr>
        <w:t>(1)</w:t>
      </w:r>
      <w:r w:rsidRPr="00AF0BBA">
        <w:rPr>
          <w:snapToGrid w:val="0"/>
        </w:rPr>
        <w:tab/>
        <w:t xml:space="preserve">For an RMR Unit, a “Misconduct Event” means any hour or hours during which Participant is shown available in the </w:t>
      </w:r>
      <w:proofErr w:type="gramStart"/>
      <w:r w:rsidRPr="00AF0BBA">
        <w:rPr>
          <w:snapToGrid w:val="0"/>
        </w:rPr>
        <w:t>COP, but</w:t>
      </w:r>
      <w:proofErr w:type="gramEnd"/>
      <w:r w:rsidRPr="00AF0BBA">
        <w:rPr>
          <w:snapToGrid w:val="0"/>
        </w:rPr>
        <w:t xml:space="preserve"> fails to come On-Line for the hour or hours being RUC committed.  Contiguous RUC deployments shall represent a single event in determining a “Misconduct Event”.</w:t>
      </w:r>
    </w:p>
    <w:p w14:paraId="06B719E8" w14:textId="77777777" w:rsidR="002E7ABF" w:rsidRPr="00AF0BBA" w:rsidRDefault="002E7ABF" w:rsidP="002E7ABF">
      <w:pPr>
        <w:tabs>
          <w:tab w:val="num" w:pos="1440"/>
        </w:tabs>
        <w:spacing w:after="120"/>
        <w:ind w:left="1440" w:hanging="720"/>
        <w:jc w:val="both"/>
        <w:rPr>
          <w:snapToGrid w:val="0"/>
        </w:rPr>
      </w:pPr>
      <w:r w:rsidRPr="00AF0BBA">
        <w:rPr>
          <w:snapToGrid w:val="0"/>
        </w:rPr>
        <w:t>(</w:t>
      </w:r>
      <w:r>
        <w:rPr>
          <w:snapToGrid w:val="0"/>
        </w:rPr>
        <w:t>2</w:t>
      </w:r>
      <w:r w:rsidRPr="00AF0BBA">
        <w:rPr>
          <w:snapToGrid w:val="0"/>
        </w:rPr>
        <w:t>)</w:t>
      </w:r>
      <w:r w:rsidRPr="00AF0BBA">
        <w:rPr>
          <w:snapToGrid w:val="0"/>
        </w:rPr>
        <w:tab/>
        <w:t xml:space="preserve">Each day that a Misconduct Event continues after Participant receives written notice from ERCOT of the Misconduct Event is a separate Misconduct Event.  Misconduct Events are measured </w:t>
      </w:r>
      <w:proofErr w:type="gramStart"/>
      <w:r w:rsidRPr="00AF0BBA">
        <w:rPr>
          <w:snapToGrid w:val="0"/>
        </w:rPr>
        <w:t>on a daily basis</w:t>
      </w:r>
      <w:proofErr w:type="gramEnd"/>
      <w:r w:rsidRPr="00AF0BBA">
        <w:rPr>
          <w:snapToGrid w:val="0"/>
        </w:rPr>
        <w:t>.</w:t>
      </w:r>
    </w:p>
    <w:p w14:paraId="39699E4A" w14:textId="77777777" w:rsidR="002E7ABF" w:rsidRPr="00AF0BBA" w:rsidRDefault="002E7ABF" w:rsidP="002E7ABF">
      <w:pPr>
        <w:spacing w:after="120"/>
        <w:ind w:left="1440" w:hanging="720"/>
        <w:jc w:val="both"/>
        <w:rPr>
          <w:snapToGrid w:val="0"/>
        </w:rPr>
      </w:pPr>
      <w:r w:rsidRPr="00AF0BBA">
        <w:rPr>
          <w:snapToGrid w:val="0"/>
        </w:rPr>
        <w:t>(</w:t>
      </w:r>
      <w:r>
        <w:rPr>
          <w:snapToGrid w:val="0"/>
        </w:rPr>
        <w:t>3</w:t>
      </w:r>
      <w:r w:rsidRPr="00AF0BBA">
        <w:rPr>
          <w:snapToGrid w:val="0"/>
        </w:rPr>
        <w:t>)</w:t>
      </w:r>
      <w:r w:rsidRPr="00AF0BBA">
        <w:rPr>
          <w:snapToGrid w:val="0"/>
        </w:rPr>
        <w:tab/>
        <w:t xml:space="preserve">Participant is excused from the RMR Charge for Unexcused Misconduct for any Misconduct Event that is (a) not due to intentionally incomplete, inaccurate, or dishonest reporting to ERCOT by Participant of the availability of the Unit, or (b) caused by a failure of the ERCOT Transmission Grid. </w:t>
      </w:r>
    </w:p>
    <w:p w14:paraId="23EA61E3" w14:textId="77777777" w:rsidR="002E7ABF" w:rsidRPr="00AF0BBA" w:rsidRDefault="002E7ABF" w:rsidP="002E7ABF">
      <w:pPr>
        <w:spacing w:after="120"/>
        <w:ind w:left="1440" w:hanging="720"/>
        <w:jc w:val="both"/>
        <w:rPr>
          <w:snapToGrid w:val="0"/>
        </w:rPr>
      </w:pPr>
      <w:r w:rsidRPr="00AF0BBA">
        <w:rPr>
          <w:snapToGrid w:val="0"/>
        </w:rPr>
        <w:t>(</w:t>
      </w:r>
      <w:r>
        <w:rPr>
          <w:snapToGrid w:val="0"/>
        </w:rPr>
        <w:t>4</w:t>
      </w:r>
      <w:r w:rsidRPr="00AF0BBA">
        <w:rPr>
          <w:snapToGrid w:val="0"/>
        </w:rPr>
        <w:t>)</w:t>
      </w:r>
      <w:r w:rsidRPr="00AF0BBA">
        <w:rPr>
          <w:snapToGrid w:val="0"/>
        </w:rPr>
        <w:tab/>
        <w:t>If a Misconduct Event is not excused, then to reflect this lower-than-expected quality of firmness, the Participant is subject to the RMR Charge for Unexcused Misconduct as specified in the ERCOT Protocols in effect on the Effective Date.</w:t>
      </w:r>
    </w:p>
    <w:p w14:paraId="71BA159B" w14:textId="77777777" w:rsidR="002E7ABF" w:rsidRPr="0093061F" w:rsidRDefault="002E7ABF" w:rsidP="002E7ABF">
      <w:pPr>
        <w:spacing w:after="120"/>
        <w:ind w:left="1440" w:hanging="720"/>
        <w:jc w:val="both"/>
        <w:rPr>
          <w:snapToGrid w:val="0"/>
        </w:rPr>
      </w:pPr>
      <w:r w:rsidRPr="0093061F">
        <w:rPr>
          <w:snapToGrid w:val="0"/>
        </w:rPr>
        <w:t>(</w:t>
      </w:r>
      <w:r>
        <w:rPr>
          <w:snapToGrid w:val="0"/>
        </w:rPr>
        <w:t>5</w:t>
      </w:r>
      <w:r w:rsidRPr="0093061F">
        <w:rPr>
          <w:snapToGrid w:val="0"/>
        </w:rPr>
        <w:t>)</w:t>
      </w:r>
      <w:r w:rsidRPr="0093061F">
        <w:rPr>
          <w:snapToGrid w:val="0"/>
        </w:rPr>
        <w:tab/>
        <w:t xml:space="preserve">ERCOT shall inform Participant in writing of its determination if a Misconduct Event is unexcused. </w:t>
      </w:r>
    </w:p>
    <w:p w14:paraId="0ADBDAD7" w14:textId="77777777" w:rsidR="002E7ABF" w:rsidRPr="0093061F" w:rsidRDefault="002E7ABF" w:rsidP="002E7ABF">
      <w:pPr>
        <w:widowControl w:val="0"/>
        <w:spacing w:after="120"/>
        <w:ind w:left="1440" w:hanging="720"/>
        <w:rPr>
          <w:u w:val="single"/>
        </w:rPr>
      </w:pPr>
      <w:r w:rsidRPr="0093061F">
        <w:lastRenderedPageBreak/>
        <w:t>(</w:t>
      </w:r>
      <w:r>
        <w:t>6</w:t>
      </w:r>
      <w:r w:rsidRPr="0093061F">
        <w:t>)</w:t>
      </w:r>
      <w:r w:rsidRPr="0093061F">
        <w:tab/>
        <w:t xml:space="preserve">ERCOT may offset any amounts due by Participant to ERCOT under this Section against any amounts due by ERCOT to Participant under this Agreement.  </w:t>
      </w:r>
    </w:p>
    <w:p w14:paraId="2F672394" w14:textId="2DC5C00C" w:rsidR="002E7ABF" w:rsidRPr="0093061F" w:rsidRDefault="002E7ABF" w:rsidP="002E7ABF">
      <w:pPr>
        <w:spacing w:before="120" w:after="120"/>
        <w:jc w:val="both"/>
        <w:rPr>
          <w:u w:val="single"/>
        </w:rPr>
      </w:pPr>
      <w:r w:rsidRPr="0093061F">
        <w:rPr>
          <w:u w:val="single"/>
        </w:rPr>
        <w:t>Section 10.  Default</w:t>
      </w:r>
      <w:ins w:id="919" w:author="ERCOT" w:date="2025-10-21T20:19:00Z" w16du:dateUtc="2025-10-22T01:19:00Z">
        <w:r w:rsidR="005A3B56">
          <w:rPr>
            <w:u w:val="single"/>
          </w:rPr>
          <w:t xml:space="preserve"> and Force Majeure</w:t>
        </w:r>
      </w:ins>
      <w:r w:rsidRPr="0093061F">
        <w:rPr>
          <w:u w:val="single"/>
        </w:rPr>
        <w:t xml:space="preserve">. </w:t>
      </w:r>
    </w:p>
    <w:p w14:paraId="2EA5EEC3" w14:textId="55416B7F" w:rsidR="005A3B56" w:rsidRDefault="005A3B56" w:rsidP="002E7AB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ins w:id="920" w:author="ERCOT" w:date="2025-10-21T20:20:00Z" w16du:dateUtc="2025-10-22T01:20:00Z"/>
          <w:u w:val="single"/>
        </w:rPr>
      </w:pPr>
      <w:ins w:id="921" w:author="ERCOT" w:date="2025-10-21T20:20:00Z" w16du:dateUtc="2025-10-22T01:20:00Z">
        <w:r w:rsidRPr="00454EEE">
          <w:t>Section 7</w:t>
        </w:r>
      </w:ins>
      <w:ins w:id="922" w:author="ERCOT" w:date="2025-11-21T11:11:00Z" w16du:dateUtc="2025-11-21T17:11:00Z">
        <w:r w:rsidR="00283C19">
          <w:t>, Default and Force Majeure</w:t>
        </w:r>
        <w:r w:rsidR="002A060D">
          <w:t>,</w:t>
        </w:r>
      </w:ins>
      <w:ins w:id="923" w:author="ERCOT" w:date="2025-10-21T20:20:00Z" w16du:dateUtc="2025-10-22T01:20:00Z">
        <w:r w:rsidRPr="00454EEE">
          <w:t xml:space="preserve"> of the Standard Form Agreement is hereby incorporated by reference into this Agreement and shall apply to the</w:t>
        </w:r>
        <w:r>
          <w:t xml:space="preserve"> terms of this Agreement. In addition to the Default provisions incorporated by reference from the Standard Form Agreement, the following provisions apply for purposes of Default.  </w:t>
        </w:r>
        <w:r w:rsidRPr="009B458A">
          <w:t>A Default or Material Breach of this Agreement by a Party shall not relieve either Party of the obligation to comply with the ERCOT Protocols and Other Binding Documents.</w:t>
        </w:r>
        <w:r>
          <w:rPr>
            <w:u w:val="single"/>
          </w:rPr>
          <w:t xml:space="preserve"> </w:t>
        </w:r>
      </w:ins>
    </w:p>
    <w:p w14:paraId="22CCA475" w14:textId="4C19ACAD" w:rsidR="002E7ABF" w:rsidRPr="0093061F" w:rsidDel="005A3B56" w:rsidRDefault="002E7ABF" w:rsidP="002E7AB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del w:id="924" w:author="ERCOT" w:date="2025-10-21T20:21:00Z" w16du:dateUtc="2025-10-22T01:21:00Z"/>
        </w:rPr>
      </w:pPr>
      <w:del w:id="925" w:author="ERCOT" w:date="2025-10-21T20:21:00Z" w16du:dateUtc="2025-10-22T01:21:00Z">
        <w:r w:rsidRPr="0093061F" w:rsidDel="005A3B56">
          <w:delText>A.</w:delText>
        </w:r>
        <w:r w:rsidRPr="0093061F" w:rsidDel="005A3B56">
          <w:tab/>
        </w:r>
        <w:r w:rsidRPr="0093061F" w:rsidDel="005A3B56">
          <w:rPr>
            <w:u w:val="single"/>
          </w:rPr>
          <w:delText>Event of Default.</w:delText>
        </w:r>
        <w:r w:rsidRPr="0093061F" w:rsidDel="005A3B56">
          <w:delText xml:space="preserve"> </w:delText>
        </w:r>
      </w:del>
    </w:p>
    <w:p w14:paraId="1FCDDF1E" w14:textId="338DA9B5" w:rsidR="002E7ABF" w:rsidRPr="0093061F" w:rsidDel="005A3B56" w:rsidRDefault="002E7ABF" w:rsidP="002E7ABF">
      <w:pPr>
        <w:widowControl w:val="0"/>
        <w:spacing w:after="240"/>
        <w:ind w:left="1440" w:hanging="720"/>
        <w:jc w:val="both"/>
        <w:rPr>
          <w:del w:id="926" w:author="ERCOT" w:date="2025-10-21T20:21:00Z" w16du:dateUtc="2025-10-22T01:21:00Z"/>
          <w:snapToGrid w:val="0"/>
          <w:spacing w:val="-3"/>
        </w:rPr>
      </w:pPr>
      <w:del w:id="927" w:author="ERCOT" w:date="2025-10-21T20:21:00Z" w16du:dateUtc="2025-10-22T01:21:00Z">
        <w:r w:rsidRPr="0093061F" w:rsidDel="005A3B56">
          <w:rPr>
            <w:snapToGrid w:val="0"/>
            <w:spacing w:val="-3"/>
          </w:rPr>
          <w:delText>(1)</w:delText>
        </w:r>
        <w:r w:rsidRPr="0093061F" w:rsidDel="005A3B56">
          <w:rPr>
            <w:snapToGrid w:val="0"/>
            <w:spacing w:val="-3"/>
          </w:rPr>
          <w:tab/>
          <w:delText xml:space="preserve">Failure </w:delText>
        </w:r>
        <w:r w:rsidRPr="0093061F" w:rsidDel="005A3B56">
          <w:rPr>
            <w:snapToGrid w:val="0"/>
          </w:rPr>
          <w:delText xml:space="preserve">by Participant </w:delText>
        </w:r>
        <w:r w:rsidRPr="0093061F" w:rsidDel="005A3B56">
          <w:rPr>
            <w:snapToGrid w:val="0"/>
            <w:spacing w:val="-3"/>
          </w:rPr>
          <w:delText xml:space="preserve">to </w:delText>
        </w:r>
        <w:r w:rsidRPr="0093061F" w:rsidDel="005A3B56">
          <w:rPr>
            <w:snapToGrid w:val="0"/>
          </w:rPr>
          <w:delText>(i) pay when due, any</w:delText>
        </w:r>
        <w:r w:rsidRPr="0093061F" w:rsidDel="005A3B56">
          <w:rPr>
            <w:snapToGrid w:val="0"/>
            <w:spacing w:val="-3"/>
          </w:rPr>
          <w:delText xml:space="preserve"> payment or  Financial Security obligation owed to ERCOT or its designee, if applicable, under any agreement with ERCOT (“Payment Breach”), or (ii) designate/maintain an association with a QSE (if required by the ERCOT Protocols) </w:delText>
        </w:r>
        <w:r w:rsidRPr="0093061F" w:rsidDel="005A3B56">
          <w:rPr>
            <w:snapToGrid w:val="0"/>
          </w:rPr>
          <w:delText xml:space="preserve">(“QSE Affiliation Breach”), </w:delText>
        </w:r>
        <w:r w:rsidRPr="0093061F" w:rsidDel="005A3B56">
          <w:rPr>
            <w:snapToGrid w:val="0"/>
            <w:spacing w:val="-3"/>
          </w:rPr>
          <w:delText xml:space="preserve"> shall constitute a material breach and event of default (“Default”) unless cured within one (1) Bank Business Day after ERCOT delivers written notice of the breach to Participant.  Provided further that if such a material breach, regardless of whether such breach is cured within the allotted time after notice of the material breach, occurs more than three (3) times within a rolling 12-month period, the fourth such breach shall constitute a Default.</w:delText>
        </w:r>
      </w:del>
    </w:p>
    <w:p w14:paraId="37F547BC" w14:textId="1CBFD37F" w:rsidR="002E7ABF" w:rsidRPr="0093061F" w:rsidDel="005A3B56" w:rsidRDefault="002E7ABF" w:rsidP="002E7ABF">
      <w:pPr>
        <w:widowControl w:val="0"/>
        <w:spacing w:after="240"/>
        <w:ind w:left="1440" w:hanging="720"/>
        <w:jc w:val="both"/>
        <w:rPr>
          <w:del w:id="928" w:author="ERCOT" w:date="2025-10-21T20:21:00Z" w16du:dateUtc="2025-10-22T01:21:00Z"/>
          <w:snapToGrid w:val="0"/>
        </w:rPr>
      </w:pPr>
      <w:del w:id="929" w:author="ERCOT" w:date="2025-10-21T20:21:00Z" w16du:dateUtc="2025-10-22T01:21:00Z">
        <w:r w:rsidRPr="0093061F" w:rsidDel="005A3B56">
          <w:rPr>
            <w:snapToGrid w:val="0"/>
            <w:spacing w:val="-3"/>
          </w:rPr>
          <w:delText>(2)</w:delText>
        </w:r>
        <w:r w:rsidRPr="0093061F" w:rsidDel="005A3B56">
          <w:rPr>
            <w:snapToGrid w:val="0"/>
            <w:spacing w:val="-3"/>
          </w:rPr>
          <w:tab/>
          <w:delText xml:space="preserve">A material breach other than </w:delText>
        </w:r>
        <w:r w:rsidRPr="0093061F" w:rsidDel="005A3B56">
          <w:rPr>
            <w:snapToGrid w:val="0"/>
          </w:rPr>
          <w:delText xml:space="preserve">a </w:delText>
        </w:r>
        <w:r w:rsidRPr="0093061F" w:rsidDel="005A3B56">
          <w:rPr>
            <w:snapToGrid w:val="0"/>
            <w:spacing w:val="-3"/>
          </w:rPr>
          <w:delText xml:space="preserve">Payment Breach or a QSE Affiliation Breach includes </w:delText>
        </w:r>
        <w:r w:rsidRPr="0093061F" w:rsidDel="005A3B56">
          <w:rPr>
            <w:snapToGrid w:val="0"/>
          </w:rPr>
          <w:delText xml:space="preserve">any material failure by Participant to comply with the ERCOT Protocols.  A material breach under this subsection shall constitute an event of Default by Participant </w:delText>
        </w:r>
        <w:r w:rsidRPr="0093061F" w:rsidDel="005A3B56">
          <w:rPr>
            <w:snapToGrid w:val="0"/>
            <w:spacing w:val="-3"/>
          </w:rPr>
          <w:delText>unless cured within fourteen (14) Business Days after delivery by ERCOT of written notice of the material breach to Participant</w:delText>
        </w:r>
        <w:r w:rsidRPr="0093061F" w:rsidDel="005A3B56">
          <w:rPr>
            <w:snapToGrid w:val="0"/>
          </w:rPr>
          <w:delText xml:space="preserve">.  </w:delText>
        </w:r>
      </w:del>
    </w:p>
    <w:p w14:paraId="57CDB5DC" w14:textId="436558DA" w:rsidR="002E7ABF" w:rsidRPr="0093061F" w:rsidDel="005A3B56" w:rsidRDefault="002E7ABF" w:rsidP="002E7ABF">
      <w:pPr>
        <w:widowControl w:val="0"/>
        <w:spacing w:after="240"/>
        <w:ind w:left="1440"/>
        <w:jc w:val="both"/>
        <w:rPr>
          <w:del w:id="930" w:author="ERCOT" w:date="2025-10-21T20:21:00Z" w16du:dateUtc="2025-10-22T01:21:00Z"/>
          <w:snapToGrid w:val="0"/>
        </w:rPr>
      </w:pPr>
      <w:del w:id="931" w:author="ERCOT" w:date="2025-10-21T20:21:00Z" w16du:dateUtc="2025-10-22T01:21:00Z">
        <w:r w:rsidRPr="0093061F" w:rsidDel="005A3B56">
          <w:rPr>
            <w:snapToGrid w:val="0"/>
          </w:rPr>
          <w:delText xml:space="preserve">Participant must begin work or other efforts within three (3) Business Days to cure such material breach after delivery of the breach notice by ERCOT, and must prosecute such work or other efforts with reasonable diligence until the breach is cured.   </w:delText>
        </w:r>
        <w:r w:rsidRPr="0093061F" w:rsidDel="005A3B56">
          <w:rPr>
            <w:snapToGrid w:val="0"/>
            <w:spacing w:val="-3"/>
          </w:rPr>
          <w:delText>Provided further that if a material breach, regardless of whether such breach is cured within the allotted time after notice of the material breach, occurs more than three (3) times within a 12-month period, the fourth such breach shall constitute a Default.</w:delText>
        </w:r>
      </w:del>
    </w:p>
    <w:p w14:paraId="09C6AC77" w14:textId="220E7B3D" w:rsidR="002E7ABF" w:rsidRPr="0093061F" w:rsidDel="005A3B56" w:rsidRDefault="002E7ABF" w:rsidP="002E7ABF">
      <w:pPr>
        <w:spacing w:before="120" w:after="120"/>
        <w:ind w:left="1440"/>
        <w:jc w:val="both"/>
        <w:rPr>
          <w:del w:id="932" w:author="ERCOT" w:date="2025-10-21T20:21:00Z" w16du:dateUtc="2025-10-22T01:21:00Z"/>
        </w:rPr>
      </w:pPr>
      <w:del w:id="933" w:author="ERCOT" w:date="2025-10-21T20:21:00Z" w16du:dateUtc="2025-10-22T01:21:00Z">
        <w:r w:rsidRPr="0093061F" w:rsidDel="005A3B56">
          <w:delText>A material breach under this subsection shall not result in a Default if the breach cannot reasonably be cured within fourteen (14) Business Days, and Participant:</w:delText>
        </w:r>
      </w:del>
    </w:p>
    <w:p w14:paraId="25D30828" w14:textId="65A17090" w:rsidR="002E7ABF" w:rsidRPr="0093061F" w:rsidDel="005A3B56" w:rsidRDefault="002E7ABF" w:rsidP="002E7ABF">
      <w:pPr>
        <w:tabs>
          <w:tab w:val="num" w:pos="360"/>
        </w:tabs>
        <w:spacing w:after="120"/>
        <w:ind w:left="2160" w:hanging="720"/>
        <w:rPr>
          <w:del w:id="934" w:author="ERCOT" w:date="2025-10-21T20:21:00Z" w16du:dateUtc="2025-10-22T01:21:00Z"/>
        </w:rPr>
      </w:pPr>
      <w:del w:id="935" w:author="ERCOT" w:date="2025-10-21T20:21:00Z" w16du:dateUtc="2025-10-22T01:21:00Z">
        <w:r w:rsidDel="005A3B56">
          <w:delText>(a)</w:delText>
        </w:r>
        <w:r w:rsidDel="005A3B56">
          <w:tab/>
        </w:r>
        <w:r w:rsidRPr="0093061F" w:rsidDel="005A3B56">
          <w:delText xml:space="preserve">Promptly provides ERCOT with written notice of the reasons why the breach cannot reasonably be cured within fourteen (14) Business Days; </w:delText>
        </w:r>
      </w:del>
    </w:p>
    <w:p w14:paraId="2BEC9F7A" w14:textId="2102D131" w:rsidR="002E7ABF" w:rsidRPr="0093061F" w:rsidDel="005A3B56" w:rsidRDefault="002E7ABF" w:rsidP="002E7ABF">
      <w:pPr>
        <w:tabs>
          <w:tab w:val="num" w:pos="360"/>
        </w:tabs>
        <w:spacing w:after="120"/>
        <w:ind w:left="2160" w:hanging="720"/>
        <w:rPr>
          <w:del w:id="936" w:author="ERCOT" w:date="2025-10-21T20:21:00Z" w16du:dateUtc="2025-10-22T01:21:00Z"/>
        </w:rPr>
      </w:pPr>
      <w:del w:id="937" w:author="ERCOT" w:date="2025-10-21T20:21:00Z" w16du:dateUtc="2025-10-22T01:21:00Z">
        <w:r w:rsidDel="005A3B56">
          <w:delText>(b)</w:delText>
        </w:r>
        <w:r w:rsidDel="005A3B56">
          <w:tab/>
        </w:r>
        <w:r w:rsidRPr="0093061F" w:rsidDel="005A3B56">
          <w:delText>Begins to work or other efforts to cure the breach within three (3) Business Days after ERCOT’s delivery of the notice to Participant; and</w:delText>
        </w:r>
      </w:del>
    </w:p>
    <w:p w14:paraId="2FAEE6F5" w14:textId="5C926A49" w:rsidR="002E7ABF" w:rsidRPr="0093061F" w:rsidDel="005A3B56" w:rsidRDefault="002E7ABF" w:rsidP="002E7ABF">
      <w:pPr>
        <w:tabs>
          <w:tab w:val="num" w:pos="360"/>
        </w:tabs>
        <w:spacing w:after="120"/>
        <w:ind w:left="2160" w:hanging="720"/>
        <w:rPr>
          <w:del w:id="938" w:author="ERCOT" w:date="2025-10-21T20:21:00Z" w16du:dateUtc="2025-10-22T01:21:00Z"/>
        </w:rPr>
      </w:pPr>
      <w:del w:id="939" w:author="ERCOT" w:date="2025-10-21T20:21:00Z" w16du:dateUtc="2025-10-22T01:21:00Z">
        <w:r w:rsidDel="005A3B56">
          <w:delText>(c)</w:delText>
        </w:r>
        <w:r w:rsidDel="005A3B56">
          <w:tab/>
        </w:r>
        <w:r w:rsidRPr="0093061F" w:rsidDel="005A3B56">
          <w:delText>Prosecutes the curative work or efforts with reasonable diligence until the curative work or efforts are completed.</w:delText>
        </w:r>
      </w:del>
    </w:p>
    <w:p w14:paraId="63DF2476" w14:textId="038AD9FC" w:rsidR="002E7ABF" w:rsidRPr="0093061F" w:rsidRDefault="002E7ABF" w:rsidP="002E7ABF">
      <w:pPr>
        <w:spacing w:after="120"/>
        <w:ind w:left="1440" w:hanging="720"/>
        <w:jc w:val="both"/>
      </w:pPr>
      <w:r w:rsidRPr="0093061F">
        <w:lastRenderedPageBreak/>
        <w:t>(</w:t>
      </w:r>
      <w:ins w:id="940" w:author="ERCOT" w:date="2025-10-21T20:21:00Z" w16du:dateUtc="2025-10-22T01:21:00Z">
        <w:r w:rsidR="005A3B56">
          <w:t>1</w:t>
        </w:r>
      </w:ins>
      <w:del w:id="941" w:author="ERCOT" w:date="2025-10-21T20:21:00Z" w16du:dateUtc="2025-10-22T01:21:00Z">
        <w:r w:rsidRPr="0093061F" w:rsidDel="005A3B56">
          <w:delText>3</w:delText>
        </w:r>
      </w:del>
      <w:r w:rsidRPr="0093061F">
        <w:t xml:space="preserve">) </w:t>
      </w:r>
      <w:r w:rsidRPr="0093061F">
        <w:tab/>
        <w:t>The occurrence and continuation of any of the following events shall constitute an automatic Default by Participant</w:t>
      </w:r>
      <w:ins w:id="942" w:author="ERCOT" w:date="2025-10-21T20:21:00Z" w16du:dateUtc="2025-10-22T01:21:00Z">
        <w:r w:rsidR="005A3B56">
          <w:t xml:space="preserve"> under this Agreement</w:t>
        </w:r>
      </w:ins>
      <w:r w:rsidRPr="0093061F">
        <w:t>:</w:t>
      </w:r>
    </w:p>
    <w:p w14:paraId="0286AC72" w14:textId="77777777" w:rsidR="002E7ABF" w:rsidRPr="0093061F" w:rsidRDefault="002E7ABF" w:rsidP="002E7ABF">
      <w:pPr>
        <w:tabs>
          <w:tab w:val="num" w:pos="360"/>
        </w:tabs>
        <w:spacing w:after="120"/>
        <w:ind w:left="2160" w:hanging="720"/>
      </w:pPr>
      <w:r w:rsidRPr="0093061F">
        <w:t>(a)</w:t>
      </w:r>
      <w:r w:rsidRPr="0093061F">
        <w:tab/>
        <w:t>Participant becomes Bankrupt, except for the filing of a petition in involuntary bankruptcy, or similar involuntary proceedings, that is dismissed within 90 days thereafter;</w:t>
      </w:r>
    </w:p>
    <w:p w14:paraId="03924245" w14:textId="77777777" w:rsidR="002E7ABF" w:rsidRPr="0093061F" w:rsidRDefault="002E7ABF" w:rsidP="002E7ABF">
      <w:pPr>
        <w:spacing w:after="120"/>
        <w:ind w:left="2160" w:hanging="720"/>
      </w:pPr>
      <w:r w:rsidRPr="0093061F">
        <w:t>(b)</w:t>
      </w:r>
      <w:r w:rsidRPr="0093061F">
        <w:tab/>
        <w:t>The RMR Unit’s operation is abandoned without intent to return it to operation during the Term;</w:t>
      </w:r>
    </w:p>
    <w:p w14:paraId="1D051508" w14:textId="77777777" w:rsidR="002E7ABF" w:rsidRPr="0093061F" w:rsidRDefault="002E7ABF" w:rsidP="002E7ABF">
      <w:pPr>
        <w:spacing w:after="120"/>
        <w:ind w:left="2160" w:hanging="720"/>
      </w:pPr>
      <w:r w:rsidRPr="0093061F">
        <w:t>(c)</w:t>
      </w:r>
      <w:r w:rsidRPr="0093061F">
        <w:tab/>
      </w:r>
      <w:r w:rsidRPr="00B83354">
        <w:t>At any time, the Actual Availability is equal to or less than 50% of the Target Availability as specified in Table 1 Section 1 (E)(1) of this Agreement; or</w:t>
      </w:r>
    </w:p>
    <w:p w14:paraId="670494B5" w14:textId="77777777" w:rsidR="002E7ABF" w:rsidRPr="0093061F" w:rsidRDefault="002E7ABF" w:rsidP="002E7ABF">
      <w:pPr>
        <w:spacing w:after="120"/>
        <w:ind w:left="2160" w:hanging="720"/>
      </w:pPr>
      <w:r w:rsidRPr="0093061F">
        <w:t>(d)</w:t>
      </w:r>
      <w:r w:rsidRPr="0093061F">
        <w:tab/>
        <w:t xml:space="preserve">Three or more unexcused Misconduct Events occur during a contract Term.  </w:t>
      </w:r>
    </w:p>
    <w:p w14:paraId="35C9D948" w14:textId="17E04390" w:rsidR="002E7ABF" w:rsidRPr="0093061F" w:rsidDel="005A3B56" w:rsidRDefault="002E7ABF" w:rsidP="002E7ABF">
      <w:pPr>
        <w:widowControl w:val="0"/>
        <w:spacing w:after="120"/>
        <w:ind w:left="1440" w:hanging="720"/>
        <w:jc w:val="both"/>
        <w:rPr>
          <w:del w:id="943" w:author="ERCOT" w:date="2025-10-21T20:22:00Z" w16du:dateUtc="2025-10-22T01:22:00Z"/>
          <w:snapToGrid w:val="0"/>
        </w:rPr>
      </w:pPr>
      <w:del w:id="944" w:author="ERCOT" w:date="2025-10-21T20:22:00Z" w16du:dateUtc="2025-10-22T01:22:00Z">
        <w:r w:rsidRPr="0093061F" w:rsidDel="005A3B56">
          <w:rPr>
            <w:snapToGrid w:val="0"/>
          </w:rPr>
          <w:delText>(4)</w:delText>
        </w:r>
        <w:r w:rsidRPr="0093061F" w:rsidDel="005A3B56">
          <w:rPr>
            <w:snapToGrid w:val="0"/>
          </w:rPr>
          <w:tab/>
          <w:delText>Except as otherwise herein, a material breach of this Agreement by ERCOT, including any material failure by ERCOT to comply with the ERCOT Protocols,</w:delText>
        </w:r>
        <w:r w:rsidRPr="0093061F" w:rsidDel="005A3B56">
          <w:rPr>
            <w:snapToGrid w:val="0"/>
            <w:spacing w:val="-3"/>
          </w:rPr>
          <w:delText xml:space="preserve"> </w:delText>
        </w:r>
        <w:r w:rsidRPr="0093061F" w:rsidDel="005A3B56">
          <w:rPr>
            <w:snapToGrid w:val="0"/>
          </w:rPr>
          <w:delText xml:space="preserve">other than a </w:delText>
        </w:r>
        <w:r w:rsidRPr="0093061F" w:rsidDel="005A3B56">
          <w:rPr>
            <w:snapToGrid w:val="0"/>
            <w:spacing w:val="-3"/>
          </w:rPr>
          <w:delText>Payment Breach</w:delText>
        </w:r>
        <w:r w:rsidRPr="0093061F" w:rsidDel="005A3B56">
          <w:rPr>
            <w:snapToGrid w:val="0"/>
          </w:rPr>
          <w:delText xml:space="preserve">, </w:delText>
        </w:r>
        <w:r w:rsidRPr="0093061F" w:rsidDel="005A3B56">
          <w:rPr>
            <w:snapToGrid w:val="0"/>
            <w:spacing w:val="-3"/>
          </w:rPr>
          <w:delText>shall constitute a Default by ERCOT unless cured within fourteen (14) Business Days after delivery by Participant of written notice of the material breach to ERCOT</w:delText>
        </w:r>
        <w:r w:rsidRPr="0093061F" w:rsidDel="005A3B56">
          <w:rPr>
            <w:snapToGrid w:val="0"/>
          </w:rPr>
          <w:delText>.  ERCOT must begin work or other efforts within three (3) Business Days to cure such material breach after delivery by Participant of written notice of such material breach by ERCOT</w:delText>
        </w:r>
        <w:r w:rsidRPr="0093061F" w:rsidDel="005A3B56">
          <w:rPr>
            <w:snapToGrid w:val="0"/>
            <w:spacing w:val="-3"/>
          </w:rPr>
          <w:delText xml:space="preserve"> and must prosecute such work or other efforts with reasonable diligence until the breach is cured</w:delText>
        </w:r>
        <w:r w:rsidRPr="0093061F" w:rsidDel="005A3B56">
          <w:rPr>
            <w:snapToGrid w:val="0"/>
          </w:rPr>
          <w:delText xml:space="preserve">.  </w:delText>
        </w:r>
        <w:r w:rsidRPr="0093061F" w:rsidDel="005A3B56">
          <w:rPr>
            <w:snapToGrid w:val="0"/>
            <w:spacing w:val="-3"/>
          </w:rPr>
          <w:delText>Provided further that if a material breach, regardless of whether such breach is cured within the allotted time after notice of the material breach, occurs more than three (3) times within a 12-month period, the fourth such breach shall constitute a Default.</w:delText>
        </w:r>
      </w:del>
    </w:p>
    <w:p w14:paraId="1BA16225" w14:textId="118CB711" w:rsidR="002E7ABF" w:rsidRPr="0093061F" w:rsidDel="005A3B56" w:rsidRDefault="002E7ABF" w:rsidP="002E7ABF">
      <w:pPr>
        <w:tabs>
          <w:tab w:val="num" w:pos="1440"/>
        </w:tabs>
        <w:spacing w:after="120"/>
        <w:ind w:left="1440" w:hanging="720"/>
        <w:jc w:val="both"/>
        <w:rPr>
          <w:del w:id="945" w:author="ERCOT" w:date="2025-10-21T20:22:00Z" w16du:dateUtc="2025-10-22T01:22:00Z"/>
          <w:szCs w:val="16"/>
        </w:rPr>
      </w:pPr>
      <w:del w:id="946" w:author="ERCOT" w:date="2025-10-21T20:22:00Z" w16du:dateUtc="2025-10-22T01:22:00Z">
        <w:r w:rsidRPr="0093061F" w:rsidDel="005A3B56">
          <w:rPr>
            <w:szCs w:val="16"/>
          </w:rPr>
          <w:delText>(5)</w:delText>
        </w:r>
        <w:r w:rsidRPr="0093061F" w:rsidDel="005A3B56">
          <w:rPr>
            <w:szCs w:val="16"/>
          </w:rPr>
          <w:tab/>
          <w:delText xml:space="preserve">If, due to a Force Majeure Event, a Party is in breach with respect to any obligation hereunder, such breach shall not result in a Default by that Party.  </w:delText>
        </w:r>
      </w:del>
    </w:p>
    <w:p w14:paraId="193EE7C1" w14:textId="6A4C600C" w:rsidR="002E7ABF" w:rsidRPr="0093061F" w:rsidDel="005A3B56" w:rsidRDefault="002E7ABF" w:rsidP="002E7A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del w:id="947" w:author="ERCOT" w:date="2025-10-21T20:22:00Z" w16du:dateUtc="2025-10-22T01:22:00Z"/>
          <w:u w:val="single"/>
        </w:rPr>
      </w:pPr>
      <w:del w:id="948" w:author="ERCOT" w:date="2025-10-21T20:22:00Z" w16du:dateUtc="2025-10-22T01:22:00Z">
        <w:r w:rsidRPr="0093061F" w:rsidDel="005A3B56">
          <w:delText>B.</w:delText>
        </w:r>
        <w:r w:rsidRPr="0093061F" w:rsidDel="005A3B56">
          <w:tab/>
        </w:r>
        <w:r w:rsidRPr="0093061F" w:rsidDel="005A3B56">
          <w:rPr>
            <w:u w:val="single"/>
          </w:rPr>
          <w:delText>Remedies for Default.</w:delText>
        </w:r>
      </w:del>
    </w:p>
    <w:p w14:paraId="1D4DA770" w14:textId="60C7DC04" w:rsidR="002E7ABF" w:rsidRPr="0093061F" w:rsidDel="005A3B56" w:rsidRDefault="002E7ABF" w:rsidP="002E7AB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ind w:left="1440" w:hanging="720"/>
        <w:jc w:val="both"/>
        <w:rPr>
          <w:del w:id="949" w:author="ERCOT" w:date="2025-10-21T20:22:00Z" w16du:dateUtc="2025-10-22T01:22:00Z"/>
        </w:rPr>
      </w:pPr>
      <w:del w:id="950" w:author="ERCOT" w:date="2025-10-21T20:22:00Z" w16du:dateUtc="2025-10-22T01:22:00Z">
        <w:r w:rsidRPr="0093061F" w:rsidDel="005A3B56">
          <w:delText>(1)</w:delText>
        </w:r>
        <w:r w:rsidRPr="0093061F" w:rsidDel="005A3B56">
          <w:tab/>
        </w:r>
        <w:r w:rsidRPr="0093061F" w:rsidDel="005A3B56">
          <w:rPr>
            <w:u w:val="single"/>
          </w:rPr>
          <w:delText>ERCOT’s Remedies for Default</w:delText>
        </w:r>
        <w:r w:rsidRPr="0093061F" w:rsidDel="005A3B56">
          <w:delText xml:space="preserve">. In the event of a Default by Participant, ERCOT may pursue any remedies ERCOT has under this Agreement, at law, or in equity, subject to the provisions of Section 12: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 off amounts ERCOT owes to Participant by the amount of any sums owed by Participant to ERCOT, including any amounts owed pursuant to the operation of the Protocols. </w:delText>
        </w:r>
      </w:del>
    </w:p>
    <w:p w14:paraId="471D42BD" w14:textId="1D41E7F6" w:rsidR="002E7ABF" w:rsidRPr="0093061F" w:rsidDel="005A3B56" w:rsidRDefault="002E7ABF" w:rsidP="002E7ABF">
      <w:pPr>
        <w:suppressAutoHyphens/>
        <w:spacing w:before="120" w:after="120"/>
        <w:ind w:left="720"/>
        <w:rPr>
          <w:del w:id="951" w:author="ERCOT" w:date="2025-10-21T20:22:00Z" w16du:dateUtc="2025-10-22T01:22:00Z"/>
          <w:szCs w:val="16"/>
          <w:u w:val="single"/>
        </w:rPr>
      </w:pPr>
      <w:del w:id="952" w:author="ERCOT" w:date="2025-10-21T20:22:00Z" w16du:dateUtc="2025-10-22T01:22:00Z">
        <w:r w:rsidRPr="0093061F" w:rsidDel="005A3B56">
          <w:rPr>
            <w:szCs w:val="16"/>
          </w:rPr>
          <w:delText>(2)</w:delText>
        </w:r>
        <w:r w:rsidRPr="0093061F" w:rsidDel="005A3B56">
          <w:rPr>
            <w:szCs w:val="16"/>
          </w:rPr>
          <w:tab/>
        </w:r>
        <w:r w:rsidRPr="0093061F" w:rsidDel="005A3B56">
          <w:rPr>
            <w:szCs w:val="16"/>
            <w:u w:val="single"/>
          </w:rPr>
          <w:delText xml:space="preserve">Participant’s Remedies for Default. </w:delText>
        </w:r>
      </w:del>
    </w:p>
    <w:p w14:paraId="48961856" w14:textId="046C976C" w:rsidR="002E7ABF" w:rsidRPr="0093061F" w:rsidDel="005A3B56" w:rsidRDefault="002E7ABF" w:rsidP="002E7ABF">
      <w:pPr>
        <w:tabs>
          <w:tab w:val="left" w:pos="1"/>
          <w:tab w:val="left" w:pos="1440"/>
          <w:tab w:val="left" w:pos="2160"/>
          <w:tab w:val="left" w:pos="3600"/>
          <w:tab w:val="left" w:pos="4320"/>
          <w:tab w:val="left" w:pos="5040"/>
          <w:tab w:val="left" w:pos="5760"/>
          <w:tab w:val="left" w:pos="6480"/>
          <w:tab w:val="left" w:pos="7200"/>
          <w:tab w:val="left" w:pos="7920"/>
          <w:tab w:val="left" w:pos="8640"/>
          <w:tab w:val="left" w:pos="9360"/>
        </w:tabs>
        <w:suppressAutoHyphens/>
        <w:spacing w:after="120"/>
        <w:ind w:left="2160" w:hanging="720"/>
        <w:jc w:val="both"/>
        <w:rPr>
          <w:del w:id="953" w:author="ERCOT" w:date="2025-10-21T20:22:00Z" w16du:dateUtc="2025-10-22T01:22:00Z"/>
        </w:rPr>
      </w:pPr>
      <w:del w:id="954" w:author="ERCOT" w:date="2025-10-21T20:22:00Z" w16du:dateUtc="2025-10-22T01:22:00Z">
        <w:r w:rsidRPr="0093061F" w:rsidDel="005A3B56">
          <w:delText>(a)</w:delText>
        </w:r>
        <w:r w:rsidRPr="0093061F" w:rsidDel="005A3B56">
          <w:tab/>
          <w:delText xml:space="preserve">Unless otherwise specified in this Agreement or in the ERCOT Protocols, and subject to the provisions of Section 12: Dispute Resolution of this Agreement, in the event of a Default by ERCOT, Participant’s remedies shall be limited to: </w:delText>
        </w:r>
      </w:del>
    </w:p>
    <w:p w14:paraId="4130869D" w14:textId="54F9AF8C" w:rsidR="002E7ABF" w:rsidRPr="0093061F" w:rsidDel="005A3B56" w:rsidRDefault="002E7ABF" w:rsidP="002E7ABF">
      <w:pPr>
        <w:tabs>
          <w:tab w:val="left" w:pos="1440"/>
          <w:tab w:val="left" w:pos="2160"/>
          <w:tab w:val="left" w:pos="2880"/>
          <w:tab w:val="left" w:pos="4320"/>
          <w:tab w:val="left" w:pos="5040"/>
          <w:tab w:val="left" w:pos="5760"/>
          <w:tab w:val="left" w:pos="6480"/>
          <w:tab w:val="left" w:pos="7200"/>
          <w:tab w:val="left" w:pos="7920"/>
          <w:tab w:val="left" w:pos="8640"/>
          <w:tab w:val="left" w:pos="9360"/>
        </w:tabs>
        <w:suppressAutoHyphens/>
        <w:spacing w:after="120"/>
        <w:ind w:left="2880" w:hanging="720"/>
        <w:jc w:val="both"/>
        <w:rPr>
          <w:del w:id="955" w:author="ERCOT" w:date="2025-10-21T20:22:00Z" w16du:dateUtc="2025-10-22T01:22:00Z"/>
        </w:rPr>
      </w:pPr>
      <w:del w:id="956" w:author="ERCOT" w:date="2025-10-21T20:22:00Z" w16du:dateUtc="2025-10-22T01:22:00Z">
        <w:r w:rsidRPr="0093061F" w:rsidDel="005A3B56">
          <w:lastRenderedPageBreak/>
          <w:delText>(i)</w:delText>
        </w:r>
        <w:r w:rsidRPr="0093061F" w:rsidDel="005A3B56">
          <w:tab/>
          <w:delText xml:space="preserve">Immediate termination of this Agreement upon written notice to ERCOT; </w:delText>
        </w:r>
      </w:del>
    </w:p>
    <w:p w14:paraId="7DA91A09" w14:textId="09D0793C" w:rsidR="002E7ABF" w:rsidRPr="0093061F" w:rsidDel="005A3B56" w:rsidRDefault="002E7ABF" w:rsidP="002E7ABF">
      <w:pPr>
        <w:tabs>
          <w:tab w:val="left" w:pos="1440"/>
          <w:tab w:val="left" w:pos="2160"/>
          <w:tab w:val="left" w:pos="2880"/>
          <w:tab w:val="left" w:pos="4320"/>
          <w:tab w:val="left" w:pos="5040"/>
          <w:tab w:val="left" w:pos="5760"/>
          <w:tab w:val="left" w:pos="6480"/>
          <w:tab w:val="left" w:pos="7200"/>
          <w:tab w:val="left" w:pos="7920"/>
          <w:tab w:val="left" w:pos="8640"/>
          <w:tab w:val="left" w:pos="9360"/>
        </w:tabs>
        <w:suppressAutoHyphens/>
        <w:spacing w:after="120"/>
        <w:ind w:left="2880" w:hanging="720"/>
        <w:jc w:val="both"/>
        <w:rPr>
          <w:del w:id="957" w:author="ERCOT" w:date="2025-10-21T20:22:00Z" w16du:dateUtc="2025-10-22T01:22:00Z"/>
        </w:rPr>
      </w:pPr>
      <w:del w:id="958" w:author="ERCOT" w:date="2025-10-21T20:22:00Z" w16du:dateUtc="2025-10-22T01:22:00Z">
        <w:r w:rsidRPr="0093061F" w:rsidDel="005A3B56">
          <w:delText>(ii)</w:delText>
        </w:r>
        <w:r w:rsidRPr="0093061F" w:rsidDel="005A3B56">
          <w:tab/>
          <w:delText xml:space="preserve">Monetary recovery in accordance with the Settlement procedures set forth in the ERCOT Protocols; and </w:delText>
        </w:r>
      </w:del>
    </w:p>
    <w:p w14:paraId="5B58C5C7" w14:textId="1DC7B170" w:rsidR="002E7ABF" w:rsidRPr="0093061F" w:rsidDel="005A3B56" w:rsidRDefault="002E7ABF" w:rsidP="002E7ABF">
      <w:pPr>
        <w:tabs>
          <w:tab w:val="left" w:pos="1440"/>
          <w:tab w:val="left" w:pos="2160"/>
          <w:tab w:val="left" w:pos="2880"/>
          <w:tab w:val="left" w:pos="4320"/>
          <w:tab w:val="left" w:pos="5040"/>
          <w:tab w:val="left" w:pos="5760"/>
          <w:tab w:val="left" w:pos="6480"/>
          <w:tab w:val="left" w:pos="7200"/>
          <w:tab w:val="left" w:pos="7920"/>
          <w:tab w:val="left" w:pos="8640"/>
          <w:tab w:val="left" w:pos="9360"/>
        </w:tabs>
        <w:suppressAutoHyphens/>
        <w:spacing w:after="120"/>
        <w:ind w:left="2880" w:hanging="720"/>
        <w:jc w:val="both"/>
        <w:rPr>
          <w:del w:id="959" w:author="ERCOT" w:date="2025-10-21T20:22:00Z" w16du:dateUtc="2025-10-22T01:22:00Z"/>
        </w:rPr>
      </w:pPr>
      <w:del w:id="960" w:author="ERCOT" w:date="2025-10-21T20:22:00Z" w16du:dateUtc="2025-10-22T01:22:00Z">
        <w:r w:rsidRPr="0093061F" w:rsidDel="005A3B56">
          <w:delText>(iii)</w:delText>
        </w:r>
        <w:r w:rsidRPr="0093061F" w:rsidDel="005A3B56">
          <w:tab/>
          <w:delText>Specific performance.</w:delText>
        </w:r>
      </w:del>
    </w:p>
    <w:p w14:paraId="77A83C88" w14:textId="2416D92E" w:rsidR="002E7ABF" w:rsidRPr="0093061F" w:rsidDel="005A3B56" w:rsidRDefault="002E7ABF" w:rsidP="002E7AB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2160" w:hanging="720"/>
        <w:jc w:val="both"/>
        <w:rPr>
          <w:del w:id="961" w:author="ERCOT" w:date="2025-10-21T20:22:00Z" w16du:dateUtc="2025-10-22T01:22:00Z"/>
        </w:rPr>
      </w:pPr>
      <w:del w:id="962" w:author="ERCOT" w:date="2025-10-21T20:22:00Z" w16du:dateUtc="2025-10-22T01:22:00Z">
        <w:r w:rsidRPr="0093061F" w:rsidDel="005A3B56">
          <w:delText>(b)</w:delText>
        </w:r>
        <w:r w:rsidRPr="0093061F" w:rsidDel="005A3B56">
          <w:tab/>
          <w:delText xml:space="preserve">However, in the event of a material breach by ERCOT of any of its </w:delText>
        </w:r>
        <w:r w:rsidRPr="0093061F" w:rsidDel="005A3B56">
          <w:rPr>
            <w:spacing w:val="-3"/>
          </w:rPr>
          <w:delText xml:space="preserve">representations, warranties or covenants, described in Section 4(B), Participant’s sole remedy shall be </w:delText>
        </w:r>
        <w:r w:rsidRPr="0093061F" w:rsidDel="005A3B56">
          <w:delText>immediate termination of this Agreement upon written notice to ERCOT.</w:delText>
        </w:r>
      </w:del>
    </w:p>
    <w:p w14:paraId="0C271410" w14:textId="1B9691D4" w:rsidR="002E7ABF" w:rsidRPr="0093061F" w:rsidDel="005A3B56" w:rsidRDefault="002E7ABF" w:rsidP="002E7ABF">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ind w:left="1440" w:hanging="720"/>
        <w:jc w:val="both"/>
        <w:rPr>
          <w:del w:id="963" w:author="ERCOT" w:date="2025-10-21T20:22:00Z" w16du:dateUtc="2025-10-22T01:22:00Z"/>
        </w:rPr>
      </w:pPr>
      <w:del w:id="964" w:author="ERCOT" w:date="2025-10-21T20:22:00Z" w16du:dateUtc="2025-10-22T01:22:00Z">
        <w:r w:rsidRPr="0093061F" w:rsidDel="005A3B56">
          <w:delText>(3)</w:delText>
        </w:r>
        <w:r w:rsidRPr="0093061F" w:rsidDel="005A3B56">
          <w:tab/>
          <w:delText>A Default or breach of this Agreement by a Party shall not relieve either Party of the obligation to comply with the ERCOT Protocols.</w:delText>
        </w:r>
      </w:del>
    </w:p>
    <w:p w14:paraId="52395798" w14:textId="70C010D6" w:rsidR="002E7ABF" w:rsidRPr="0093061F" w:rsidDel="005A3B56" w:rsidRDefault="002E7ABF" w:rsidP="002E7ABF">
      <w:pPr>
        <w:tabs>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ind w:left="720" w:hanging="720"/>
        <w:jc w:val="both"/>
        <w:rPr>
          <w:del w:id="965" w:author="ERCOT" w:date="2025-10-21T20:22:00Z" w16du:dateUtc="2025-10-22T01:22:00Z"/>
        </w:rPr>
      </w:pPr>
      <w:del w:id="966" w:author="ERCOT" w:date="2025-10-21T20:22:00Z" w16du:dateUtc="2025-10-22T01:22:00Z">
        <w:r w:rsidRPr="0093061F" w:rsidDel="005A3B56">
          <w:delText>C.</w:delText>
        </w:r>
        <w:r w:rsidRPr="0093061F" w:rsidDel="005A3B56">
          <w:tab/>
        </w:r>
        <w:r w:rsidRPr="0093061F" w:rsidDel="005A3B56">
          <w:rPr>
            <w:u w:val="single"/>
          </w:rPr>
          <w:delText>Force Majeure.</w:delText>
        </w:r>
        <w:r w:rsidRPr="0093061F" w:rsidDel="005A3B56">
          <w:delText xml:space="preserve"> </w:delText>
        </w:r>
      </w:del>
    </w:p>
    <w:p w14:paraId="7CE23B61" w14:textId="6E50EB9F" w:rsidR="002E7ABF" w:rsidRPr="0093061F" w:rsidDel="005A3B56" w:rsidRDefault="002E7ABF" w:rsidP="002E7AB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1440" w:hanging="720"/>
        <w:jc w:val="both"/>
        <w:rPr>
          <w:del w:id="967" w:author="ERCOT" w:date="2025-10-21T20:22:00Z" w16du:dateUtc="2025-10-22T01:22:00Z"/>
        </w:rPr>
      </w:pPr>
      <w:del w:id="968" w:author="ERCOT" w:date="2025-10-21T20:22:00Z" w16du:dateUtc="2025-10-22T01:22:00Z">
        <w:r w:rsidRPr="0093061F" w:rsidDel="005A3B56">
          <w:delText>(1)</w:delText>
        </w:r>
        <w:r w:rsidRPr="0093061F" w:rsidDel="005A3B56">
          <w:tab/>
          <w:delText xml:space="preserve">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 </w:delText>
        </w:r>
      </w:del>
    </w:p>
    <w:p w14:paraId="0E0CFE4A" w14:textId="316C1D9C" w:rsidR="002E7ABF" w:rsidRPr="0093061F" w:rsidDel="005A3B56" w:rsidRDefault="002E7ABF" w:rsidP="002E7AB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1440" w:hanging="720"/>
        <w:jc w:val="both"/>
        <w:rPr>
          <w:del w:id="969" w:author="ERCOT" w:date="2025-10-21T20:22:00Z" w16du:dateUtc="2025-10-22T01:22:00Z"/>
        </w:rPr>
      </w:pPr>
      <w:del w:id="970" w:author="ERCOT" w:date="2025-10-21T20:22:00Z" w16du:dateUtc="2025-10-22T01:22:00Z">
        <w:r w:rsidRPr="0093061F" w:rsidDel="005A3B56">
          <w:delText>(2)</w:delText>
        </w:r>
        <w:r w:rsidRPr="0093061F" w:rsidDel="005A3B56">
          <w:tab/>
          <w:delText>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10(A)(5) above is still effective.</w:delText>
        </w:r>
      </w:del>
    </w:p>
    <w:p w14:paraId="23840EB6" w14:textId="1B47BC6B" w:rsidR="002E7ABF" w:rsidRPr="0093061F" w:rsidDel="005A3B56" w:rsidRDefault="002E7ABF" w:rsidP="002E7ABF">
      <w:pPr>
        <w:spacing w:before="120" w:after="120"/>
        <w:ind w:left="720" w:hanging="720"/>
        <w:jc w:val="both"/>
        <w:rPr>
          <w:del w:id="971" w:author="ERCOT" w:date="2025-10-21T20:22:00Z" w16du:dateUtc="2025-10-22T01:22:00Z"/>
        </w:rPr>
      </w:pPr>
      <w:del w:id="972" w:author="ERCOT" w:date="2025-10-21T20:22:00Z" w16du:dateUtc="2025-10-22T01:22:00Z">
        <w:r w:rsidRPr="0093061F" w:rsidDel="005A3B56">
          <w:delText>D.</w:delText>
        </w:r>
        <w:r w:rsidRPr="0093061F" w:rsidDel="005A3B56">
          <w:tab/>
        </w:r>
        <w:r w:rsidRPr="0093061F" w:rsidDel="005A3B56">
          <w:rPr>
            <w:u w:val="single"/>
          </w:rPr>
          <w:delText>Duty to Mitigate.</w:delText>
        </w:r>
        <w:r w:rsidRPr="0093061F" w:rsidDel="005A3B56">
          <w:delText xml:space="preserve">  Except as expressly provided otherwise herein, each Party shall use commercially reasonable efforts to mitigate any damages it may incur as a result of the other Party’s performance or non-performance of this Agreement.</w:delText>
        </w:r>
      </w:del>
    </w:p>
    <w:p w14:paraId="1C352DF1" w14:textId="77777777" w:rsidR="002E7ABF" w:rsidRPr="002A060D" w:rsidRDefault="002E7ABF" w:rsidP="002E7ABF">
      <w:pPr>
        <w:keepNext/>
        <w:spacing w:before="120" w:after="120"/>
        <w:ind w:left="720" w:hanging="720"/>
        <w:jc w:val="both"/>
        <w:rPr>
          <w:u w:val="single"/>
        </w:rPr>
      </w:pPr>
      <w:r w:rsidRPr="002A060D">
        <w:rPr>
          <w:u w:val="single"/>
        </w:rPr>
        <w:t>Section 11.  Limitation of Damages and Liability</w:t>
      </w:r>
      <w:del w:id="973" w:author="ERCOT" w:date="2025-11-26T10:38:00Z" w16du:dateUtc="2025-11-26T16:38:00Z">
        <w:r w:rsidRPr="002A060D" w:rsidDel="00A63036">
          <w:rPr>
            <w:u w:val="single"/>
          </w:rPr>
          <w:delText xml:space="preserve"> and Indemnification</w:delText>
        </w:r>
      </w:del>
      <w:r w:rsidRPr="002A060D">
        <w:rPr>
          <w:u w:val="single"/>
        </w:rPr>
        <w:t>.</w:t>
      </w:r>
    </w:p>
    <w:p w14:paraId="603C17B5" w14:textId="7E89DB0D" w:rsidR="005A3B56" w:rsidRPr="002A060D" w:rsidRDefault="005A3B56" w:rsidP="005A3B56">
      <w:pPr>
        <w:keepNext/>
        <w:spacing w:before="120" w:after="120"/>
        <w:jc w:val="both"/>
        <w:rPr>
          <w:ins w:id="974" w:author="ERCOT" w:date="2025-10-21T20:22:00Z" w16du:dateUtc="2025-10-22T01:22:00Z"/>
        </w:rPr>
      </w:pPr>
      <w:ins w:id="975" w:author="ERCOT" w:date="2025-10-21T20:22:00Z" w16du:dateUtc="2025-10-22T01:22:00Z">
        <w:r w:rsidRPr="002A060D">
          <w:t>Section 8</w:t>
        </w:r>
      </w:ins>
      <w:ins w:id="976" w:author="ERCOT" w:date="2025-11-21T11:13:00Z" w16du:dateUtc="2025-11-21T17:13:00Z">
        <w:r w:rsidR="007A2D7C">
          <w:t>, Limitation of Damages and Liability,</w:t>
        </w:r>
      </w:ins>
      <w:ins w:id="977" w:author="ERCOT" w:date="2025-10-21T20:22:00Z" w16du:dateUtc="2025-10-22T01:22:00Z">
        <w:r w:rsidRPr="002A060D">
          <w:t xml:space="preserve"> of the Standard Form Agreement is hereby incorporated by reference into this Agreement and shall apply to the terms of this Agreement. </w:t>
        </w:r>
      </w:ins>
    </w:p>
    <w:p w14:paraId="3F303784" w14:textId="2B2B9CC3" w:rsidR="002E7ABF" w:rsidRPr="0093061F" w:rsidDel="005A3B56" w:rsidRDefault="002E7ABF" w:rsidP="002E7ABF">
      <w:pPr>
        <w:spacing w:before="120" w:after="120"/>
        <w:ind w:left="720" w:hanging="720"/>
        <w:jc w:val="both"/>
        <w:rPr>
          <w:del w:id="978" w:author="ERCOT" w:date="2025-10-21T20:23:00Z" w16du:dateUtc="2025-10-22T01:23:00Z"/>
        </w:rPr>
      </w:pPr>
      <w:del w:id="979" w:author="ERCOT" w:date="2025-10-21T20:23:00Z" w16du:dateUtc="2025-10-22T01:23:00Z">
        <w:r w:rsidRPr="002A060D" w:rsidDel="005A3B56">
          <w:delText>A.</w:delText>
        </w:r>
        <w:r w:rsidRPr="002A060D" w:rsidDel="005A3B56">
          <w:tab/>
          <w:delText>EXCEPT AS EXPRESSLY LIMITED</w:delText>
        </w:r>
        <w:r w:rsidRPr="0093061F" w:rsidDel="005A3B56">
          <w:delText xml:space="preserve">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w:delText>
        </w:r>
        <w:r w:rsidRPr="0093061F" w:rsidDel="005A3B56">
          <w:rPr>
            <w:caps/>
          </w:rPr>
          <w:delText xml:space="preserve">Neither Party is liable to the other for any special, indirect, PUNITIVE, or consequential damages or injury </w:delText>
        </w:r>
        <w:r w:rsidRPr="0093061F" w:rsidDel="005A3B56">
          <w:rPr>
            <w:caps/>
          </w:rPr>
          <w:lastRenderedPageBreak/>
          <w:delText xml:space="preserve">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 </w:delText>
        </w:r>
      </w:del>
    </w:p>
    <w:p w14:paraId="37CE88F0" w14:textId="4329B995" w:rsidR="002E7ABF" w:rsidRPr="0093061F" w:rsidDel="005A3B56" w:rsidRDefault="002E7ABF" w:rsidP="002E7ABF">
      <w:pPr>
        <w:widowControl w:val="0"/>
        <w:spacing w:before="120" w:after="120"/>
        <w:ind w:left="720" w:hanging="720"/>
        <w:jc w:val="both"/>
        <w:rPr>
          <w:del w:id="980" w:author="ERCOT" w:date="2025-10-21T20:23:00Z" w16du:dateUtc="2025-10-22T01:23:00Z"/>
        </w:rPr>
      </w:pPr>
      <w:del w:id="981" w:author="ERCOT" w:date="2025-10-21T20:23:00Z" w16du:dateUtc="2025-10-22T01:23:00Z">
        <w:r w:rsidRPr="0093061F" w:rsidDel="005A3B56">
          <w:delText>B.</w:delText>
        </w:r>
        <w:r w:rsidRPr="0093061F" w:rsidDel="005A3B56">
          <w:tab/>
          <w:delText>With respect to any dispute regarding a Default or breach by ERCOT of its obligations under this Agreement, ERCOT expressly waives any Limitation of Liability to which it may be entitled under the Charitable Immunity and Liability Act of 1987, Tex. Civ. Prac. &amp; Rem. Code §84.006, or successor statute.</w:delText>
        </w:r>
      </w:del>
    </w:p>
    <w:p w14:paraId="09682BB1" w14:textId="32C173AE" w:rsidR="002E7ABF" w:rsidRPr="0093061F" w:rsidDel="005A3B56" w:rsidRDefault="002E7ABF" w:rsidP="002E7ABF">
      <w:pPr>
        <w:spacing w:before="120" w:after="120"/>
        <w:ind w:left="720" w:hanging="720"/>
        <w:jc w:val="both"/>
        <w:rPr>
          <w:del w:id="982" w:author="ERCOT" w:date="2025-10-21T20:23:00Z" w16du:dateUtc="2025-10-22T01:23:00Z"/>
        </w:rPr>
      </w:pPr>
      <w:del w:id="983" w:author="ERCOT" w:date="2025-10-21T20:23:00Z" w16du:dateUtc="2025-10-22T01:23:00Z">
        <w:r w:rsidRPr="0093061F" w:rsidDel="005A3B56">
          <w:delText>C.</w:delText>
        </w:r>
        <w:r w:rsidRPr="0093061F" w:rsidDel="005A3B56">
          <w:tab/>
          <w:delText xml:space="preserve">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 </w:delText>
        </w:r>
      </w:del>
    </w:p>
    <w:p w14:paraId="7C60EA3B" w14:textId="77777777" w:rsidR="002E7ABF" w:rsidRPr="00157494" w:rsidRDefault="002E7ABF" w:rsidP="002E7ABF">
      <w:pPr>
        <w:spacing w:before="120" w:after="120"/>
        <w:ind w:left="720" w:hanging="720"/>
        <w:jc w:val="both"/>
      </w:pPr>
      <w:r w:rsidRPr="00157494">
        <w:rPr>
          <w:u w:val="single"/>
        </w:rPr>
        <w:t>Section 12.  Dispute Resolution.</w:t>
      </w:r>
    </w:p>
    <w:p w14:paraId="6FE57A04" w14:textId="4118DA24" w:rsidR="001C158E" w:rsidRPr="00157494" w:rsidRDefault="001C158E" w:rsidP="001C158E">
      <w:pPr>
        <w:keepNext/>
        <w:spacing w:before="120" w:after="120"/>
        <w:jc w:val="both"/>
        <w:rPr>
          <w:ins w:id="984" w:author="ERCOT" w:date="2025-10-21T20:23:00Z" w16du:dateUtc="2025-10-22T01:23:00Z"/>
        </w:rPr>
      </w:pPr>
      <w:ins w:id="985" w:author="ERCOT" w:date="2025-10-21T20:23:00Z" w16du:dateUtc="2025-10-22T01:23:00Z">
        <w:r w:rsidRPr="00157494">
          <w:t xml:space="preserve">Section </w:t>
        </w:r>
      </w:ins>
      <w:ins w:id="986" w:author="ERCOT" w:date="2025-11-21T11:15:00Z" w16du:dateUtc="2025-11-21T17:15:00Z">
        <w:r w:rsidR="00157494" w:rsidRPr="00157494">
          <w:t>9, Dispute Resolution,</w:t>
        </w:r>
      </w:ins>
      <w:ins w:id="987" w:author="ERCOT" w:date="2025-10-21T20:23:00Z" w16du:dateUtc="2025-10-22T01:23:00Z">
        <w:r w:rsidRPr="00157494">
          <w:t xml:space="preserve"> of the Standard Form Agreement is hereby incorporated by reference into this Agreement and shall apply to the terms of this Agreement. </w:t>
        </w:r>
      </w:ins>
    </w:p>
    <w:p w14:paraId="2D06DDD5" w14:textId="6596D445" w:rsidR="002E7ABF" w:rsidRPr="0093061F" w:rsidDel="001C158E" w:rsidRDefault="002E7ABF" w:rsidP="002E7ABF">
      <w:pPr>
        <w:spacing w:after="240"/>
        <w:ind w:left="720" w:hanging="720"/>
        <w:jc w:val="both"/>
        <w:rPr>
          <w:del w:id="988" w:author="ERCOT" w:date="2025-10-21T20:25:00Z" w16du:dateUtc="2025-10-22T01:25:00Z"/>
        </w:rPr>
      </w:pPr>
      <w:del w:id="989" w:author="ERCOT" w:date="2025-10-21T20:25:00Z" w16du:dateUtc="2025-10-22T01:25:00Z">
        <w:r w:rsidRPr="00157494" w:rsidDel="001C158E">
          <w:delText>A.</w:delText>
        </w:r>
        <w:r w:rsidRPr="00157494" w:rsidDel="001C158E">
          <w:tab/>
          <w:delText>In the event of a dispute, including a dispute regarding a Default, under this Agreement, Parties to this Agreement</w:delText>
        </w:r>
        <w:r w:rsidRPr="0093061F" w:rsidDel="001C158E">
          <w:delText xml:space="preserve"> shall first attempt resolution of the dispute using the applicable dispute resolution procedures set forth in the ERCOT Protocols. </w:delText>
        </w:r>
      </w:del>
    </w:p>
    <w:p w14:paraId="7B790CB7" w14:textId="665A5413" w:rsidR="002E7ABF" w:rsidRPr="0093061F" w:rsidDel="001C158E" w:rsidRDefault="002E7ABF" w:rsidP="002E7ABF">
      <w:pPr>
        <w:spacing w:after="240"/>
        <w:ind w:left="720" w:hanging="720"/>
        <w:jc w:val="both"/>
        <w:rPr>
          <w:del w:id="990" w:author="ERCOT" w:date="2025-10-21T20:25:00Z" w16du:dateUtc="2025-10-22T01:25:00Z"/>
        </w:rPr>
      </w:pPr>
      <w:del w:id="991" w:author="ERCOT" w:date="2025-10-21T20:25:00Z" w16du:dateUtc="2025-10-22T01:25:00Z">
        <w:r w:rsidRPr="0093061F" w:rsidDel="001C158E">
          <w:delText>B.</w:delText>
        </w:r>
        <w:r w:rsidRPr="0093061F" w:rsidDel="001C158E">
          <w:tab/>
          <w:delText xml:space="preserve">In the event of a dispute, including a dispute regarding a Default, under this Agreement, each Party shall bear its own costs and fees, including, but not limited to attorneys’ fees, court costs, and its share of any mediation or arbitration fees. </w:delText>
        </w:r>
      </w:del>
    </w:p>
    <w:p w14:paraId="6DE9CE9A" w14:textId="77777777" w:rsidR="002E7ABF" w:rsidRPr="00157494" w:rsidRDefault="002E7ABF" w:rsidP="002E7ABF">
      <w:pPr>
        <w:spacing w:before="120" w:after="120"/>
        <w:jc w:val="both"/>
        <w:rPr>
          <w:u w:val="single"/>
        </w:rPr>
      </w:pPr>
      <w:r w:rsidRPr="00157494">
        <w:rPr>
          <w:u w:val="single"/>
        </w:rPr>
        <w:t xml:space="preserve">Section 13.  Miscellaneous. </w:t>
      </w:r>
    </w:p>
    <w:p w14:paraId="18899BD3" w14:textId="168DAC33" w:rsidR="001C158E" w:rsidRPr="00157494" w:rsidRDefault="001C158E" w:rsidP="001C158E">
      <w:pPr>
        <w:spacing w:before="120" w:after="120"/>
        <w:jc w:val="both"/>
        <w:rPr>
          <w:ins w:id="992" w:author="ERCOT" w:date="2025-10-21T20:25:00Z" w16du:dateUtc="2025-10-22T01:25:00Z"/>
        </w:rPr>
      </w:pPr>
      <w:ins w:id="993" w:author="ERCOT" w:date="2025-10-21T20:25:00Z" w16du:dateUtc="2025-10-22T01:25:00Z">
        <w:r w:rsidRPr="00157494">
          <w:t>Section 1</w:t>
        </w:r>
      </w:ins>
      <w:ins w:id="994" w:author="ERCOT" w:date="2025-11-21T11:15:00Z" w16du:dateUtc="2025-11-21T17:15:00Z">
        <w:r w:rsidR="00157494" w:rsidRPr="00157494">
          <w:t>0, Miscellane</w:t>
        </w:r>
      </w:ins>
      <w:ins w:id="995" w:author="ERCOT" w:date="2025-11-21T11:16:00Z" w16du:dateUtc="2025-11-21T17:16:00Z">
        <w:r w:rsidR="00157494" w:rsidRPr="00157494">
          <w:t>ous,</w:t>
        </w:r>
      </w:ins>
      <w:ins w:id="996" w:author="ERCOT" w:date="2025-10-21T20:25:00Z" w16du:dateUtc="2025-10-22T01:25:00Z">
        <w:r w:rsidRPr="00157494">
          <w:t xml:space="preserve"> of the Standard Form Agreement is hereby incorporated by reference into this Agreement and shall apply to the terms of this Agreement. </w:t>
        </w:r>
      </w:ins>
    </w:p>
    <w:p w14:paraId="3DA7C92E" w14:textId="29237CA6" w:rsidR="002E7ABF" w:rsidRPr="0093061F" w:rsidDel="001C158E" w:rsidRDefault="002E7ABF" w:rsidP="002E7ABF">
      <w:pPr>
        <w:ind w:left="720" w:hanging="720"/>
        <w:jc w:val="both"/>
        <w:rPr>
          <w:del w:id="997" w:author="ERCOT" w:date="2025-10-21T20:26:00Z" w16du:dateUtc="2025-10-22T01:26:00Z"/>
        </w:rPr>
      </w:pPr>
      <w:del w:id="998" w:author="ERCOT" w:date="2025-10-21T20:26:00Z" w16du:dateUtc="2025-10-22T01:26:00Z">
        <w:r w:rsidRPr="00157494" w:rsidDel="001C158E">
          <w:delText>A.</w:delText>
        </w:r>
        <w:r w:rsidRPr="00157494" w:rsidDel="001C158E">
          <w:tab/>
        </w:r>
        <w:r w:rsidRPr="00157494" w:rsidDel="001C158E">
          <w:rPr>
            <w:u w:val="single"/>
          </w:rPr>
          <w:delText>Choice of Law and Venue.</w:delText>
        </w:r>
        <w:r w:rsidRPr="00157494" w:rsidDel="001C158E">
          <w:delText xml:space="preserve">  Notwithstanding anything to the contrary in this Agreement, this Agreement shall be deemed entered</w:delText>
        </w:r>
        <w:r w:rsidRPr="0093061F" w:rsidDel="001C158E">
          <w:delText xml:space="preserve">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w:delText>
        </w:r>
        <w:r w:rsidRPr="0093061F" w:rsidDel="001C158E">
          <w:rPr>
            <w:i/>
          </w:rPr>
          <w:delText>forum non-conveniens</w:delText>
        </w:r>
        <w:r w:rsidRPr="0093061F" w:rsidDel="001C158E">
          <w:delText xml:space="preserve">, except defenses under Tex. Civ. Prac. &amp; Rem. Code §15.002(b). </w:delText>
        </w:r>
      </w:del>
    </w:p>
    <w:p w14:paraId="68DDBE74" w14:textId="7C222FD8" w:rsidR="002E7ABF" w:rsidRPr="0093061F" w:rsidDel="001C158E" w:rsidRDefault="002E7ABF" w:rsidP="002E7ABF">
      <w:pPr>
        <w:spacing w:before="120" w:after="120" w:line="240" w:lineRule="atLeast"/>
        <w:jc w:val="both"/>
        <w:rPr>
          <w:del w:id="999" w:author="ERCOT" w:date="2025-10-21T20:26:00Z" w16du:dateUtc="2025-10-22T01:26:00Z"/>
        </w:rPr>
      </w:pPr>
      <w:del w:id="1000" w:author="ERCOT" w:date="2025-10-21T20:26:00Z" w16du:dateUtc="2025-10-22T01:26:00Z">
        <w:r w:rsidRPr="0093061F" w:rsidDel="001C158E">
          <w:delText>B.</w:delText>
        </w:r>
        <w:r w:rsidRPr="0093061F" w:rsidDel="001C158E">
          <w:tab/>
        </w:r>
        <w:r w:rsidRPr="0093061F" w:rsidDel="001C158E">
          <w:rPr>
            <w:u w:val="single"/>
          </w:rPr>
          <w:delText>Assignment.</w:delText>
        </w:r>
        <w:r w:rsidRPr="0093061F" w:rsidDel="001C158E">
          <w:delText xml:space="preserve"> </w:delText>
        </w:r>
      </w:del>
    </w:p>
    <w:p w14:paraId="1DE052B1" w14:textId="35248691" w:rsidR="002E7ABF" w:rsidRPr="0093061F" w:rsidDel="001C158E" w:rsidRDefault="002E7ABF" w:rsidP="002E7ABF">
      <w:pPr>
        <w:spacing w:after="120" w:line="240" w:lineRule="atLeast"/>
        <w:ind w:left="1440" w:hanging="720"/>
        <w:jc w:val="both"/>
        <w:rPr>
          <w:del w:id="1001" w:author="ERCOT" w:date="2025-10-21T20:26:00Z" w16du:dateUtc="2025-10-22T01:26:00Z"/>
        </w:rPr>
      </w:pPr>
      <w:del w:id="1002" w:author="ERCOT" w:date="2025-10-21T20:26:00Z" w16du:dateUtc="2025-10-22T01:26:00Z">
        <w:r w:rsidRPr="0093061F" w:rsidDel="001C158E">
          <w:delText>(1)</w:delText>
        </w:r>
        <w:r w:rsidRPr="0093061F" w:rsidDel="001C158E">
          <w:tab/>
          <w:delText xml:space="preserve">Notwithstanding anything herein to the contrary, a Party shall not assign or otherwise transfer all or any of its rights or obligations under this Agreement without the prior written consent of the other Party, which shall not be unreasonably </w:delText>
        </w:r>
        <w:r w:rsidRPr="0093061F" w:rsidDel="001C158E">
          <w:lastRenderedPageBreak/>
          <w:delText>withheld or delayed, except that a Party may assign or transfer its rights and obligations under this Agreement without the prior written consent of the other Party (</w:delText>
        </w:r>
        <w:r w:rsidRPr="0093061F" w:rsidDel="001C158E">
          <w:rPr>
            <w:snapToGrid w:val="0"/>
          </w:rPr>
          <w:delText>if neither the assigning Party or the assignee is then in Default of any Agreement with ERCOT</w:delText>
        </w:r>
        <w:r w:rsidRPr="0093061F" w:rsidDel="001C158E">
          <w:delText>):</w:delText>
        </w:r>
      </w:del>
    </w:p>
    <w:p w14:paraId="41D10F04" w14:textId="554B3B05" w:rsidR="002E7ABF" w:rsidRPr="00CE7E2A" w:rsidDel="001C158E" w:rsidRDefault="002E7ABF" w:rsidP="002E7ABF">
      <w:pPr>
        <w:tabs>
          <w:tab w:val="left" w:pos="1"/>
          <w:tab w:val="left" w:pos="1440"/>
          <w:tab w:val="left" w:pos="2160"/>
          <w:tab w:val="left" w:pos="3600"/>
          <w:tab w:val="left" w:pos="4320"/>
          <w:tab w:val="left" w:pos="5040"/>
          <w:tab w:val="left" w:pos="5760"/>
          <w:tab w:val="left" w:pos="6480"/>
          <w:tab w:val="left" w:pos="7200"/>
          <w:tab w:val="left" w:pos="7920"/>
          <w:tab w:val="left" w:pos="8640"/>
          <w:tab w:val="left" w:pos="9360"/>
        </w:tabs>
        <w:suppressAutoHyphens/>
        <w:spacing w:after="120"/>
        <w:ind w:left="2160" w:hanging="720"/>
        <w:jc w:val="both"/>
        <w:rPr>
          <w:del w:id="1003" w:author="ERCOT" w:date="2025-10-21T20:26:00Z" w16du:dateUtc="2025-10-22T01:26:00Z"/>
        </w:rPr>
      </w:pPr>
      <w:del w:id="1004" w:author="ERCOT" w:date="2025-10-21T20:26:00Z" w16du:dateUtc="2025-10-22T01:26:00Z">
        <w:r w:rsidRPr="00CE7E2A" w:rsidDel="001C158E">
          <w:delText>(a)</w:delText>
        </w:r>
        <w:r w:rsidRPr="00CE7E2A" w:rsidDel="001C158E">
          <w:tab/>
          <w:delText xml:space="preserve">Where any such assignment or transfer is to an Affiliate of the Party; or </w:delText>
        </w:r>
      </w:del>
    </w:p>
    <w:p w14:paraId="0C39E792" w14:textId="4224208F" w:rsidR="002E7ABF" w:rsidRPr="00CE7E2A" w:rsidDel="001C158E" w:rsidRDefault="002E7ABF" w:rsidP="002E7ABF">
      <w:pPr>
        <w:tabs>
          <w:tab w:val="left" w:pos="1"/>
          <w:tab w:val="left" w:pos="1440"/>
          <w:tab w:val="left" w:pos="2160"/>
          <w:tab w:val="left" w:pos="3600"/>
          <w:tab w:val="left" w:pos="4320"/>
          <w:tab w:val="left" w:pos="5040"/>
          <w:tab w:val="left" w:pos="5760"/>
          <w:tab w:val="left" w:pos="6480"/>
          <w:tab w:val="left" w:pos="7200"/>
          <w:tab w:val="left" w:pos="7920"/>
          <w:tab w:val="left" w:pos="8640"/>
          <w:tab w:val="left" w:pos="9360"/>
        </w:tabs>
        <w:suppressAutoHyphens/>
        <w:spacing w:after="120"/>
        <w:ind w:left="2160" w:hanging="720"/>
        <w:jc w:val="both"/>
        <w:rPr>
          <w:del w:id="1005" w:author="ERCOT" w:date="2025-10-21T20:26:00Z" w16du:dateUtc="2025-10-22T01:26:00Z"/>
        </w:rPr>
      </w:pPr>
      <w:del w:id="1006" w:author="ERCOT" w:date="2025-10-21T20:26:00Z" w16du:dateUtc="2025-10-22T01:26:00Z">
        <w:r w:rsidRPr="00CE7E2A" w:rsidDel="001C158E">
          <w:delText>(b)</w:delText>
        </w:r>
        <w:r w:rsidRPr="00CE7E2A" w:rsidDel="001C158E">
          <w:tab/>
          <w:delText>Where any such assignment or transfer is to a successor to or transferee of the direct or indirect ownership or operation of all or part of the Party, or its Facilities; or</w:delText>
        </w:r>
      </w:del>
    </w:p>
    <w:p w14:paraId="24757AB9" w14:textId="66349790" w:rsidR="002E7ABF" w:rsidRPr="00CE7E2A" w:rsidDel="001C158E" w:rsidRDefault="002E7ABF" w:rsidP="002E7ABF">
      <w:pPr>
        <w:tabs>
          <w:tab w:val="left" w:pos="1"/>
          <w:tab w:val="left" w:pos="1440"/>
          <w:tab w:val="left" w:pos="2160"/>
          <w:tab w:val="left" w:pos="3600"/>
          <w:tab w:val="left" w:pos="4320"/>
          <w:tab w:val="left" w:pos="5040"/>
          <w:tab w:val="left" w:pos="5760"/>
          <w:tab w:val="left" w:pos="6480"/>
          <w:tab w:val="left" w:pos="7200"/>
          <w:tab w:val="left" w:pos="7920"/>
          <w:tab w:val="left" w:pos="8640"/>
          <w:tab w:val="left" w:pos="9360"/>
        </w:tabs>
        <w:suppressAutoHyphens/>
        <w:spacing w:after="120"/>
        <w:ind w:left="2160" w:hanging="720"/>
        <w:jc w:val="both"/>
        <w:rPr>
          <w:del w:id="1007" w:author="ERCOT" w:date="2025-10-21T20:26:00Z" w16du:dateUtc="2025-10-22T01:26:00Z"/>
        </w:rPr>
      </w:pPr>
      <w:del w:id="1008" w:author="ERCOT" w:date="2025-10-21T20:26:00Z" w16du:dateUtc="2025-10-22T01:26:00Z">
        <w:r w:rsidRPr="00CE7E2A" w:rsidDel="001C158E">
          <w:delText>(c)</w:delText>
        </w:r>
        <w:r w:rsidRPr="00CE7E2A" w:rsidDel="001C158E">
          <w:tab/>
          <w:delText xml:space="preserve">For collateral security purposes to aid in providing financing for itself, provided that the assigning Party will require any secured party, trustee or mortgagee to notify the other Party of any such assignment.  Any financing arrangement entered into by either Party pursuant to this Section will provide that prior to or upon the exercise of the secured party’s,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 of material breach pursuant to Section 10(A), and an opportunity for the Financing Person to cure a material breach pursuant to Section 10(A) prior to it becoming a Default. </w:delText>
        </w:r>
      </w:del>
    </w:p>
    <w:p w14:paraId="49F1C4E7" w14:textId="0AA75691" w:rsidR="002E7ABF" w:rsidRPr="0093061F" w:rsidDel="001C158E" w:rsidRDefault="002E7ABF" w:rsidP="002E7ABF">
      <w:pPr>
        <w:spacing w:before="120" w:after="120"/>
        <w:ind w:left="1440" w:hanging="720"/>
        <w:rPr>
          <w:del w:id="1009" w:author="ERCOT" w:date="2025-10-21T20:26:00Z" w16du:dateUtc="2025-10-22T01:26:00Z"/>
          <w:szCs w:val="16"/>
        </w:rPr>
      </w:pPr>
      <w:del w:id="1010" w:author="ERCOT" w:date="2025-10-21T20:26:00Z" w16du:dateUtc="2025-10-22T01:26:00Z">
        <w:r w:rsidRPr="0093061F" w:rsidDel="001C158E">
          <w:rPr>
            <w:szCs w:val="16"/>
          </w:rPr>
          <w:delText>(2)</w:delText>
        </w:r>
        <w:r w:rsidRPr="0093061F" w:rsidDel="001C158E">
          <w:rPr>
            <w:szCs w:val="16"/>
          </w:rPr>
          <w:tab/>
          <w:delTex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delText>
        </w:r>
      </w:del>
    </w:p>
    <w:p w14:paraId="5B1BA683" w14:textId="777C5BC3" w:rsidR="002E7ABF" w:rsidRPr="0093061F" w:rsidDel="001C158E" w:rsidRDefault="002E7ABF" w:rsidP="002E7ABF">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ind w:left="720" w:hanging="720"/>
        <w:jc w:val="both"/>
        <w:rPr>
          <w:del w:id="1011" w:author="ERCOT" w:date="2025-10-21T20:26:00Z" w16du:dateUtc="2025-10-22T01:26:00Z"/>
        </w:rPr>
      </w:pPr>
      <w:del w:id="1012" w:author="ERCOT" w:date="2025-10-21T20:26:00Z" w16du:dateUtc="2025-10-22T01:26:00Z">
        <w:r w:rsidRPr="0093061F" w:rsidDel="001C158E">
          <w:delText>C.</w:delText>
        </w:r>
        <w:r w:rsidRPr="0093061F" w:rsidDel="001C158E">
          <w:tab/>
        </w:r>
        <w:r w:rsidRPr="0093061F" w:rsidDel="001C158E">
          <w:rPr>
            <w:u w:val="single"/>
          </w:rPr>
          <w:delText>No Third Party Beneficiary.</w:delText>
        </w:r>
        <w:r w:rsidRPr="0093061F" w:rsidDel="001C158E">
          <w:delText xml:space="preserve">  Except with respect to the rights of the Fina</w:delText>
        </w:r>
        <w:r w:rsidDel="001C158E">
          <w:delText>ncing Persons in Section 13(B)(1</w:delText>
        </w:r>
        <w:r w:rsidRPr="0093061F" w:rsidDel="001C158E">
          <w:delText xml:space="preserve">),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third-party beneficiary to this Agreement or the services to be provided hereunder. </w:delText>
        </w:r>
        <w:r w:rsidDel="001C158E">
          <w:delText xml:space="preserve"> </w:delText>
        </w:r>
        <w:r w:rsidRPr="0093061F" w:rsidDel="001C158E">
          <w:delText>Nothing in this Agreement shall create a contractual relationship between one Party and the customers of the other Party, nor shall it create a duty of any kind to such customers.</w:delText>
        </w:r>
      </w:del>
    </w:p>
    <w:p w14:paraId="4ECFCC33" w14:textId="43B8DE9C" w:rsidR="002E7ABF" w:rsidRPr="0093061F" w:rsidDel="001C158E" w:rsidRDefault="002E7ABF" w:rsidP="002E7ABF">
      <w:pPr>
        <w:spacing w:before="120" w:after="120"/>
        <w:ind w:left="720" w:hanging="720"/>
        <w:jc w:val="both"/>
        <w:rPr>
          <w:del w:id="1013" w:author="ERCOT" w:date="2025-10-21T20:26:00Z" w16du:dateUtc="2025-10-22T01:26:00Z"/>
        </w:rPr>
      </w:pPr>
      <w:del w:id="1014" w:author="ERCOT" w:date="2025-10-21T20:26:00Z" w16du:dateUtc="2025-10-22T01:26:00Z">
        <w:r w:rsidRPr="0093061F" w:rsidDel="001C158E">
          <w:delText>D.</w:delText>
        </w:r>
        <w:r w:rsidRPr="0093061F" w:rsidDel="001C158E">
          <w:tab/>
        </w:r>
        <w:r w:rsidRPr="0093061F" w:rsidDel="001C158E">
          <w:rPr>
            <w:u w:val="single"/>
          </w:rPr>
          <w:delText>No Waiver.</w:delText>
        </w:r>
        <w:r w:rsidRPr="0093061F" w:rsidDel="001C158E">
          <w:delTex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w:delText>
        </w:r>
        <w:r w:rsidRPr="0093061F" w:rsidDel="001C158E">
          <w:lastRenderedPageBreak/>
          <w:delText>exercise of such right. Each Party shall be entitled to enforce the other Party’s covenants and promises contained herein, notwithstanding the existence of any claim or cause of action against the enforcing Party under this Agreement or otherwise.</w:delText>
        </w:r>
      </w:del>
    </w:p>
    <w:p w14:paraId="14D9ADDA" w14:textId="3DF36589" w:rsidR="002E7ABF" w:rsidRPr="0093061F" w:rsidDel="001C158E" w:rsidRDefault="002E7ABF" w:rsidP="002E7ABF">
      <w:pPr>
        <w:tabs>
          <w:tab w:val="left" w:pos="720"/>
        </w:tabs>
        <w:spacing w:before="120" w:after="120"/>
        <w:ind w:left="720" w:hanging="720"/>
        <w:jc w:val="both"/>
        <w:outlineLvl w:val="0"/>
        <w:rPr>
          <w:del w:id="1015" w:author="ERCOT" w:date="2025-10-21T20:26:00Z" w16du:dateUtc="2025-10-22T01:26:00Z"/>
        </w:rPr>
      </w:pPr>
      <w:del w:id="1016" w:author="ERCOT" w:date="2025-10-21T20:26:00Z" w16du:dateUtc="2025-10-22T01:26:00Z">
        <w:r w:rsidRPr="0093061F" w:rsidDel="001C158E">
          <w:delText>E.</w:delText>
        </w:r>
        <w:r w:rsidRPr="0093061F" w:rsidDel="001C158E">
          <w:tab/>
        </w:r>
        <w:r w:rsidRPr="0093061F" w:rsidDel="001C158E">
          <w:rPr>
            <w:u w:val="single"/>
          </w:rPr>
          <w:delText>Headings.</w:delText>
        </w:r>
        <w:r w:rsidRPr="0093061F" w:rsidDel="001C158E">
          <w:delText xml:space="preserve"> Titles and headings of paragraphs and sections within this Agreement are provided merely for convenience and shall not be used or relied upon in construing this Agreement or the Parties’ intentions with respect thereto.</w:delText>
        </w:r>
      </w:del>
    </w:p>
    <w:p w14:paraId="7DEF3831" w14:textId="74B14A78" w:rsidR="002E7ABF" w:rsidRPr="0093061F" w:rsidDel="001C158E" w:rsidRDefault="002E7ABF" w:rsidP="002E7ABF">
      <w:pPr>
        <w:tabs>
          <w:tab w:val="left" w:pos="720"/>
        </w:tabs>
        <w:spacing w:before="120" w:after="120"/>
        <w:ind w:left="720" w:hanging="720"/>
        <w:jc w:val="both"/>
        <w:outlineLvl w:val="0"/>
        <w:rPr>
          <w:del w:id="1017" w:author="ERCOT" w:date="2025-10-21T20:26:00Z" w16du:dateUtc="2025-10-22T01:26:00Z"/>
        </w:rPr>
      </w:pPr>
      <w:del w:id="1018" w:author="ERCOT" w:date="2025-10-21T20:26:00Z" w16du:dateUtc="2025-10-22T01:26:00Z">
        <w:r w:rsidRPr="0093061F" w:rsidDel="001C158E">
          <w:delText>F.</w:delText>
        </w:r>
        <w:r w:rsidRPr="0093061F" w:rsidDel="001C158E">
          <w:tab/>
        </w:r>
        <w:r w:rsidRPr="0093061F" w:rsidDel="001C158E">
          <w:rPr>
            <w:u w:val="single"/>
          </w:rPr>
          <w:delText>Severability.</w:delText>
        </w:r>
        <w:r w:rsidRPr="0093061F" w:rsidDel="001C158E">
          <w:delTex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delText>
        </w:r>
      </w:del>
    </w:p>
    <w:p w14:paraId="5D4BB240" w14:textId="3EA3EC83" w:rsidR="002E7ABF" w:rsidRPr="0093061F" w:rsidDel="001C158E" w:rsidRDefault="002E7ABF" w:rsidP="002E7ABF">
      <w:pPr>
        <w:spacing w:before="120" w:after="120"/>
        <w:ind w:left="720" w:hanging="720"/>
        <w:jc w:val="both"/>
        <w:rPr>
          <w:del w:id="1019" w:author="ERCOT" w:date="2025-10-21T20:26:00Z" w16du:dateUtc="2025-10-22T01:26:00Z"/>
        </w:rPr>
      </w:pPr>
      <w:del w:id="1020" w:author="ERCOT" w:date="2025-10-21T20:26:00Z" w16du:dateUtc="2025-10-22T01:26:00Z">
        <w:r w:rsidRPr="0093061F" w:rsidDel="001C158E">
          <w:delText>G.</w:delText>
        </w:r>
        <w:r w:rsidRPr="0093061F" w:rsidDel="001C158E">
          <w:tab/>
        </w:r>
        <w:r w:rsidRPr="0093061F" w:rsidDel="001C158E">
          <w:rPr>
            <w:u w:val="single"/>
          </w:rPr>
          <w:delText>Entire Agreement.</w:delText>
        </w:r>
        <w:r w:rsidRPr="0093061F" w:rsidDel="001C158E">
          <w:delTex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delText>
        </w:r>
      </w:del>
    </w:p>
    <w:p w14:paraId="3C02243B" w14:textId="7D0C8BC3" w:rsidR="002E7ABF" w:rsidRPr="0093061F" w:rsidDel="001C158E" w:rsidRDefault="002E7ABF" w:rsidP="002E7ABF">
      <w:pPr>
        <w:spacing w:before="120" w:after="120"/>
        <w:ind w:left="720" w:hanging="720"/>
        <w:jc w:val="both"/>
        <w:rPr>
          <w:del w:id="1021" w:author="ERCOT" w:date="2025-10-21T20:26:00Z" w16du:dateUtc="2025-10-22T01:26:00Z"/>
        </w:rPr>
      </w:pPr>
      <w:del w:id="1022" w:author="ERCOT" w:date="2025-10-21T20:26:00Z" w16du:dateUtc="2025-10-22T01:26:00Z">
        <w:r w:rsidRPr="0093061F" w:rsidDel="001C158E">
          <w:delText>H.</w:delText>
        </w:r>
        <w:r w:rsidRPr="0093061F" w:rsidDel="001C158E">
          <w:tab/>
        </w:r>
        <w:r w:rsidRPr="0093061F" w:rsidDel="001C158E">
          <w:rPr>
            <w:u w:val="single"/>
          </w:rPr>
          <w:delText>Amendment.</w:delText>
        </w:r>
        <w:r w:rsidRPr="0093061F" w:rsidDel="001C158E">
          <w:delTex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delText>
        </w:r>
      </w:del>
    </w:p>
    <w:p w14:paraId="3934C340" w14:textId="4EBF0FD6" w:rsidR="002E7ABF" w:rsidRPr="0093061F" w:rsidDel="001C158E" w:rsidRDefault="002E7ABF" w:rsidP="002E7ABF">
      <w:pPr>
        <w:keepNext/>
        <w:spacing w:before="120" w:after="120"/>
        <w:ind w:left="720" w:hanging="720"/>
        <w:jc w:val="both"/>
        <w:outlineLvl w:val="0"/>
        <w:rPr>
          <w:del w:id="1023" w:author="ERCOT" w:date="2025-10-21T20:26:00Z" w16du:dateUtc="2025-10-22T01:26:00Z"/>
        </w:rPr>
      </w:pPr>
      <w:del w:id="1024" w:author="ERCOT" w:date="2025-10-21T20:26:00Z" w16du:dateUtc="2025-10-22T01:26:00Z">
        <w:r w:rsidRPr="0093061F" w:rsidDel="001C158E">
          <w:delText>I.</w:delText>
        </w:r>
        <w:r w:rsidRPr="0093061F" w:rsidDel="001C158E">
          <w:tab/>
        </w:r>
        <w:r w:rsidRPr="0093061F" w:rsidDel="001C158E">
          <w:rPr>
            <w:u w:val="single"/>
          </w:rPr>
          <w:delText>ERCOT’s Right to Audit Participant.</w:delText>
        </w:r>
        <w:r w:rsidRPr="0093061F" w:rsidDel="001C158E">
          <w:delTex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delText>
        </w:r>
      </w:del>
    </w:p>
    <w:p w14:paraId="38334398" w14:textId="2B9ECFB1" w:rsidR="002E7ABF" w:rsidRPr="0093061F" w:rsidDel="001C158E" w:rsidRDefault="002E7ABF" w:rsidP="002E7ABF">
      <w:pPr>
        <w:spacing w:before="120" w:after="120"/>
        <w:ind w:left="720" w:hanging="720"/>
        <w:jc w:val="both"/>
        <w:rPr>
          <w:del w:id="1025" w:author="ERCOT" w:date="2025-10-21T20:26:00Z" w16du:dateUtc="2025-10-22T01:26:00Z"/>
        </w:rPr>
      </w:pPr>
      <w:del w:id="1026" w:author="ERCOT" w:date="2025-10-21T20:26:00Z" w16du:dateUtc="2025-10-22T01:26:00Z">
        <w:r w:rsidRPr="0093061F" w:rsidDel="001C158E">
          <w:delText>J.</w:delText>
        </w:r>
        <w:r w:rsidRPr="0093061F" w:rsidDel="001C158E">
          <w:tab/>
        </w:r>
        <w:r w:rsidRPr="0093061F" w:rsidDel="001C158E">
          <w:rPr>
            <w:u w:val="single"/>
          </w:rPr>
          <w:delText>Participant’s Right to Audit ERCOT.</w:delText>
        </w:r>
        <w:r w:rsidRPr="0093061F" w:rsidDel="001C158E">
          <w:delText xml:space="preserve">  Participant’s right to data and audit of ERCOT shall be as described in the ERCOT Protocols and shall not exceed the rights described in the ERCOT Protocols. </w:delText>
        </w:r>
      </w:del>
    </w:p>
    <w:p w14:paraId="21B4F3CA" w14:textId="62A7853B" w:rsidR="002E7ABF" w:rsidRPr="0093061F" w:rsidDel="001C158E" w:rsidRDefault="002E7ABF" w:rsidP="002E7ABF">
      <w:pPr>
        <w:spacing w:before="120" w:after="120"/>
        <w:ind w:left="720" w:hanging="720"/>
        <w:rPr>
          <w:del w:id="1027" w:author="ERCOT" w:date="2025-10-21T20:26:00Z" w16du:dateUtc="2025-10-22T01:26:00Z"/>
        </w:rPr>
      </w:pPr>
      <w:del w:id="1028" w:author="ERCOT" w:date="2025-10-21T20:26:00Z" w16du:dateUtc="2025-10-22T01:26:00Z">
        <w:r w:rsidRPr="0093061F" w:rsidDel="001C158E">
          <w:lastRenderedPageBreak/>
          <w:delText>K.</w:delText>
        </w:r>
        <w:r w:rsidRPr="0093061F" w:rsidDel="001C158E">
          <w:tab/>
        </w:r>
        <w:r w:rsidRPr="0093061F" w:rsidDel="001C158E">
          <w:rPr>
            <w:u w:val="single"/>
          </w:rPr>
          <w:delText>Further Assurances.</w:delText>
        </w:r>
        <w:r w:rsidRPr="0093061F" w:rsidDel="001C158E">
          <w:delText xml:space="preserve">  Each Party agrees that during the Term of this Agreement it will take such actions, provide such documents, do such things, and provide such further assurances as may reasonably be requested by the other Party to permit performance of this Agreement.</w:delText>
        </w:r>
      </w:del>
    </w:p>
    <w:p w14:paraId="35F9507E" w14:textId="3A952538" w:rsidR="002E7ABF" w:rsidRPr="0093061F" w:rsidDel="001C158E" w:rsidRDefault="002E7ABF" w:rsidP="002E7ABF">
      <w:pPr>
        <w:keepNext/>
        <w:spacing w:before="120" w:after="120"/>
        <w:ind w:left="720" w:hanging="720"/>
        <w:jc w:val="both"/>
        <w:rPr>
          <w:del w:id="1029" w:author="ERCOT" w:date="2025-10-21T20:26:00Z" w16du:dateUtc="2025-10-22T01:26:00Z"/>
        </w:rPr>
      </w:pPr>
      <w:del w:id="1030" w:author="ERCOT" w:date="2025-10-21T20:26:00Z" w16du:dateUtc="2025-10-22T01:26:00Z">
        <w:r w:rsidRPr="0093061F" w:rsidDel="001C158E">
          <w:delText>L.</w:delText>
        </w:r>
        <w:r w:rsidRPr="0093061F" w:rsidDel="001C158E">
          <w:tab/>
        </w:r>
        <w:r w:rsidRPr="0093061F" w:rsidDel="001C158E">
          <w:rPr>
            <w:u w:val="single"/>
          </w:rPr>
          <w:delText>Conflicts.</w:delText>
        </w:r>
        <w:r w:rsidRPr="0093061F" w:rsidDel="001C158E">
          <w:delTex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provided that Participant shall give notice to ERCOT of any such conflict affecting Participant. In the event of a conflict between the ERCOT Protocols and this Agreement, the provisions expressly set forth in this Agreement shall control. </w:delText>
        </w:r>
      </w:del>
    </w:p>
    <w:p w14:paraId="3891CFE2" w14:textId="36039080" w:rsidR="002E7ABF" w:rsidRPr="0093061F" w:rsidDel="001C158E" w:rsidRDefault="002E7ABF" w:rsidP="002E7ABF">
      <w:pPr>
        <w:spacing w:before="120" w:after="120"/>
        <w:ind w:left="720" w:hanging="720"/>
        <w:jc w:val="both"/>
        <w:rPr>
          <w:del w:id="1031" w:author="ERCOT" w:date="2025-10-21T20:26:00Z" w16du:dateUtc="2025-10-22T01:26:00Z"/>
        </w:rPr>
      </w:pPr>
      <w:del w:id="1032" w:author="ERCOT" w:date="2025-10-21T20:26:00Z" w16du:dateUtc="2025-10-22T01:26:00Z">
        <w:r w:rsidRPr="0093061F" w:rsidDel="001C158E">
          <w:delText>M.</w:delText>
        </w:r>
        <w:r w:rsidRPr="0093061F" w:rsidDel="001C158E">
          <w:tab/>
        </w:r>
        <w:r w:rsidRPr="0093061F" w:rsidDel="001C158E">
          <w:rPr>
            <w:u w:val="single"/>
          </w:rPr>
          <w:delText>No Partnership.</w:delText>
        </w:r>
        <w:r w:rsidRPr="0093061F" w:rsidDel="001C158E">
          <w:delTex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delText>
        </w:r>
      </w:del>
    </w:p>
    <w:p w14:paraId="4CE0F056" w14:textId="640436CE" w:rsidR="002E7ABF" w:rsidRPr="0093061F" w:rsidDel="001C158E" w:rsidRDefault="002E7ABF" w:rsidP="002E7ABF">
      <w:pPr>
        <w:spacing w:before="120" w:after="120"/>
        <w:ind w:left="720" w:hanging="720"/>
        <w:jc w:val="both"/>
        <w:rPr>
          <w:del w:id="1033" w:author="ERCOT" w:date="2025-10-21T20:26:00Z" w16du:dateUtc="2025-10-22T01:26:00Z"/>
        </w:rPr>
      </w:pPr>
      <w:del w:id="1034" w:author="ERCOT" w:date="2025-10-21T20:26:00Z" w16du:dateUtc="2025-10-22T01:26:00Z">
        <w:r w:rsidRPr="0093061F" w:rsidDel="001C158E">
          <w:delText>N.</w:delText>
        </w:r>
        <w:r w:rsidRPr="0093061F" w:rsidDel="001C158E">
          <w:tab/>
        </w:r>
        <w:r w:rsidRPr="0093061F" w:rsidDel="001C158E">
          <w:rPr>
            <w:u w:val="single"/>
          </w:rPr>
          <w:delText>Construction.</w:delText>
        </w:r>
        <w:r w:rsidRPr="0093061F" w:rsidDel="001C158E">
          <w:delText xml:space="preserve"> In this Agreement, the following rules of construction apply, unless expressly provided otherwise or unless the context clearly requires otherwise:</w:delText>
        </w:r>
      </w:del>
    </w:p>
    <w:p w14:paraId="6C70E7E9" w14:textId="10B76870" w:rsidR="002E7ABF" w:rsidRPr="0093061F" w:rsidDel="001C158E" w:rsidRDefault="002E7ABF" w:rsidP="002E7ABF">
      <w:pPr>
        <w:spacing w:before="100" w:beforeAutospacing="1" w:after="100" w:afterAutospacing="1"/>
        <w:ind w:left="1440" w:hanging="720"/>
        <w:jc w:val="both"/>
        <w:outlineLvl w:val="2"/>
        <w:rPr>
          <w:del w:id="1035" w:author="ERCOT" w:date="2025-10-21T20:26:00Z" w16du:dateUtc="2025-10-22T01:26:00Z"/>
        </w:rPr>
      </w:pPr>
      <w:del w:id="1036" w:author="ERCOT" w:date="2025-10-21T20:26:00Z" w16du:dateUtc="2025-10-22T01:26:00Z">
        <w:r w:rsidRPr="0093061F" w:rsidDel="001C158E">
          <w:delText>(1)</w:delText>
        </w:r>
        <w:r w:rsidRPr="0093061F" w:rsidDel="001C158E">
          <w:tab/>
          <w:delText>The singular includes the plural, and the plural includes the singular.</w:delText>
        </w:r>
      </w:del>
    </w:p>
    <w:p w14:paraId="427DB939" w14:textId="672E3DDE" w:rsidR="002E7ABF" w:rsidRPr="0093061F" w:rsidDel="001C158E" w:rsidRDefault="002E7ABF" w:rsidP="002E7ABF">
      <w:pPr>
        <w:spacing w:before="100" w:beforeAutospacing="1" w:after="100" w:afterAutospacing="1"/>
        <w:ind w:left="1440" w:hanging="720"/>
        <w:jc w:val="both"/>
        <w:rPr>
          <w:del w:id="1037" w:author="ERCOT" w:date="2025-10-21T20:26:00Z" w16du:dateUtc="2025-10-22T01:26:00Z"/>
        </w:rPr>
      </w:pPr>
      <w:del w:id="1038" w:author="ERCOT" w:date="2025-10-21T20:26:00Z" w16du:dateUtc="2025-10-22T01:26:00Z">
        <w:r w:rsidRPr="0093061F" w:rsidDel="001C158E">
          <w:delText>(2)</w:delText>
        </w:r>
        <w:r w:rsidRPr="0093061F" w:rsidDel="001C158E">
          <w:tab/>
          <w:delText>The present tense includes the future tense, and the future tense includes the present tense.</w:delText>
        </w:r>
      </w:del>
    </w:p>
    <w:p w14:paraId="6C37A8FB" w14:textId="74085BCA" w:rsidR="002E7ABF" w:rsidRPr="0093061F" w:rsidDel="001C158E" w:rsidRDefault="002E7ABF" w:rsidP="002E7ABF">
      <w:pPr>
        <w:spacing w:before="100" w:beforeAutospacing="1" w:after="100" w:afterAutospacing="1"/>
        <w:ind w:left="720"/>
        <w:jc w:val="both"/>
        <w:rPr>
          <w:del w:id="1039" w:author="ERCOT" w:date="2025-10-21T20:26:00Z" w16du:dateUtc="2025-10-22T01:26:00Z"/>
        </w:rPr>
      </w:pPr>
      <w:del w:id="1040" w:author="ERCOT" w:date="2025-10-21T20:26:00Z" w16du:dateUtc="2025-10-22T01:26:00Z">
        <w:r w:rsidRPr="0093061F" w:rsidDel="001C158E">
          <w:delText>(3)</w:delText>
        </w:r>
        <w:r w:rsidRPr="0093061F" w:rsidDel="001C158E">
          <w:tab/>
          <w:delText>Words importing any gender include the other gender.</w:delText>
        </w:r>
      </w:del>
    </w:p>
    <w:p w14:paraId="2E5A86E4" w14:textId="7FB65508" w:rsidR="002E7ABF" w:rsidRPr="0093061F" w:rsidDel="001C158E" w:rsidRDefault="002E7ABF" w:rsidP="002E7ABF">
      <w:pPr>
        <w:spacing w:before="100" w:beforeAutospacing="1" w:after="100" w:afterAutospacing="1"/>
        <w:ind w:left="720"/>
        <w:jc w:val="both"/>
        <w:rPr>
          <w:del w:id="1041" w:author="ERCOT" w:date="2025-10-21T20:26:00Z" w16du:dateUtc="2025-10-22T01:26:00Z"/>
        </w:rPr>
      </w:pPr>
      <w:del w:id="1042" w:author="ERCOT" w:date="2025-10-21T20:26:00Z" w16du:dateUtc="2025-10-22T01:26:00Z">
        <w:r w:rsidRPr="0093061F" w:rsidDel="001C158E">
          <w:delText>(4)</w:delText>
        </w:r>
        <w:r w:rsidRPr="0093061F" w:rsidDel="001C158E">
          <w:tab/>
          <w:delText>The word “shall” denotes a duty.</w:delText>
        </w:r>
      </w:del>
    </w:p>
    <w:p w14:paraId="61F5AD45" w14:textId="10E90F77" w:rsidR="002E7ABF" w:rsidRPr="0093061F" w:rsidDel="001C158E" w:rsidRDefault="002E7ABF" w:rsidP="002E7ABF">
      <w:pPr>
        <w:spacing w:before="100" w:beforeAutospacing="1" w:after="100" w:afterAutospacing="1"/>
        <w:ind w:left="720"/>
        <w:jc w:val="both"/>
        <w:rPr>
          <w:del w:id="1043" w:author="ERCOT" w:date="2025-10-21T20:26:00Z" w16du:dateUtc="2025-10-22T01:26:00Z"/>
        </w:rPr>
      </w:pPr>
      <w:del w:id="1044" w:author="ERCOT" w:date="2025-10-21T20:26:00Z" w16du:dateUtc="2025-10-22T01:26:00Z">
        <w:r w:rsidRPr="0093061F" w:rsidDel="001C158E">
          <w:delText>(5)</w:delText>
        </w:r>
        <w:r w:rsidRPr="0093061F" w:rsidDel="001C158E">
          <w:tab/>
          <w:delText>The word “must” denotes a condition precedent or subsequent.</w:delText>
        </w:r>
      </w:del>
    </w:p>
    <w:p w14:paraId="2905251B" w14:textId="58030FF0" w:rsidR="002E7ABF" w:rsidRPr="0093061F" w:rsidDel="001C158E" w:rsidRDefault="002E7ABF" w:rsidP="002E7ABF">
      <w:pPr>
        <w:spacing w:before="100" w:beforeAutospacing="1" w:after="100" w:afterAutospacing="1"/>
        <w:ind w:left="720"/>
        <w:jc w:val="both"/>
        <w:rPr>
          <w:del w:id="1045" w:author="ERCOT" w:date="2025-10-21T20:26:00Z" w16du:dateUtc="2025-10-22T01:26:00Z"/>
        </w:rPr>
      </w:pPr>
      <w:del w:id="1046" w:author="ERCOT" w:date="2025-10-21T20:26:00Z" w16du:dateUtc="2025-10-22T01:26:00Z">
        <w:r w:rsidRPr="0093061F" w:rsidDel="001C158E">
          <w:delText>(6)</w:delText>
        </w:r>
        <w:r w:rsidRPr="0093061F" w:rsidDel="001C158E">
          <w:tab/>
          <w:delText>The word “may” denotes a privilege or discretionary power.</w:delText>
        </w:r>
      </w:del>
    </w:p>
    <w:p w14:paraId="456D4C02" w14:textId="08873D83" w:rsidR="002E7ABF" w:rsidRPr="0093061F" w:rsidDel="001C158E" w:rsidRDefault="002E7ABF" w:rsidP="002E7ABF">
      <w:pPr>
        <w:spacing w:before="100" w:beforeAutospacing="1" w:after="100" w:afterAutospacing="1"/>
        <w:ind w:left="720"/>
        <w:jc w:val="both"/>
        <w:rPr>
          <w:del w:id="1047" w:author="ERCOT" w:date="2025-10-21T20:26:00Z" w16du:dateUtc="2025-10-22T01:26:00Z"/>
        </w:rPr>
      </w:pPr>
      <w:del w:id="1048" w:author="ERCOT" w:date="2025-10-21T20:26:00Z" w16du:dateUtc="2025-10-22T01:26:00Z">
        <w:r w:rsidRPr="0093061F" w:rsidDel="001C158E">
          <w:delText>(7)</w:delText>
        </w:r>
        <w:r w:rsidRPr="0093061F" w:rsidDel="001C158E">
          <w:tab/>
          <w:delText>The phrase “may not” denotes a prohibition.</w:delText>
        </w:r>
      </w:del>
    </w:p>
    <w:p w14:paraId="0D09C258" w14:textId="474F7D77" w:rsidR="002E7ABF" w:rsidRPr="0093061F" w:rsidDel="001C158E" w:rsidRDefault="002E7ABF" w:rsidP="002E7ABF">
      <w:pPr>
        <w:spacing w:before="100" w:beforeAutospacing="1" w:after="100" w:afterAutospacing="1"/>
        <w:ind w:left="1440" w:hanging="720"/>
        <w:jc w:val="both"/>
        <w:rPr>
          <w:del w:id="1049" w:author="ERCOT" w:date="2025-10-21T20:26:00Z" w16du:dateUtc="2025-10-22T01:26:00Z"/>
        </w:rPr>
      </w:pPr>
      <w:del w:id="1050" w:author="ERCOT" w:date="2025-10-21T20:26:00Z" w16du:dateUtc="2025-10-22T01:26:00Z">
        <w:r w:rsidRPr="0093061F" w:rsidDel="001C158E">
          <w:delText>(8)</w:delText>
        </w:r>
        <w:r w:rsidRPr="0093061F" w:rsidDel="001C158E">
          <w:tab/>
          <w:delText>References to statutes, tariffs, regulations or ERCOT Protocols include all provisions consolidating, amending, or replacing the statutes, tariffs, regulations or ERCOT Protocols referred to.</w:delText>
        </w:r>
      </w:del>
    </w:p>
    <w:p w14:paraId="4A7166BC" w14:textId="4F8D24E2" w:rsidR="002E7ABF" w:rsidRPr="0093061F" w:rsidDel="001C158E" w:rsidRDefault="002E7ABF" w:rsidP="002E7ABF">
      <w:pPr>
        <w:spacing w:before="100" w:beforeAutospacing="1" w:after="100" w:afterAutospacing="1"/>
        <w:ind w:left="1440" w:hanging="720"/>
        <w:jc w:val="both"/>
        <w:rPr>
          <w:del w:id="1051" w:author="ERCOT" w:date="2025-10-21T20:26:00Z" w16du:dateUtc="2025-10-22T01:26:00Z"/>
        </w:rPr>
      </w:pPr>
      <w:del w:id="1052" w:author="ERCOT" w:date="2025-10-21T20:26:00Z" w16du:dateUtc="2025-10-22T01:26:00Z">
        <w:r w:rsidRPr="0093061F" w:rsidDel="001C158E">
          <w:delText>(9)</w:delText>
        </w:r>
        <w:r w:rsidRPr="0093061F" w:rsidDel="001C158E">
          <w:tab/>
          <w:delText>References to “writing” include printing, typing, lithography, and other means of reproducing words in a tangible visible form.</w:delText>
        </w:r>
      </w:del>
    </w:p>
    <w:p w14:paraId="7B7F200C" w14:textId="74CCC618" w:rsidR="002E7ABF" w:rsidRPr="0093061F" w:rsidDel="001C158E" w:rsidRDefault="002E7ABF" w:rsidP="002E7ABF">
      <w:pPr>
        <w:spacing w:before="100" w:beforeAutospacing="1" w:after="100" w:afterAutospacing="1"/>
        <w:ind w:left="1440" w:hanging="720"/>
        <w:jc w:val="both"/>
        <w:rPr>
          <w:del w:id="1053" w:author="ERCOT" w:date="2025-10-21T20:26:00Z" w16du:dateUtc="2025-10-22T01:26:00Z"/>
        </w:rPr>
      </w:pPr>
      <w:del w:id="1054" w:author="ERCOT" w:date="2025-10-21T20:26:00Z" w16du:dateUtc="2025-10-22T01:26:00Z">
        <w:r w:rsidRPr="0093061F" w:rsidDel="001C158E">
          <w:lastRenderedPageBreak/>
          <w:delText>(10)</w:delText>
        </w:r>
        <w:r w:rsidRPr="0093061F" w:rsidDel="001C158E">
          <w:tab/>
          <w:delText>The words “including,” “includes,” and “include” are deemed to be followed by the words “without limitation.”</w:delText>
        </w:r>
      </w:del>
    </w:p>
    <w:p w14:paraId="56FD5FD3" w14:textId="6ED8784F" w:rsidR="002E7ABF" w:rsidRPr="0093061F" w:rsidDel="001C158E" w:rsidRDefault="002E7ABF" w:rsidP="002E7ABF">
      <w:pPr>
        <w:spacing w:before="100" w:beforeAutospacing="1" w:after="100" w:afterAutospacing="1"/>
        <w:ind w:left="1440" w:hanging="720"/>
        <w:jc w:val="both"/>
        <w:rPr>
          <w:del w:id="1055" w:author="ERCOT" w:date="2025-10-21T20:26:00Z" w16du:dateUtc="2025-10-22T01:26:00Z"/>
        </w:rPr>
      </w:pPr>
      <w:del w:id="1056" w:author="ERCOT" w:date="2025-10-21T20:26:00Z" w16du:dateUtc="2025-10-22T01:26:00Z">
        <w:r w:rsidRPr="0093061F" w:rsidDel="001C158E">
          <w:delText>(11)</w:delText>
        </w:r>
        <w:r w:rsidRPr="0093061F" w:rsidDel="001C158E">
          <w:tab/>
          <w:delText>Any reference to a day, week, month or year is to a calendar day, week, month, or year unless otherwise indicated.</w:delText>
        </w:r>
      </w:del>
    </w:p>
    <w:p w14:paraId="5151F80B" w14:textId="018C56A1" w:rsidR="002E7ABF" w:rsidRPr="0093061F" w:rsidDel="001C158E" w:rsidRDefault="002E7ABF" w:rsidP="002E7ABF">
      <w:pPr>
        <w:spacing w:before="100" w:beforeAutospacing="1" w:after="100" w:afterAutospacing="1"/>
        <w:ind w:left="1440" w:hanging="720"/>
        <w:jc w:val="both"/>
        <w:rPr>
          <w:del w:id="1057" w:author="ERCOT" w:date="2025-10-21T20:26:00Z" w16du:dateUtc="2025-10-22T01:26:00Z"/>
        </w:rPr>
      </w:pPr>
      <w:del w:id="1058" w:author="ERCOT" w:date="2025-10-21T20:26:00Z" w16du:dateUtc="2025-10-22T01:26:00Z">
        <w:r w:rsidRPr="0093061F" w:rsidDel="001C158E">
          <w:delText>(12)</w:delText>
        </w:r>
        <w:r w:rsidRPr="0093061F" w:rsidDel="001C158E">
          <w:tab/>
          <w:delText>References to articles, Sections (or subdivisions of Sections), exhibits, annexes, or schedules are to this Agreement, unless expressly stated otherwise.</w:delText>
        </w:r>
      </w:del>
    </w:p>
    <w:p w14:paraId="50A5A865" w14:textId="7FE40F90" w:rsidR="002E7ABF" w:rsidRPr="0093061F" w:rsidDel="001C158E" w:rsidRDefault="002E7ABF" w:rsidP="002E7ABF">
      <w:pPr>
        <w:spacing w:before="100" w:beforeAutospacing="1" w:after="100" w:afterAutospacing="1"/>
        <w:ind w:left="1440" w:hanging="720"/>
        <w:jc w:val="both"/>
        <w:rPr>
          <w:del w:id="1059" w:author="ERCOT" w:date="2025-10-21T20:26:00Z" w16du:dateUtc="2025-10-22T01:26:00Z"/>
        </w:rPr>
      </w:pPr>
      <w:del w:id="1060" w:author="ERCOT" w:date="2025-10-21T20:26:00Z" w16du:dateUtc="2025-10-22T01:26:00Z">
        <w:r w:rsidRPr="0093061F" w:rsidDel="001C158E">
          <w:delText>(13)</w:delText>
        </w:r>
        <w:r w:rsidRPr="0093061F" w:rsidDel="001C158E">
          <w:tab/>
          <w:delTex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delText>
        </w:r>
      </w:del>
    </w:p>
    <w:p w14:paraId="7E3A01D4" w14:textId="6B36068A" w:rsidR="002E7ABF" w:rsidRPr="0093061F" w:rsidDel="001C158E" w:rsidRDefault="002E7ABF" w:rsidP="002E7ABF">
      <w:pPr>
        <w:spacing w:before="120" w:after="120"/>
        <w:ind w:left="1440" w:hanging="720"/>
        <w:jc w:val="both"/>
        <w:rPr>
          <w:del w:id="1061" w:author="ERCOT" w:date="2025-10-21T20:26:00Z" w16du:dateUtc="2025-10-22T01:26:00Z"/>
        </w:rPr>
      </w:pPr>
      <w:del w:id="1062" w:author="ERCOT" w:date="2025-10-21T20:26:00Z" w16du:dateUtc="2025-10-22T01:26:00Z">
        <w:r w:rsidRPr="0093061F" w:rsidDel="001C158E">
          <w:delText>(14)</w:delText>
        </w:r>
        <w:r w:rsidRPr="0093061F" w:rsidDel="001C158E">
          <w:tab/>
          <w:delText>References to persons or entities include their respective successors and permitted assigns and, for governmental entities, entities succeeding to their respective functions and capacities.</w:delText>
        </w:r>
      </w:del>
    </w:p>
    <w:p w14:paraId="12652BBD" w14:textId="12A5D1D9" w:rsidR="002E7ABF" w:rsidRPr="0093061F" w:rsidDel="001C158E" w:rsidRDefault="002E7ABF" w:rsidP="002E7ABF">
      <w:pPr>
        <w:spacing w:before="120" w:after="120"/>
        <w:ind w:left="720"/>
        <w:jc w:val="both"/>
        <w:rPr>
          <w:del w:id="1063" w:author="ERCOT" w:date="2025-10-21T20:26:00Z" w16du:dateUtc="2025-10-22T01:26:00Z"/>
        </w:rPr>
      </w:pPr>
      <w:del w:id="1064" w:author="ERCOT" w:date="2025-10-21T20:26:00Z" w16du:dateUtc="2025-10-22T01:26:00Z">
        <w:r w:rsidRPr="0093061F" w:rsidDel="001C158E">
          <w:delText>(15)</w:delText>
        </w:r>
        <w:r w:rsidRPr="0093061F" w:rsidDel="001C158E">
          <w:tab/>
          <w:delText>References to time are to Central Prevailing Time.</w:delText>
        </w:r>
      </w:del>
    </w:p>
    <w:p w14:paraId="4E4B9FBE" w14:textId="0AFA46F0" w:rsidR="002E7ABF" w:rsidRPr="0093061F" w:rsidDel="001C158E" w:rsidRDefault="002E7ABF" w:rsidP="002E7ABF">
      <w:pPr>
        <w:spacing w:before="120" w:after="120"/>
        <w:ind w:left="720" w:hanging="720"/>
        <w:jc w:val="both"/>
        <w:rPr>
          <w:del w:id="1065" w:author="ERCOT" w:date="2025-10-21T20:26:00Z" w16du:dateUtc="2025-10-22T01:26:00Z"/>
        </w:rPr>
      </w:pPr>
      <w:del w:id="1066" w:author="ERCOT" w:date="2025-10-21T20:26:00Z" w16du:dateUtc="2025-10-22T01:26:00Z">
        <w:r w:rsidRPr="0093061F" w:rsidDel="001C158E">
          <w:delText>O.</w:delText>
        </w:r>
        <w:r w:rsidRPr="0093061F" w:rsidDel="001C158E">
          <w:tab/>
        </w:r>
        <w:r w:rsidRPr="0093061F" w:rsidDel="001C158E">
          <w:rPr>
            <w:u w:val="single"/>
          </w:rPr>
          <w:delText>Multiple Counterparts.</w:delText>
        </w:r>
        <w:r w:rsidRPr="0093061F" w:rsidDel="001C158E">
          <w:delText xml:space="preserve"> This Agreement may be executed in two or more counterparts, each of which is deemed an original but all constitute one and the same instrument.</w:delText>
        </w:r>
      </w:del>
    </w:p>
    <w:p w14:paraId="490D3EAF" w14:textId="77777777" w:rsidR="002E7ABF" w:rsidRDefault="002E7ABF" w:rsidP="002E7ABF">
      <w:pPr>
        <w:spacing w:before="240" w:after="240"/>
        <w:jc w:val="both"/>
        <w:outlineLvl w:val="0"/>
      </w:pPr>
    </w:p>
    <w:p w14:paraId="1C2AA2B5" w14:textId="77777777" w:rsidR="002E7ABF" w:rsidRPr="0093061F" w:rsidRDefault="002E7ABF" w:rsidP="002E7ABF">
      <w:pPr>
        <w:spacing w:before="240" w:after="240"/>
        <w:jc w:val="both"/>
        <w:outlineLvl w:val="0"/>
      </w:pPr>
      <w:r w:rsidRPr="0093061F">
        <w:t>SIGNED, ACCEPTED, AND AGREED TO by each undersigned signatory who, by signature hereto, represents and warrants that he or she has full power and authority to execute this Agreement.</w:t>
      </w:r>
    </w:p>
    <w:p w14:paraId="2AB0B925" w14:textId="77777777" w:rsidR="002E7ABF" w:rsidRPr="0093061F" w:rsidRDefault="002E7ABF" w:rsidP="002E7ABF">
      <w:pPr>
        <w:spacing w:before="240" w:after="240"/>
        <w:ind w:left="720" w:hanging="360"/>
        <w:jc w:val="both"/>
        <w:outlineLvl w:val="0"/>
      </w:pPr>
      <w:r w:rsidRPr="0093061F">
        <w:rPr>
          <w:b/>
          <w:i/>
        </w:rPr>
        <w:t>Electric Reliability Council of Texas, Inc.:</w:t>
      </w:r>
    </w:p>
    <w:p w14:paraId="58BB8D8B" w14:textId="77777777" w:rsidR="002E7ABF" w:rsidRPr="0093061F" w:rsidRDefault="002E7ABF" w:rsidP="002E7ABF">
      <w:pPr>
        <w:suppressAutoHyphens/>
        <w:spacing w:before="240" w:after="240"/>
        <w:jc w:val="both"/>
      </w:pPr>
      <w:r w:rsidRPr="0093061F">
        <w:t>By: ______________________________</w:t>
      </w:r>
    </w:p>
    <w:p w14:paraId="2E31E3D1" w14:textId="77777777" w:rsidR="002E7ABF" w:rsidRPr="0093061F" w:rsidRDefault="002E7ABF" w:rsidP="002E7ABF">
      <w:pPr>
        <w:suppressAutoHyphens/>
        <w:spacing w:before="240" w:after="240"/>
        <w:jc w:val="both"/>
      </w:pPr>
      <w:r w:rsidRPr="0093061F">
        <w:t>Name: ____________________________</w:t>
      </w:r>
    </w:p>
    <w:p w14:paraId="4AFD85FE" w14:textId="77777777" w:rsidR="002E7ABF" w:rsidRPr="0093061F" w:rsidRDefault="002E7ABF" w:rsidP="002E7ABF">
      <w:pPr>
        <w:suppressAutoHyphens/>
        <w:spacing w:before="240" w:after="240"/>
        <w:jc w:val="both"/>
      </w:pPr>
      <w:r w:rsidRPr="0093061F">
        <w:t>Title: _____________________________</w:t>
      </w:r>
    </w:p>
    <w:p w14:paraId="7B0A3C88" w14:textId="77777777" w:rsidR="002E7ABF" w:rsidRPr="0093061F" w:rsidRDefault="002E7ABF" w:rsidP="002E7ABF">
      <w:pPr>
        <w:suppressAutoHyphens/>
        <w:spacing w:before="240" w:after="240"/>
        <w:jc w:val="both"/>
      </w:pPr>
      <w:r w:rsidRPr="0093061F">
        <w:t>Date: _____________________________</w:t>
      </w:r>
    </w:p>
    <w:p w14:paraId="52C136C0" w14:textId="77777777" w:rsidR="002E7ABF" w:rsidRPr="0093061F" w:rsidRDefault="002E7ABF" w:rsidP="002E7ABF">
      <w:pPr>
        <w:keepLines/>
        <w:suppressAutoHyphens/>
        <w:spacing w:before="240" w:after="120"/>
        <w:jc w:val="both"/>
        <w:rPr>
          <w:b/>
          <w:i/>
        </w:rPr>
      </w:pPr>
      <w:r w:rsidRPr="0093061F">
        <w:rPr>
          <w:b/>
          <w:i/>
        </w:rPr>
        <w:t>Participant:</w:t>
      </w:r>
    </w:p>
    <w:p w14:paraId="595E3BA4" w14:textId="77777777" w:rsidR="002E7ABF" w:rsidRPr="0093061F" w:rsidRDefault="002E7ABF" w:rsidP="002E7ABF">
      <w:pPr>
        <w:suppressAutoHyphens/>
        <w:spacing w:before="240" w:after="240"/>
        <w:jc w:val="both"/>
      </w:pPr>
      <w:r w:rsidRPr="0093061F">
        <w:t>By: ______________________________</w:t>
      </w:r>
    </w:p>
    <w:p w14:paraId="0F22DEE5" w14:textId="77777777" w:rsidR="002E7ABF" w:rsidRPr="00F72B58" w:rsidRDefault="002E7ABF" w:rsidP="002E7ABF">
      <w:pPr>
        <w:keepNext/>
        <w:suppressAutoHyphens/>
        <w:jc w:val="both"/>
      </w:pPr>
      <w:r w:rsidRPr="00F72B58">
        <w:lastRenderedPageBreak/>
        <w:t xml:space="preserve">Name: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7CDA246" w14:textId="77777777" w:rsidR="002E7ABF" w:rsidRPr="00F72B58" w:rsidRDefault="002E7ABF" w:rsidP="002E7ABF">
      <w:pPr>
        <w:keepNext/>
        <w:suppressAutoHyphens/>
        <w:jc w:val="both"/>
      </w:pPr>
    </w:p>
    <w:p w14:paraId="36D74247" w14:textId="77777777" w:rsidR="002E7ABF" w:rsidRPr="00F72B58" w:rsidRDefault="002E7ABF" w:rsidP="002E7ABF">
      <w:pPr>
        <w:keepNext/>
        <w:suppressAutoHyphens/>
        <w:jc w:val="both"/>
      </w:pPr>
      <w:r w:rsidRPr="00F72B58">
        <w:t xml:space="preserve">Title: </w:t>
      </w: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B167861" w14:textId="77777777" w:rsidR="002E7ABF" w:rsidRPr="00F72B58" w:rsidRDefault="002E7ABF" w:rsidP="002E7ABF">
      <w:pPr>
        <w:keepNext/>
        <w:suppressAutoHyphens/>
        <w:jc w:val="both"/>
      </w:pPr>
    </w:p>
    <w:p w14:paraId="2815123B" w14:textId="77777777" w:rsidR="002E7ABF" w:rsidRPr="00F72B58" w:rsidRDefault="002E7ABF" w:rsidP="002E7ABF">
      <w:pPr>
        <w:keepNext/>
        <w:suppressAutoHyphens/>
        <w:jc w:val="both"/>
      </w:pPr>
      <w:r w:rsidRPr="00F72B58">
        <w:t xml:space="preserve">Date: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6937FA" w14:textId="77777777" w:rsidR="002E7ABF" w:rsidRPr="0093061F" w:rsidRDefault="002E7ABF" w:rsidP="002E7ABF">
      <w:pPr>
        <w:suppressAutoHyphens/>
        <w:spacing w:before="240" w:after="240"/>
        <w:jc w:val="both"/>
      </w:pPr>
    </w:p>
    <w:p w14:paraId="1E9543CB" w14:textId="77777777" w:rsidR="002E7ABF" w:rsidRPr="00F72B58" w:rsidRDefault="002E7ABF" w:rsidP="002E7ABF">
      <w:pPr>
        <w:keepNext/>
        <w:suppressAutoHyphens/>
        <w:jc w:val="both"/>
      </w:pPr>
      <w:r w:rsidRPr="00F72B58">
        <w:t xml:space="preserve">Market Participant Name: </w:t>
      </w: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F5691A5" w14:textId="77777777" w:rsidR="002E7ABF" w:rsidRPr="00F72B58" w:rsidRDefault="002E7ABF" w:rsidP="002E7ABF">
      <w:pPr>
        <w:keepNext/>
        <w:suppressAutoHyphens/>
        <w:jc w:val="both"/>
      </w:pPr>
    </w:p>
    <w:p w14:paraId="171E4B0C" w14:textId="77777777" w:rsidR="002E7ABF" w:rsidRPr="00F72B58" w:rsidRDefault="002E7ABF" w:rsidP="002E7ABF">
      <w:pPr>
        <w:keepNext/>
        <w:suppressAutoHyphens/>
        <w:jc w:val="both"/>
      </w:pPr>
    </w:p>
    <w:p w14:paraId="0031D89D" w14:textId="77777777" w:rsidR="002E7ABF" w:rsidRPr="00D84B67" w:rsidRDefault="002E7ABF" w:rsidP="002E7ABF">
      <w:pPr>
        <w:keepNext/>
        <w:suppressAutoHyphens/>
        <w:jc w:val="both"/>
      </w:pPr>
      <w:r w:rsidRPr="00F72B58">
        <w:t xml:space="preserve">Market Participant DUNS: </w:t>
      </w: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34FBCEE" w14:textId="77777777" w:rsidR="002E7ABF" w:rsidRDefault="002E7ABF" w:rsidP="002E7ABF">
      <w:pPr>
        <w:suppressAutoHyphens/>
        <w:jc w:val="both"/>
      </w:pPr>
    </w:p>
    <w:p w14:paraId="56DD6852" w14:textId="77777777" w:rsidR="002E7ABF" w:rsidRDefault="002E7ABF" w:rsidP="002E7ABF">
      <w:pPr>
        <w:suppressAutoHyphens/>
        <w:jc w:val="both"/>
        <w:sectPr w:rsidR="002E7ABF">
          <w:pgSz w:w="12240" w:h="15840" w:code="1"/>
          <w:pgMar w:top="1440" w:right="1440" w:bottom="1440" w:left="1440" w:header="720" w:footer="720" w:gutter="0"/>
          <w:cols w:space="720"/>
          <w:docGrid w:linePitch="360"/>
        </w:sectPr>
      </w:pPr>
    </w:p>
    <w:p w14:paraId="19E1EB3F" w14:textId="77777777" w:rsidR="002E7ABF" w:rsidRDefault="002E7ABF" w:rsidP="002E7ABF">
      <w:pPr>
        <w:spacing w:before="2400"/>
        <w:jc w:val="center"/>
        <w:rPr>
          <w:b/>
          <w:sz w:val="36"/>
          <w:szCs w:val="36"/>
        </w:rPr>
      </w:pPr>
      <w:r>
        <w:rPr>
          <w:b/>
          <w:sz w:val="36"/>
        </w:rPr>
        <w:lastRenderedPageBreak/>
        <w:t>ERCOT Nodal Protocols</w:t>
      </w:r>
    </w:p>
    <w:p w14:paraId="0B0A8C5B" w14:textId="77777777" w:rsidR="002E7ABF" w:rsidRDefault="002E7ABF" w:rsidP="002E7ABF">
      <w:pPr>
        <w:jc w:val="center"/>
        <w:rPr>
          <w:b/>
          <w:sz w:val="36"/>
        </w:rPr>
      </w:pPr>
    </w:p>
    <w:p w14:paraId="2EB748F0" w14:textId="77777777" w:rsidR="002E7ABF" w:rsidRDefault="002E7ABF" w:rsidP="002E7ABF">
      <w:pPr>
        <w:jc w:val="center"/>
        <w:rPr>
          <w:b/>
          <w:sz w:val="36"/>
        </w:rPr>
      </w:pPr>
      <w:r>
        <w:rPr>
          <w:b/>
          <w:sz w:val="36"/>
        </w:rPr>
        <w:t>Section 22</w:t>
      </w:r>
    </w:p>
    <w:p w14:paraId="4875FCC6" w14:textId="77777777" w:rsidR="002E7ABF" w:rsidRDefault="002E7ABF" w:rsidP="002E7ABF">
      <w:pPr>
        <w:jc w:val="center"/>
        <w:outlineLvl w:val="0"/>
        <w:rPr>
          <w:b/>
          <w:sz w:val="36"/>
          <w:szCs w:val="36"/>
        </w:rPr>
      </w:pPr>
    </w:p>
    <w:p w14:paraId="716F0CBF" w14:textId="77777777" w:rsidR="002E7ABF" w:rsidRDefault="002E7ABF" w:rsidP="002E7ABF">
      <w:pPr>
        <w:spacing w:after="240"/>
        <w:jc w:val="center"/>
        <w:rPr>
          <w:b/>
          <w:sz w:val="36"/>
          <w:szCs w:val="36"/>
        </w:rPr>
      </w:pPr>
      <w:r>
        <w:rPr>
          <w:b/>
          <w:sz w:val="36"/>
          <w:szCs w:val="36"/>
        </w:rPr>
        <w:t>Attachment D:  Standard Form Black Start Agreement</w:t>
      </w:r>
    </w:p>
    <w:p w14:paraId="4C48ECE7" w14:textId="77777777" w:rsidR="002E7ABF" w:rsidRDefault="002E7ABF" w:rsidP="002E7ABF">
      <w:pPr>
        <w:jc w:val="center"/>
        <w:outlineLvl w:val="0"/>
        <w:rPr>
          <w:b/>
        </w:rPr>
      </w:pPr>
    </w:p>
    <w:p w14:paraId="24B53AF4" w14:textId="77777777" w:rsidR="002E7ABF" w:rsidRDefault="002E7ABF" w:rsidP="002E7ABF">
      <w:pPr>
        <w:jc w:val="center"/>
        <w:outlineLvl w:val="0"/>
        <w:rPr>
          <w:b/>
        </w:rPr>
      </w:pPr>
    </w:p>
    <w:p w14:paraId="57A35EBB" w14:textId="52F5042E" w:rsidR="002E7ABF" w:rsidRDefault="002E7ABF" w:rsidP="002E7ABF">
      <w:pPr>
        <w:jc w:val="center"/>
        <w:outlineLvl w:val="0"/>
        <w:rPr>
          <w:b/>
        </w:rPr>
      </w:pPr>
      <w:del w:id="1067" w:author="ERCOT" w:date="2025-10-21T20:28:00Z" w16du:dateUtc="2025-10-22T01:28:00Z">
        <w:r w:rsidDel="00C92A18">
          <w:rPr>
            <w:b/>
          </w:rPr>
          <w:delText>March 1, 2023</w:delText>
        </w:r>
      </w:del>
      <w:ins w:id="1068" w:author="ERCOT" w:date="2025-10-21T20:28:00Z" w16du:dateUtc="2025-10-22T01:28:00Z">
        <w:r w:rsidR="00C92A18">
          <w:rPr>
            <w:b/>
          </w:rPr>
          <w:t>TBD</w:t>
        </w:r>
      </w:ins>
    </w:p>
    <w:p w14:paraId="31761FB3" w14:textId="77777777" w:rsidR="002E7ABF" w:rsidRDefault="002E7ABF" w:rsidP="002E7ABF">
      <w:pPr>
        <w:jc w:val="center"/>
        <w:outlineLvl w:val="0"/>
        <w:rPr>
          <w:b/>
        </w:rPr>
      </w:pPr>
    </w:p>
    <w:p w14:paraId="1BAAE1DB" w14:textId="77777777" w:rsidR="002E7ABF" w:rsidRDefault="002E7ABF" w:rsidP="002E7ABF">
      <w:pPr>
        <w:jc w:val="center"/>
        <w:rPr>
          <w:b/>
        </w:rPr>
      </w:pPr>
    </w:p>
    <w:p w14:paraId="05A76182" w14:textId="77777777" w:rsidR="002E7ABF" w:rsidRDefault="002E7ABF" w:rsidP="002E7ABF">
      <w:pPr>
        <w:jc w:val="center"/>
        <w:outlineLvl w:val="0"/>
        <w:rPr>
          <w:b/>
          <w:bCs/>
        </w:rPr>
      </w:pPr>
    </w:p>
    <w:p w14:paraId="01546EA1" w14:textId="77777777" w:rsidR="002E7ABF" w:rsidRDefault="002E7ABF" w:rsidP="002E7ABF">
      <w:pPr>
        <w:jc w:val="center"/>
        <w:outlineLvl w:val="0"/>
        <w:rPr>
          <w:b/>
          <w:bCs/>
        </w:rPr>
      </w:pPr>
    </w:p>
    <w:p w14:paraId="1F24C505" w14:textId="77777777" w:rsidR="002E7ABF" w:rsidRDefault="002E7ABF" w:rsidP="002E7ABF">
      <w:pPr>
        <w:pBdr>
          <w:top w:val="single" w:sz="4" w:space="1" w:color="auto"/>
        </w:pBdr>
        <w:rPr>
          <w:b/>
          <w:sz w:val="20"/>
        </w:rPr>
      </w:pPr>
    </w:p>
    <w:p w14:paraId="60A722F0" w14:textId="77777777" w:rsidR="002E7ABF" w:rsidRDefault="002E7ABF" w:rsidP="002E7ABF">
      <w:pPr>
        <w:pStyle w:val="BodyText"/>
        <w:sectPr w:rsidR="002E7ABF" w:rsidSect="002E7ABF">
          <w:headerReference w:type="even" r:id="rId29"/>
          <w:footerReference w:type="even" r:id="rId30"/>
          <w:headerReference w:type="first" r:id="rId31"/>
          <w:footerReference w:type="first" r:id="rId32"/>
          <w:pgSz w:w="12240" w:h="15840" w:code="1"/>
          <w:pgMar w:top="1440" w:right="1440" w:bottom="1440" w:left="1440" w:header="720" w:footer="720" w:gutter="0"/>
          <w:pgNumType w:chapStyle="1"/>
          <w:cols w:space="720"/>
        </w:sectPr>
      </w:pPr>
    </w:p>
    <w:p w14:paraId="06F43987" w14:textId="77777777" w:rsidR="002E7ABF" w:rsidRPr="00B929DC" w:rsidRDefault="002E7ABF" w:rsidP="002E7ABF">
      <w:pPr>
        <w:jc w:val="center"/>
      </w:pPr>
      <w:r w:rsidRPr="00B929DC">
        <w:lastRenderedPageBreak/>
        <w:t>Standard Form Black Start Agreement</w:t>
      </w:r>
    </w:p>
    <w:p w14:paraId="624FB43A" w14:textId="77777777" w:rsidR="002E7ABF" w:rsidRPr="00B929DC" w:rsidRDefault="002E7ABF" w:rsidP="002E7ABF">
      <w:pPr>
        <w:jc w:val="center"/>
      </w:pPr>
      <w:r w:rsidRPr="00B929DC">
        <w:t>Between</w:t>
      </w:r>
    </w:p>
    <w:p w14:paraId="26C1FA27" w14:textId="77777777" w:rsidR="002E7ABF" w:rsidRPr="00F72B58" w:rsidRDefault="002E7ABF" w:rsidP="002E7ABF">
      <w:pPr>
        <w:jc w:val="center"/>
        <w:rPr>
          <w:u w:val="single"/>
        </w:rPr>
      </w:pPr>
      <w:r>
        <w:rPr>
          <w:u w:val="single"/>
        </w:rPr>
        <w:fldChar w:fldCharType="begin">
          <w:ffData>
            <w:name w:val="Text1"/>
            <w:enabled/>
            <w:calcOnExit w:val="0"/>
            <w:textInput>
              <w:default w:val="Insert Participant"/>
            </w:textInput>
          </w:ffData>
        </w:fldChar>
      </w:r>
      <w:r>
        <w:rPr>
          <w:u w:val="single"/>
        </w:rPr>
        <w:instrText xml:space="preserve"> FORMTEXT </w:instrText>
      </w:r>
      <w:r>
        <w:rPr>
          <w:u w:val="single"/>
        </w:rPr>
      </w:r>
      <w:r>
        <w:rPr>
          <w:u w:val="single"/>
        </w:rPr>
        <w:fldChar w:fldCharType="separate"/>
      </w:r>
      <w:r>
        <w:rPr>
          <w:noProof/>
          <w:u w:val="single"/>
        </w:rPr>
        <w:t>Insert Participant</w:t>
      </w:r>
      <w:r>
        <w:rPr>
          <w:u w:val="single"/>
        </w:rPr>
        <w:fldChar w:fldCharType="end"/>
      </w:r>
    </w:p>
    <w:p w14:paraId="7AA65EEA" w14:textId="77777777" w:rsidR="002E7ABF" w:rsidRPr="00B929DC" w:rsidRDefault="002E7ABF" w:rsidP="002E7ABF">
      <w:pPr>
        <w:jc w:val="center"/>
      </w:pPr>
      <w:r w:rsidRPr="00B929DC">
        <w:t>and</w:t>
      </w:r>
    </w:p>
    <w:p w14:paraId="5B94326A" w14:textId="77777777" w:rsidR="002E7ABF" w:rsidRPr="00B929DC" w:rsidRDefault="002E7ABF" w:rsidP="002E7ABF">
      <w:pPr>
        <w:spacing w:after="240"/>
        <w:jc w:val="center"/>
      </w:pPr>
      <w:r w:rsidRPr="00B929DC">
        <w:t>Electric Reliability Council of Texas, Inc.</w:t>
      </w:r>
    </w:p>
    <w:p w14:paraId="5F5EECA4" w14:textId="2FDDE7CA" w:rsidR="002E7ABF" w:rsidRPr="00B929DC" w:rsidRDefault="002E7ABF" w:rsidP="002E7ABF">
      <w:pPr>
        <w:spacing w:after="240"/>
        <w:jc w:val="both"/>
      </w:pPr>
      <w:r w:rsidRPr="00B929DC">
        <w:tab/>
        <w:t xml:space="preserve">This </w:t>
      </w:r>
      <w:ins w:id="1069" w:author="ERCOT" w:date="2025-11-11T16:11:00Z" w16du:dateUtc="2025-11-11T22:11:00Z">
        <w:r w:rsidR="006D4F63">
          <w:t xml:space="preserve">Standard Form </w:t>
        </w:r>
      </w:ins>
      <w:r w:rsidRPr="00B929DC">
        <w:t xml:space="preserve">Black Start Agreement (“Agreement”), effective as of _________ </w:t>
      </w:r>
      <w:proofErr w:type="spellStart"/>
      <w:r w:rsidRPr="00B929DC">
        <w:t>of</w:t>
      </w:r>
      <w:proofErr w:type="spellEnd"/>
      <w:r w:rsidRPr="00B929DC">
        <w:t xml:space="preserve"> _____________, ___________ (“Effective Date”), is entered into by and between </w:t>
      </w:r>
      <w:r>
        <w:fldChar w:fldCharType="begin">
          <w:ffData>
            <w:name w:val="Text2"/>
            <w:enabled/>
            <w:calcOnExit w:val="0"/>
            <w:textInput>
              <w:default w:val="Insert Participant"/>
            </w:textInput>
          </w:ffData>
        </w:fldChar>
      </w:r>
      <w:r>
        <w:instrText xml:space="preserve"> FORMTEXT </w:instrText>
      </w:r>
      <w:r>
        <w:fldChar w:fldCharType="separate"/>
      </w:r>
      <w:r>
        <w:rPr>
          <w:noProof/>
        </w:rPr>
        <w:t>Insert Participant</w:t>
      </w:r>
      <w:r>
        <w:fldChar w:fldCharType="end"/>
      </w:r>
      <w:r w:rsidRPr="00F72B58">
        <w:t xml:space="preserve">, a </w:t>
      </w:r>
      <w:r>
        <w:fldChar w:fldCharType="begin">
          <w:ffData>
            <w:name w:val="Text3"/>
            <w:enabled/>
            <w:calcOnExit w:val="0"/>
            <w:textInput>
              <w:default w:val="[Insert State of Registration and Entity type]"/>
            </w:textInput>
          </w:ffData>
        </w:fldChar>
      </w:r>
      <w:r>
        <w:instrText xml:space="preserve"> FORMTEXT </w:instrText>
      </w:r>
      <w:r>
        <w:fldChar w:fldCharType="separate"/>
      </w:r>
      <w:r>
        <w:rPr>
          <w:noProof/>
        </w:rPr>
        <w:t>[Insert State of Registration and Entity type]</w:t>
      </w:r>
      <w:r>
        <w:fldChar w:fldCharType="end"/>
      </w:r>
      <w:r w:rsidRPr="00B929DC">
        <w:t xml:space="preserve"> (“Participant”) and Electric Reliability Council of Texas, Inc., a Texas non-profit corporation (“ERCOT”).</w:t>
      </w:r>
    </w:p>
    <w:p w14:paraId="57A92B24" w14:textId="77777777" w:rsidR="002E7ABF" w:rsidRPr="00B929DC" w:rsidRDefault="002E7ABF" w:rsidP="002E7ABF">
      <w:pPr>
        <w:spacing w:after="240"/>
        <w:jc w:val="center"/>
        <w:rPr>
          <w:u w:val="single"/>
        </w:rPr>
      </w:pPr>
      <w:r w:rsidRPr="00B929DC">
        <w:rPr>
          <w:u w:val="single"/>
        </w:rPr>
        <w:t>Recitals</w:t>
      </w:r>
    </w:p>
    <w:p w14:paraId="0FE8DC92" w14:textId="77777777" w:rsidR="002E7ABF" w:rsidRPr="00B929DC" w:rsidRDefault="002E7ABF" w:rsidP="002E7ABF">
      <w:pPr>
        <w:spacing w:after="240"/>
        <w:jc w:val="both"/>
      </w:pPr>
      <w:r w:rsidRPr="00B929DC">
        <w:t>WHEREAS:</w:t>
      </w:r>
    </w:p>
    <w:p w14:paraId="7362945E" w14:textId="77777777" w:rsidR="002E7ABF" w:rsidRPr="00B929DC" w:rsidRDefault="002E7ABF" w:rsidP="002E7ABF">
      <w:pPr>
        <w:spacing w:after="240"/>
        <w:ind w:left="720" w:hanging="720"/>
        <w:jc w:val="both"/>
        <w:rPr>
          <w:szCs w:val="20"/>
        </w:rPr>
      </w:pPr>
      <w:r w:rsidRPr="00B929DC">
        <w:rPr>
          <w:szCs w:val="20"/>
        </w:rPr>
        <w:t>A.</w:t>
      </w:r>
      <w:r w:rsidRPr="00B929DC">
        <w:rPr>
          <w:szCs w:val="20"/>
        </w:rPr>
        <w:tab/>
        <w:t>Participant is a Resource Entity as defined in the ERCOT Protocols, and Participant intends to provide Black Start Service (BSS);</w:t>
      </w:r>
    </w:p>
    <w:p w14:paraId="27E2D75B" w14:textId="0FABB7AF" w:rsidR="002E7ABF" w:rsidRPr="00B929DC" w:rsidRDefault="002E7ABF" w:rsidP="002E7ABF">
      <w:pPr>
        <w:spacing w:after="240"/>
        <w:ind w:left="720" w:hanging="720"/>
        <w:jc w:val="both"/>
        <w:rPr>
          <w:szCs w:val="20"/>
        </w:rPr>
      </w:pPr>
      <w:r w:rsidRPr="00B929DC">
        <w:rPr>
          <w:szCs w:val="20"/>
        </w:rPr>
        <w:t>B.</w:t>
      </w:r>
      <w:r w:rsidRPr="00B929DC">
        <w:rPr>
          <w:szCs w:val="20"/>
        </w:rPr>
        <w:tab/>
        <w:t xml:space="preserve">ERCOT is the Independent Organization certified under the Public Utility Regulatory Act, </w:t>
      </w:r>
      <w:r w:rsidRPr="00B929DC">
        <w:rPr>
          <w:smallCaps/>
          <w:szCs w:val="20"/>
        </w:rPr>
        <w:t>Tex. Util. Code Ann</w:t>
      </w:r>
      <w:r w:rsidRPr="00B929DC">
        <w:rPr>
          <w:szCs w:val="20"/>
        </w:rPr>
        <w:t>. § 39.151</w:t>
      </w:r>
      <w:del w:id="1070" w:author="ERCOT" w:date="2025-10-21T20:31:00Z" w16du:dateUtc="2025-10-22T01:31:00Z">
        <w:r w:rsidRPr="00B929DC" w:rsidDel="00C92A18">
          <w:rPr>
            <w:szCs w:val="20"/>
          </w:rPr>
          <w:delText xml:space="preserve"> (Vernon 1998 &amp; Supp. 2007)</w:delText>
        </w:r>
      </w:del>
      <w:r w:rsidRPr="00B929DC">
        <w:rPr>
          <w:szCs w:val="20"/>
        </w:rPr>
        <w:t xml:space="preserve"> (PURA) for the ERCOT Region; and</w:t>
      </w:r>
    </w:p>
    <w:p w14:paraId="446C859D" w14:textId="77777777" w:rsidR="002E7ABF" w:rsidRPr="00B929DC" w:rsidRDefault="002E7ABF" w:rsidP="002E7ABF">
      <w:pPr>
        <w:spacing w:after="240"/>
        <w:ind w:left="720" w:hanging="720"/>
        <w:jc w:val="both"/>
        <w:rPr>
          <w:szCs w:val="20"/>
        </w:rPr>
      </w:pPr>
      <w:r w:rsidRPr="00B929DC">
        <w:rPr>
          <w:szCs w:val="20"/>
        </w:rPr>
        <w:t>C.</w:t>
      </w:r>
      <w:r w:rsidRPr="00B929DC">
        <w:rPr>
          <w:szCs w:val="20"/>
        </w:rPr>
        <w:tab/>
        <w:t xml:space="preserve">The Parties enter into this Agreement </w:t>
      </w:r>
      <w:proofErr w:type="gramStart"/>
      <w:r w:rsidRPr="00B929DC">
        <w:rPr>
          <w:szCs w:val="20"/>
        </w:rPr>
        <w:t>in order to</w:t>
      </w:r>
      <w:proofErr w:type="gramEnd"/>
      <w:r w:rsidRPr="00B929DC">
        <w:rPr>
          <w:szCs w:val="20"/>
        </w:rPr>
        <w:t xml:space="preserve"> establish the terms and conditions by which ERCOT and Participant will discharge their respective duties and responsibilities under the ERCOT Protocols.</w:t>
      </w:r>
    </w:p>
    <w:p w14:paraId="124EC3C9" w14:textId="77777777" w:rsidR="002E7ABF" w:rsidRPr="00B929DC" w:rsidRDefault="002E7ABF" w:rsidP="002E7ABF">
      <w:pPr>
        <w:spacing w:after="240"/>
        <w:jc w:val="center"/>
        <w:rPr>
          <w:u w:val="single"/>
        </w:rPr>
      </w:pPr>
      <w:r w:rsidRPr="00B929DC">
        <w:rPr>
          <w:u w:val="single"/>
        </w:rPr>
        <w:t>Agreements</w:t>
      </w:r>
    </w:p>
    <w:p w14:paraId="72B9B123" w14:textId="77777777" w:rsidR="002E7ABF" w:rsidRPr="00B929DC" w:rsidRDefault="002E7ABF" w:rsidP="002E7ABF">
      <w:pPr>
        <w:spacing w:after="240"/>
        <w:jc w:val="both"/>
      </w:pPr>
      <w:r w:rsidRPr="00B929DC">
        <w:t>NOW, THEREFORE, in consideration of the mutual covenants and promises contained herein, ERCOT and Participant (the “Parties”) hereby agree as follows:</w:t>
      </w:r>
    </w:p>
    <w:p w14:paraId="58CD719E" w14:textId="77777777" w:rsidR="002E7ABF" w:rsidRPr="00B929DC" w:rsidRDefault="002E7ABF" w:rsidP="002E7ABF">
      <w:pPr>
        <w:spacing w:before="120" w:after="120"/>
        <w:jc w:val="both"/>
        <w:rPr>
          <w:u w:val="single"/>
        </w:rPr>
      </w:pPr>
      <w:r w:rsidRPr="00B929DC">
        <w:rPr>
          <w:u w:val="single"/>
        </w:rPr>
        <w:t>Section 1. Resource-Specific Terms.</w:t>
      </w:r>
    </w:p>
    <w:p w14:paraId="5C8C956F" w14:textId="77777777" w:rsidR="002E7ABF" w:rsidRPr="00B929DC" w:rsidRDefault="002E7ABF" w:rsidP="002E7ABF">
      <w:pPr>
        <w:spacing w:before="120" w:after="120"/>
        <w:ind w:left="720" w:hanging="720"/>
        <w:jc w:val="both"/>
        <w:rPr>
          <w:szCs w:val="20"/>
        </w:rPr>
      </w:pPr>
      <w:r w:rsidRPr="00B929DC">
        <w:rPr>
          <w:szCs w:val="20"/>
        </w:rPr>
        <w:t>A.</w:t>
      </w:r>
      <w:r w:rsidRPr="00B929DC">
        <w:rPr>
          <w:szCs w:val="20"/>
        </w:rPr>
        <w:tab/>
        <w:t xml:space="preserve">Start Date: ____________________. </w:t>
      </w:r>
    </w:p>
    <w:p w14:paraId="184DB7C4" w14:textId="77777777" w:rsidR="002E7ABF" w:rsidRPr="00B929DC" w:rsidRDefault="002E7ABF" w:rsidP="002E7ABF">
      <w:pPr>
        <w:spacing w:before="120" w:after="120"/>
        <w:ind w:left="720" w:hanging="720"/>
        <w:jc w:val="both"/>
        <w:rPr>
          <w:szCs w:val="20"/>
        </w:rPr>
      </w:pPr>
      <w:r w:rsidRPr="00B929DC">
        <w:rPr>
          <w:szCs w:val="20"/>
        </w:rPr>
        <w:t>B.</w:t>
      </w:r>
      <w:r w:rsidRPr="00B929DC">
        <w:rPr>
          <w:szCs w:val="20"/>
        </w:rPr>
        <w:tab/>
        <w:t>Black Start Resource.</w:t>
      </w:r>
    </w:p>
    <w:p w14:paraId="788F9804" w14:textId="77777777" w:rsidR="002E7ABF" w:rsidRPr="00B929DC" w:rsidRDefault="002E7ABF" w:rsidP="002E7ABF">
      <w:pPr>
        <w:spacing w:before="120" w:after="120"/>
        <w:ind w:left="1440" w:hanging="720"/>
        <w:jc w:val="both"/>
        <w:rPr>
          <w:szCs w:val="20"/>
        </w:rPr>
      </w:pPr>
      <w:r w:rsidRPr="00B929DC">
        <w:rPr>
          <w:szCs w:val="20"/>
        </w:rPr>
        <w:t>(1)</w:t>
      </w:r>
      <w:r w:rsidRPr="00B929DC">
        <w:rPr>
          <w:szCs w:val="20"/>
        </w:rPr>
        <w:tab/>
        <w:t>Description of Black Start Resource [including location, number of generators, metering scheme, etc.]:</w:t>
      </w:r>
    </w:p>
    <w:p w14:paraId="37C7CC09" w14:textId="77777777" w:rsidR="002E7ABF" w:rsidRPr="00B929DC" w:rsidRDefault="002E7ABF" w:rsidP="002E7ABF">
      <w:pPr>
        <w:spacing w:before="120" w:after="120"/>
        <w:ind w:left="1440"/>
        <w:jc w:val="both"/>
        <w:rPr>
          <w:szCs w:val="20"/>
        </w:rPr>
      </w:pPr>
      <w:r w:rsidRPr="00B929DC">
        <w:rPr>
          <w:szCs w:val="20"/>
        </w:rPr>
        <w:t>________________________________________________________________________________________________________________, as described in more detail on Exhibit 1.</w:t>
      </w:r>
    </w:p>
    <w:p w14:paraId="06EB5568" w14:textId="77777777" w:rsidR="002E7ABF" w:rsidRPr="00B929DC" w:rsidRDefault="002E7ABF" w:rsidP="002E7ABF">
      <w:pPr>
        <w:spacing w:before="120" w:after="120"/>
        <w:ind w:left="1440" w:hanging="720"/>
        <w:jc w:val="both"/>
        <w:rPr>
          <w:szCs w:val="20"/>
        </w:rPr>
      </w:pPr>
      <w:r w:rsidRPr="00B929DC">
        <w:rPr>
          <w:szCs w:val="20"/>
        </w:rPr>
        <w:t>(2)</w:t>
      </w:r>
      <w:r w:rsidRPr="00B929DC">
        <w:rPr>
          <w:szCs w:val="20"/>
        </w:rPr>
        <w:tab/>
        <w:t>Nameplate Capacity in MW: _____</w:t>
      </w:r>
    </w:p>
    <w:p w14:paraId="0D382BFC" w14:textId="77777777" w:rsidR="002E7ABF" w:rsidRPr="00B929DC" w:rsidRDefault="002E7ABF" w:rsidP="002E7ABF">
      <w:pPr>
        <w:spacing w:before="120" w:after="120"/>
        <w:ind w:left="1440" w:hanging="720"/>
        <w:jc w:val="both"/>
        <w:rPr>
          <w:szCs w:val="20"/>
        </w:rPr>
      </w:pPr>
      <w:r w:rsidRPr="00B929DC">
        <w:rPr>
          <w:szCs w:val="20"/>
        </w:rPr>
        <w:t>(3)</w:t>
      </w:r>
      <w:r w:rsidRPr="00B929DC">
        <w:rPr>
          <w:szCs w:val="20"/>
        </w:rPr>
        <w:tab/>
        <w:t>Delivery Point: ____________________________</w:t>
      </w:r>
    </w:p>
    <w:p w14:paraId="3EFC14AD" w14:textId="77777777" w:rsidR="002E7ABF" w:rsidRPr="00B929DC" w:rsidRDefault="002E7ABF" w:rsidP="002E7ABF">
      <w:pPr>
        <w:spacing w:before="120" w:after="120"/>
        <w:ind w:left="1440" w:hanging="720"/>
        <w:jc w:val="both"/>
        <w:rPr>
          <w:szCs w:val="20"/>
        </w:rPr>
      </w:pPr>
      <w:r w:rsidRPr="00B929DC">
        <w:rPr>
          <w:szCs w:val="20"/>
        </w:rPr>
        <w:t>(4)</w:t>
      </w:r>
      <w:r w:rsidRPr="00B929DC">
        <w:rPr>
          <w:szCs w:val="20"/>
        </w:rPr>
        <w:tab/>
        <w:t>Revenue Meter Location (use Resource IDs): __________________________</w:t>
      </w:r>
    </w:p>
    <w:p w14:paraId="67B1F82D" w14:textId="77777777" w:rsidR="002E7ABF" w:rsidRPr="00B929DC" w:rsidRDefault="002E7ABF" w:rsidP="002E7ABF">
      <w:pPr>
        <w:spacing w:before="120" w:after="120"/>
        <w:ind w:left="720" w:hanging="720"/>
        <w:jc w:val="both"/>
        <w:rPr>
          <w:szCs w:val="20"/>
        </w:rPr>
      </w:pPr>
      <w:r w:rsidRPr="00B929DC">
        <w:rPr>
          <w:szCs w:val="20"/>
        </w:rPr>
        <w:t>C.</w:t>
      </w:r>
      <w:r w:rsidRPr="00B929DC">
        <w:rPr>
          <w:szCs w:val="20"/>
        </w:rPr>
        <w:tab/>
        <w:t>Price:</w:t>
      </w:r>
    </w:p>
    <w:p w14:paraId="318AD38E" w14:textId="77777777" w:rsidR="002E7ABF" w:rsidRPr="00B929DC" w:rsidRDefault="002E7ABF" w:rsidP="002E7ABF">
      <w:pPr>
        <w:spacing w:before="120" w:after="120"/>
        <w:ind w:left="1440" w:hanging="720"/>
        <w:jc w:val="both"/>
        <w:rPr>
          <w:szCs w:val="20"/>
        </w:rPr>
      </w:pPr>
      <w:r w:rsidRPr="00B929DC">
        <w:rPr>
          <w:szCs w:val="20"/>
        </w:rPr>
        <w:t>Hourly Standby Price: $________ per hour</w:t>
      </w:r>
    </w:p>
    <w:p w14:paraId="37922AC1" w14:textId="77777777" w:rsidR="00C92A18" w:rsidRDefault="002E7ABF" w:rsidP="002E7ABF">
      <w:pPr>
        <w:spacing w:before="120" w:after="120"/>
        <w:ind w:left="720" w:hanging="720"/>
        <w:jc w:val="both"/>
        <w:rPr>
          <w:ins w:id="1071" w:author="ERCOT" w:date="2025-10-21T20:32:00Z" w16du:dateUtc="2025-10-22T01:32:00Z"/>
          <w:szCs w:val="20"/>
        </w:rPr>
      </w:pPr>
      <w:r w:rsidRPr="00B929DC">
        <w:rPr>
          <w:szCs w:val="20"/>
        </w:rPr>
        <w:lastRenderedPageBreak/>
        <w:t>D.</w:t>
      </w:r>
      <w:r w:rsidRPr="00B929DC">
        <w:rPr>
          <w:szCs w:val="20"/>
        </w:rPr>
        <w:tab/>
      </w:r>
      <w:r w:rsidRPr="00B929DC">
        <w:rPr>
          <w:szCs w:val="20"/>
          <w:u w:val="single"/>
        </w:rPr>
        <w:t>Notice.</w:t>
      </w:r>
      <w:r w:rsidRPr="00B929DC">
        <w:rPr>
          <w:szCs w:val="20"/>
        </w:rPr>
        <w:t xml:space="preserve"> </w:t>
      </w:r>
    </w:p>
    <w:p w14:paraId="3FB7F687" w14:textId="310FB8F4" w:rsidR="00C92A18" w:rsidRDefault="00C92A18" w:rsidP="00C92A18">
      <w:pPr>
        <w:pStyle w:val="BodyText"/>
        <w:ind w:left="720"/>
        <w:jc w:val="both"/>
        <w:rPr>
          <w:ins w:id="1072" w:author="ERCOT" w:date="2025-10-21T20:32:00Z" w16du:dateUtc="2025-10-22T01:32:00Z"/>
        </w:rPr>
      </w:pPr>
      <w:ins w:id="1073" w:author="ERCOT" w:date="2025-10-21T20:32:00Z" w16du:dateUtc="2025-10-22T01:32:00Z">
        <w:r>
          <w:t xml:space="preserve">Any </w:t>
        </w:r>
      </w:ins>
      <w:ins w:id="1074" w:author="ERCOT" w:date="2025-11-26T11:08:00Z" w16du:dateUtc="2025-11-26T17:08:00Z">
        <w:r w:rsidR="00AC6079">
          <w:t>N</w:t>
        </w:r>
      </w:ins>
      <w:ins w:id="1075" w:author="ERCOT" w:date="2025-10-21T20:32:00Z" w16du:dateUtc="2025-10-22T01:32:00Z">
        <w:r>
          <w:t xml:space="preserve">otice required to be given under this Agreement shall be provided in accordance with the </w:t>
        </w:r>
      </w:ins>
      <w:ins w:id="1076" w:author="ERCOT" w:date="2025-11-26T11:08:00Z" w16du:dateUtc="2025-11-26T17:08:00Z">
        <w:r w:rsidR="00AC6079">
          <w:t>N</w:t>
        </w:r>
      </w:ins>
      <w:ins w:id="1077" w:author="ERCOT" w:date="2025-10-21T20:32:00Z" w16du:dateUtc="2025-10-22T01:32:00Z">
        <w:r>
          <w:t>otice procedures contained in</w:t>
        </w:r>
      </w:ins>
      <w:ins w:id="1078" w:author="ERCOT" w:date="2025-11-20T18:19:00Z" w16du:dateUtc="2025-11-21T00:19:00Z">
        <w:r w:rsidR="009502CE">
          <w:t xml:space="preserve"> Protocol</w:t>
        </w:r>
        <w:r w:rsidR="00086AF0">
          <w:t xml:space="preserve"> Section 1, Overview,</w:t>
        </w:r>
      </w:ins>
      <w:ins w:id="1079" w:author="ERCOT" w:date="2025-11-20T18:20:00Z" w16du:dateUtc="2025-11-21T00:20:00Z">
        <w:r w:rsidR="00086AF0">
          <w:t xml:space="preserve"> </w:t>
        </w:r>
      </w:ins>
      <w:ins w:id="1080" w:author="ERCOT" w:date="2025-10-21T20:32:00Z" w16du:dateUtc="2025-10-22T01:32:00Z">
        <w:r>
          <w:t xml:space="preserve">except where another section of the Protocols authorizes </w:t>
        </w:r>
      </w:ins>
      <w:ins w:id="1081" w:author="ERCOT" w:date="2025-11-26T11:08:00Z" w16du:dateUtc="2025-11-26T17:08:00Z">
        <w:r w:rsidR="00AC6079">
          <w:t>N</w:t>
        </w:r>
      </w:ins>
      <w:ins w:id="1082" w:author="ERCOT" w:date="2025-10-21T20:32:00Z" w16du:dateUtc="2025-10-22T01:32:00Z">
        <w:r>
          <w:t>otice by a different procedure under specified circumstances.</w:t>
        </w:r>
      </w:ins>
    </w:p>
    <w:p w14:paraId="35E2B612" w14:textId="6168A9B9" w:rsidR="002E7ABF" w:rsidRPr="00B929DC" w:rsidDel="00C92A18" w:rsidRDefault="002E7ABF" w:rsidP="00C92A18">
      <w:pPr>
        <w:spacing w:before="120" w:after="120"/>
        <w:ind w:left="720"/>
        <w:jc w:val="both"/>
        <w:rPr>
          <w:del w:id="1083" w:author="ERCOT" w:date="2025-10-21T20:32:00Z" w16du:dateUtc="2025-10-22T01:32:00Z"/>
          <w:szCs w:val="20"/>
        </w:rPr>
      </w:pPr>
      <w:del w:id="1084" w:author="ERCOT" w:date="2025-10-21T20:32:00Z" w16du:dateUtc="2025-10-22T01:32:00Z">
        <w:r w:rsidRPr="00B929DC" w:rsidDel="00C92A18">
          <w:rPr>
            <w:szCs w:val="20"/>
          </w:rPr>
          <w:delText>All notices required to be given under this Agreement shall be in writing, and shall be deemed delivered three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Federal Express delivery.  Either Party may change its address for such notices by delivering to the other Party a written notice referring specifically to this Agreement.  Notices required under the ERCOT Protocols shall be in accordance with the applicable Section of the ERCOT Protocols.</w:delText>
        </w:r>
      </w:del>
    </w:p>
    <w:p w14:paraId="556F8EF4" w14:textId="77777777" w:rsidR="002E7ABF" w:rsidRPr="00B929DC" w:rsidRDefault="002E7ABF" w:rsidP="002E7ABF">
      <w:pPr>
        <w:spacing w:after="240"/>
        <w:ind w:left="720"/>
        <w:jc w:val="both"/>
        <w:rPr>
          <w:szCs w:val="20"/>
        </w:rPr>
      </w:pPr>
      <w:r w:rsidRPr="00B929DC">
        <w:rPr>
          <w:szCs w:val="20"/>
        </w:rPr>
        <w:t>If to ERCOT:</w:t>
      </w:r>
    </w:p>
    <w:p w14:paraId="33CC0C3F" w14:textId="77777777" w:rsidR="002E7ABF" w:rsidRPr="00B929DC" w:rsidRDefault="002E7ABF" w:rsidP="002E7ABF">
      <w:pPr>
        <w:tabs>
          <w:tab w:val="left" w:pos="2160"/>
        </w:tabs>
        <w:spacing w:after="240"/>
        <w:ind w:left="720"/>
        <w:contextualSpacing/>
        <w:jc w:val="both"/>
        <w:rPr>
          <w:iCs/>
          <w:szCs w:val="20"/>
        </w:rPr>
      </w:pPr>
      <w:r w:rsidRPr="00B929DC">
        <w:rPr>
          <w:iCs/>
          <w:szCs w:val="20"/>
        </w:rPr>
        <w:t>Electric Reliability Council of Texas, Inc.</w:t>
      </w:r>
    </w:p>
    <w:p w14:paraId="35FE8C0D" w14:textId="77777777" w:rsidR="002E7ABF" w:rsidRPr="00B929DC" w:rsidRDefault="002E7ABF" w:rsidP="002E7ABF">
      <w:pPr>
        <w:tabs>
          <w:tab w:val="left" w:pos="2160"/>
        </w:tabs>
        <w:spacing w:after="240"/>
        <w:ind w:firstLine="720"/>
        <w:contextualSpacing/>
        <w:jc w:val="both"/>
        <w:rPr>
          <w:iCs/>
          <w:szCs w:val="20"/>
        </w:rPr>
      </w:pPr>
      <w:r w:rsidRPr="000E2E98">
        <w:t>8000 Metropolis Drive (Building E), Suite 100</w:t>
      </w:r>
    </w:p>
    <w:p w14:paraId="014FAD49" w14:textId="77777777" w:rsidR="002E7ABF" w:rsidRPr="00B929DC" w:rsidRDefault="002E7ABF" w:rsidP="002E7ABF">
      <w:pPr>
        <w:tabs>
          <w:tab w:val="left" w:pos="2160"/>
        </w:tabs>
        <w:spacing w:after="240"/>
        <w:ind w:firstLine="720"/>
        <w:contextualSpacing/>
        <w:jc w:val="both"/>
        <w:rPr>
          <w:iCs/>
          <w:szCs w:val="20"/>
        </w:rPr>
      </w:pPr>
      <w:r w:rsidRPr="00B929DC">
        <w:rPr>
          <w:iCs/>
          <w:szCs w:val="20"/>
        </w:rPr>
        <w:t>Austin, Texas 78744</w:t>
      </w:r>
    </w:p>
    <w:p w14:paraId="68B785D6" w14:textId="77777777" w:rsidR="002E7ABF" w:rsidRDefault="002E7ABF" w:rsidP="002E7ABF">
      <w:pPr>
        <w:tabs>
          <w:tab w:val="left" w:pos="2160"/>
        </w:tabs>
        <w:spacing w:after="240"/>
        <w:ind w:firstLine="720"/>
        <w:contextualSpacing/>
        <w:jc w:val="both"/>
        <w:rPr>
          <w:ins w:id="1085" w:author="ERCOT" w:date="2025-10-21T20:33:00Z" w16du:dateUtc="2025-10-22T01:33:00Z"/>
          <w:iCs/>
          <w:szCs w:val="20"/>
        </w:rPr>
      </w:pPr>
      <w:r w:rsidRPr="00B929DC">
        <w:rPr>
          <w:iCs/>
          <w:szCs w:val="20"/>
        </w:rPr>
        <w:t>Tel No. (512) 225-7000</w:t>
      </w:r>
    </w:p>
    <w:p w14:paraId="6396450C" w14:textId="7C45784D" w:rsidR="002E7ABF" w:rsidRDefault="00C92A18" w:rsidP="00C92A18">
      <w:pPr>
        <w:tabs>
          <w:tab w:val="left" w:pos="2160"/>
        </w:tabs>
        <w:spacing w:after="240"/>
        <w:ind w:firstLine="720"/>
        <w:contextualSpacing/>
        <w:jc w:val="both"/>
        <w:rPr>
          <w:iCs/>
          <w:szCs w:val="20"/>
        </w:rPr>
      </w:pPr>
      <w:ins w:id="1086" w:author="ERCOT" w:date="2025-10-21T20:33:00Z" w16du:dateUtc="2025-10-22T01:33:00Z">
        <w:r>
          <w:rPr>
            <w:iCs/>
            <w:szCs w:val="20"/>
          </w:rPr>
          <w:t xml:space="preserve">E-mail:  </w:t>
        </w:r>
      </w:ins>
      <w:r>
        <w:rPr>
          <w:iCs/>
          <w:szCs w:val="20"/>
        </w:rPr>
        <w:fldChar w:fldCharType="begin"/>
      </w:r>
      <w:r>
        <w:rPr>
          <w:iCs/>
          <w:szCs w:val="20"/>
        </w:rPr>
        <w:instrText>HYPERLINK "mailto:MPRegistration@ercot.com"</w:instrText>
      </w:r>
      <w:r>
        <w:rPr>
          <w:iCs/>
          <w:szCs w:val="20"/>
        </w:rPr>
      </w:r>
      <w:r>
        <w:rPr>
          <w:iCs/>
          <w:szCs w:val="20"/>
        </w:rPr>
        <w:fldChar w:fldCharType="separate"/>
      </w:r>
      <w:ins w:id="1087" w:author="ERCOT" w:date="2025-10-21T20:33:00Z" w16du:dateUtc="2025-10-22T01:33:00Z">
        <w:r w:rsidRPr="00434962">
          <w:rPr>
            <w:rStyle w:val="Hyperlink"/>
            <w:iCs/>
            <w:szCs w:val="20"/>
          </w:rPr>
          <w:t>MPRegistration@ercot.com</w:t>
        </w:r>
      </w:ins>
      <w:r>
        <w:rPr>
          <w:iCs/>
          <w:szCs w:val="20"/>
        </w:rPr>
        <w:fldChar w:fldCharType="end"/>
      </w:r>
    </w:p>
    <w:p w14:paraId="20471CFB" w14:textId="77777777" w:rsidR="00C92A18" w:rsidRPr="00C92A18" w:rsidRDefault="00C92A18" w:rsidP="00C92A18">
      <w:pPr>
        <w:tabs>
          <w:tab w:val="left" w:pos="2160"/>
        </w:tabs>
        <w:spacing w:after="240"/>
        <w:ind w:firstLine="720"/>
        <w:contextualSpacing/>
        <w:jc w:val="both"/>
        <w:rPr>
          <w:iCs/>
          <w:szCs w:val="20"/>
        </w:rPr>
      </w:pPr>
    </w:p>
    <w:p w14:paraId="16E3CEA7" w14:textId="40A48522" w:rsidR="002E7ABF" w:rsidRPr="00B929DC" w:rsidRDefault="002E7ABF" w:rsidP="002E7ABF">
      <w:pPr>
        <w:spacing w:after="240"/>
        <w:ind w:left="720"/>
        <w:jc w:val="both"/>
        <w:rPr>
          <w:szCs w:val="20"/>
        </w:rPr>
      </w:pPr>
      <w:r w:rsidRPr="00B929DC">
        <w:rPr>
          <w:szCs w:val="20"/>
        </w:rPr>
        <w:t>If to Participant</w:t>
      </w:r>
      <w:ins w:id="1088" w:author="ERCOT" w:date="2025-10-21T20:33:00Z" w16du:dateUtc="2025-10-22T01:33:00Z">
        <w:r w:rsidR="00C92A18" w:rsidRPr="00C92A18">
          <w:t xml:space="preserve"> </w:t>
        </w:r>
        <w:r w:rsidR="00C92A18">
          <w:t xml:space="preserve">regarding a breach or Default under this Agreement, then </w:t>
        </w:r>
      </w:ins>
      <w:ins w:id="1089" w:author="ERCOT" w:date="2025-11-26T11:08:00Z" w16du:dateUtc="2025-11-26T17:08:00Z">
        <w:r w:rsidR="00AC6079">
          <w:t>N</w:t>
        </w:r>
      </w:ins>
      <w:ins w:id="1090" w:author="ERCOT" w:date="2025-10-21T20:33:00Z" w16du:dateUtc="2025-10-22T01:33:00Z">
        <w:r w:rsidR="00C92A18">
          <w:t>otice will be sent using Participant’s contact information as provided in its Standard Form Agreement</w:t>
        </w:r>
        <w:r w:rsidR="00C92A18">
          <w:rPr>
            <w:szCs w:val="20"/>
          </w:rPr>
          <w:t>.</w:t>
        </w:r>
      </w:ins>
      <w:del w:id="1091" w:author="ERCOT" w:date="2025-10-21T20:33:00Z" w16du:dateUtc="2025-10-22T01:33:00Z">
        <w:r w:rsidRPr="00B929DC" w:rsidDel="00C92A18">
          <w:rPr>
            <w:szCs w:val="20"/>
          </w:rPr>
          <w:delText>:</w:delText>
        </w:r>
      </w:del>
    </w:p>
    <w:p w14:paraId="3C7BA8B9" w14:textId="4299946E" w:rsidR="002E7ABF" w:rsidRPr="005B2A3F" w:rsidDel="00C92A18" w:rsidRDefault="002E7ABF" w:rsidP="002E7ABF">
      <w:pPr>
        <w:pStyle w:val="VariableDefinition"/>
        <w:jc w:val="both"/>
        <w:rPr>
          <w:del w:id="1092" w:author="ERCOT" w:date="2025-10-21T20:34:00Z" w16du:dateUtc="2025-10-22T01:34:00Z"/>
          <w:szCs w:val="24"/>
        </w:rPr>
      </w:pPr>
      <w:del w:id="1093" w:author="ERCOT" w:date="2025-10-21T20:34:00Z" w16du:dateUtc="2025-10-22T01:34:00Z">
        <w:r w:rsidDel="00C92A18">
          <w:rPr>
            <w:iCs w:val="0"/>
          </w:rPr>
          <w:fldChar w:fldCharType="begin">
            <w:ffData>
              <w:name w:val="Text4"/>
              <w:enabled/>
              <w:calcOnExit w:val="0"/>
              <w:textInput>
                <w:default w:val="[Insert Participant Name]"/>
              </w:textInput>
            </w:ffData>
          </w:fldChar>
        </w:r>
        <w:r w:rsidDel="00C92A18">
          <w:rPr>
            <w:szCs w:val="24"/>
          </w:rPr>
          <w:delInstrText xml:space="preserve"> FORMTEXT </w:delInstrText>
        </w:r>
        <w:r w:rsidDel="00C92A18">
          <w:rPr>
            <w:iCs w:val="0"/>
          </w:rPr>
        </w:r>
        <w:r w:rsidDel="00C92A18">
          <w:rPr>
            <w:iCs w:val="0"/>
          </w:rPr>
          <w:fldChar w:fldCharType="separate"/>
        </w:r>
        <w:r w:rsidDel="00C92A18">
          <w:rPr>
            <w:noProof/>
            <w:szCs w:val="24"/>
          </w:rPr>
          <w:delText>[Insert Participant Name]</w:delText>
        </w:r>
        <w:r w:rsidDel="00C92A18">
          <w:rPr>
            <w:iCs w:val="0"/>
          </w:rPr>
          <w:fldChar w:fldCharType="end"/>
        </w:r>
      </w:del>
    </w:p>
    <w:p w14:paraId="6F0482B1" w14:textId="6F4D05F4" w:rsidR="002E7ABF" w:rsidRPr="005B2A3F" w:rsidDel="00C92A18" w:rsidRDefault="002E7ABF" w:rsidP="002E7ABF">
      <w:pPr>
        <w:pStyle w:val="VariableDefinition"/>
        <w:jc w:val="both"/>
        <w:rPr>
          <w:del w:id="1094" w:author="ERCOT" w:date="2025-10-21T20:34:00Z" w16du:dateUtc="2025-10-22T01:34:00Z"/>
          <w:szCs w:val="24"/>
        </w:rPr>
      </w:pPr>
      <w:del w:id="1095" w:author="ERCOT" w:date="2025-10-21T20:34:00Z" w16du:dateUtc="2025-10-22T01:34:00Z">
        <w:r w:rsidDel="00C92A18">
          <w:rPr>
            <w:iCs w:val="0"/>
          </w:rPr>
          <w:fldChar w:fldCharType="begin">
            <w:ffData>
              <w:name w:val="Text5"/>
              <w:enabled/>
              <w:calcOnExit w:val="0"/>
              <w:textInput>
                <w:default w:val="[Insert Contact Person/Dept.]"/>
              </w:textInput>
            </w:ffData>
          </w:fldChar>
        </w:r>
        <w:r w:rsidDel="00C92A18">
          <w:rPr>
            <w:szCs w:val="24"/>
          </w:rPr>
          <w:delInstrText xml:space="preserve"> FORMTEXT </w:delInstrText>
        </w:r>
        <w:r w:rsidDel="00C92A18">
          <w:rPr>
            <w:iCs w:val="0"/>
          </w:rPr>
        </w:r>
        <w:r w:rsidDel="00C92A18">
          <w:rPr>
            <w:iCs w:val="0"/>
          </w:rPr>
          <w:fldChar w:fldCharType="separate"/>
        </w:r>
        <w:r w:rsidDel="00C92A18">
          <w:rPr>
            <w:noProof/>
            <w:szCs w:val="24"/>
          </w:rPr>
          <w:delText>[Insert Contact Person/Dept.]</w:delText>
        </w:r>
        <w:r w:rsidDel="00C92A18">
          <w:rPr>
            <w:iCs w:val="0"/>
          </w:rPr>
          <w:fldChar w:fldCharType="end"/>
        </w:r>
      </w:del>
    </w:p>
    <w:p w14:paraId="1B16B711" w14:textId="126FB056" w:rsidR="002E7ABF" w:rsidRPr="005B2A3F" w:rsidDel="00C92A18" w:rsidRDefault="002E7ABF" w:rsidP="002E7ABF">
      <w:pPr>
        <w:pStyle w:val="VariableDefinition"/>
        <w:jc w:val="both"/>
        <w:rPr>
          <w:del w:id="1096" w:author="ERCOT" w:date="2025-10-21T20:34:00Z" w16du:dateUtc="2025-10-22T01:34:00Z"/>
          <w:szCs w:val="24"/>
        </w:rPr>
      </w:pPr>
      <w:del w:id="1097" w:author="ERCOT" w:date="2025-10-21T20:34:00Z" w16du:dateUtc="2025-10-22T01:34:00Z">
        <w:r w:rsidDel="00C92A18">
          <w:rPr>
            <w:iCs w:val="0"/>
          </w:rPr>
          <w:fldChar w:fldCharType="begin">
            <w:ffData>
              <w:name w:val="Text6"/>
              <w:enabled/>
              <w:calcOnExit w:val="0"/>
              <w:textInput>
                <w:default w:val="[Insert Street Address]"/>
              </w:textInput>
            </w:ffData>
          </w:fldChar>
        </w:r>
        <w:r w:rsidDel="00C92A18">
          <w:rPr>
            <w:szCs w:val="24"/>
          </w:rPr>
          <w:delInstrText xml:space="preserve"> FORMTEXT </w:delInstrText>
        </w:r>
        <w:r w:rsidDel="00C92A18">
          <w:rPr>
            <w:iCs w:val="0"/>
          </w:rPr>
        </w:r>
        <w:r w:rsidDel="00C92A18">
          <w:rPr>
            <w:iCs w:val="0"/>
          </w:rPr>
          <w:fldChar w:fldCharType="separate"/>
        </w:r>
        <w:r w:rsidDel="00C92A18">
          <w:rPr>
            <w:noProof/>
            <w:szCs w:val="24"/>
          </w:rPr>
          <w:delText>[Insert Street Address]</w:delText>
        </w:r>
        <w:r w:rsidDel="00C92A18">
          <w:rPr>
            <w:iCs w:val="0"/>
          </w:rPr>
          <w:fldChar w:fldCharType="end"/>
        </w:r>
      </w:del>
    </w:p>
    <w:p w14:paraId="5179B6E8" w14:textId="4A9362BA" w:rsidR="002E7ABF" w:rsidRPr="005B2A3F" w:rsidDel="00C92A18" w:rsidRDefault="002E7ABF" w:rsidP="002E7ABF">
      <w:pPr>
        <w:pStyle w:val="VariableDefinition"/>
        <w:jc w:val="both"/>
        <w:rPr>
          <w:del w:id="1098" w:author="ERCOT" w:date="2025-10-21T20:34:00Z" w16du:dateUtc="2025-10-22T01:34:00Z"/>
          <w:szCs w:val="24"/>
        </w:rPr>
      </w:pPr>
      <w:del w:id="1099" w:author="ERCOT" w:date="2025-10-21T20:34:00Z" w16du:dateUtc="2025-10-22T01:34:00Z">
        <w:r w:rsidDel="00C92A18">
          <w:rPr>
            <w:iCs w:val="0"/>
          </w:rPr>
          <w:fldChar w:fldCharType="begin">
            <w:ffData>
              <w:name w:val="Text7"/>
              <w:enabled/>
              <w:calcOnExit w:val="0"/>
              <w:textInput>
                <w:default w:val="[Insert City, State Zip]"/>
              </w:textInput>
            </w:ffData>
          </w:fldChar>
        </w:r>
        <w:r w:rsidDel="00C92A18">
          <w:rPr>
            <w:szCs w:val="24"/>
          </w:rPr>
          <w:delInstrText xml:space="preserve"> FORMTEXT </w:delInstrText>
        </w:r>
        <w:r w:rsidDel="00C92A18">
          <w:rPr>
            <w:iCs w:val="0"/>
          </w:rPr>
        </w:r>
        <w:r w:rsidDel="00C92A18">
          <w:rPr>
            <w:iCs w:val="0"/>
          </w:rPr>
          <w:fldChar w:fldCharType="separate"/>
        </w:r>
        <w:r w:rsidDel="00C92A18">
          <w:rPr>
            <w:noProof/>
            <w:szCs w:val="24"/>
          </w:rPr>
          <w:delText>[Insert City, State Zip]</w:delText>
        </w:r>
        <w:r w:rsidDel="00C92A18">
          <w:rPr>
            <w:iCs w:val="0"/>
          </w:rPr>
          <w:fldChar w:fldCharType="end"/>
        </w:r>
      </w:del>
    </w:p>
    <w:p w14:paraId="456AB0CE" w14:textId="6FE6CE9C" w:rsidR="002E7ABF" w:rsidRPr="005B2A3F" w:rsidDel="00C92A18" w:rsidRDefault="002E7ABF" w:rsidP="002E7ABF">
      <w:pPr>
        <w:pStyle w:val="VariableDefinition"/>
        <w:jc w:val="both"/>
        <w:rPr>
          <w:del w:id="1100" w:author="ERCOT" w:date="2025-10-21T20:34:00Z" w16du:dateUtc="2025-10-22T01:34:00Z"/>
          <w:szCs w:val="24"/>
        </w:rPr>
      </w:pPr>
      <w:del w:id="1101" w:author="ERCOT" w:date="2025-10-21T20:34:00Z" w16du:dateUtc="2025-10-22T01:34:00Z">
        <w:r w:rsidDel="00C92A18">
          <w:rPr>
            <w:iCs w:val="0"/>
          </w:rPr>
          <w:fldChar w:fldCharType="begin">
            <w:ffData>
              <w:name w:val="Text8"/>
              <w:enabled/>
              <w:calcOnExit w:val="0"/>
              <w:textInput>
                <w:default w:val="[Insert Telephone]"/>
              </w:textInput>
            </w:ffData>
          </w:fldChar>
        </w:r>
        <w:r w:rsidDel="00C92A18">
          <w:rPr>
            <w:szCs w:val="24"/>
          </w:rPr>
          <w:delInstrText xml:space="preserve"> FORMTEXT </w:delInstrText>
        </w:r>
        <w:r w:rsidDel="00C92A18">
          <w:rPr>
            <w:iCs w:val="0"/>
          </w:rPr>
        </w:r>
        <w:r w:rsidDel="00C92A18">
          <w:rPr>
            <w:iCs w:val="0"/>
          </w:rPr>
          <w:fldChar w:fldCharType="separate"/>
        </w:r>
        <w:r w:rsidDel="00C92A18">
          <w:rPr>
            <w:noProof/>
            <w:szCs w:val="24"/>
          </w:rPr>
          <w:delText>[Insert Telephone]</w:delText>
        </w:r>
        <w:r w:rsidDel="00C92A18">
          <w:rPr>
            <w:iCs w:val="0"/>
          </w:rPr>
          <w:fldChar w:fldCharType="end"/>
        </w:r>
      </w:del>
    </w:p>
    <w:p w14:paraId="290DB677" w14:textId="3E3AB04B" w:rsidR="002E7ABF" w:rsidRPr="005B2A3F" w:rsidDel="00C92A18" w:rsidRDefault="002E7ABF" w:rsidP="002E7ABF">
      <w:pPr>
        <w:pStyle w:val="VariableDefinition"/>
        <w:jc w:val="both"/>
        <w:rPr>
          <w:del w:id="1102" w:author="ERCOT" w:date="2025-10-21T20:34:00Z" w16du:dateUtc="2025-10-22T01:34:00Z"/>
        </w:rPr>
      </w:pPr>
      <w:del w:id="1103" w:author="ERCOT" w:date="2025-10-21T20:34:00Z" w16du:dateUtc="2025-10-22T01:34:00Z">
        <w:r w:rsidDel="00C92A18">
          <w:rPr>
            <w:iCs w:val="0"/>
          </w:rPr>
          <w:fldChar w:fldCharType="begin">
            <w:ffData>
              <w:name w:val="Text9"/>
              <w:enabled/>
              <w:calcOnExit w:val="0"/>
              <w:textInput>
                <w:default w:val="[Insert Facsimile]"/>
              </w:textInput>
            </w:ffData>
          </w:fldChar>
        </w:r>
        <w:r w:rsidDel="00C92A18">
          <w:rPr>
            <w:szCs w:val="24"/>
          </w:rPr>
          <w:delInstrText xml:space="preserve"> FORMTEXT </w:delInstrText>
        </w:r>
        <w:r w:rsidDel="00C92A18">
          <w:rPr>
            <w:iCs w:val="0"/>
          </w:rPr>
        </w:r>
        <w:r w:rsidDel="00C92A18">
          <w:rPr>
            <w:iCs w:val="0"/>
          </w:rPr>
          <w:fldChar w:fldCharType="separate"/>
        </w:r>
        <w:r w:rsidDel="00C92A18">
          <w:rPr>
            <w:noProof/>
            <w:szCs w:val="24"/>
          </w:rPr>
          <w:delText>[Insert Facsimile]</w:delText>
        </w:r>
        <w:r w:rsidDel="00C92A18">
          <w:rPr>
            <w:iCs w:val="0"/>
          </w:rPr>
          <w:fldChar w:fldCharType="end"/>
        </w:r>
      </w:del>
    </w:p>
    <w:p w14:paraId="0E1DAEBA" w14:textId="77777777" w:rsidR="002E7ABF" w:rsidRPr="00B929DC" w:rsidRDefault="002E7ABF" w:rsidP="002E7ABF">
      <w:pPr>
        <w:spacing w:before="120" w:after="120"/>
        <w:jc w:val="both"/>
        <w:rPr>
          <w:u w:val="single"/>
        </w:rPr>
      </w:pPr>
      <w:r w:rsidRPr="00B929DC">
        <w:rPr>
          <w:u w:val="single"/>
        </w:rPr>
        <w:t>Section 2. Definitions.</w:t>
      </w:r>
    </w:p>
    <w:p w14:paraId="23C4D197" w14:textId="77777777" w:rsidR="002E7ABF" w:rsidRPr="00EE4378" w:rsidRDefault="002E7ABF" w:rsidP="002E7ABF">
      <w:pPr>
        <w:spacing w:before="120" w:after="120"/>
        <w:ind w:left="720" w:hanging="720"/>
        <w:jc w:val="both"/>
        <w:rPr>
          <w:szCs w:val="20"/>
        </w:rPr>
      </w:pPr>
      <w:r w:rsidRPr="00B929DC">
        <w:rPr>
          <w:szCs w:val="20"/>
        </w:rPr>
        <w:t>A.</w:t>
      </w:r>
      <w:r w:rsidRPr="00B929DC">
        <w:rPr>
          <w:szCs w:val="20"/>
        </w:rPr>
        <w:tab/>
        <w:t xml:space="preserve">Unless herein defined, all definitions and acronyms found in the ERCOT Protocols shall </w:t>
      </w:r>
      <w:r w:rsidRPr="00EE4378">
        <w:rPr>
          <w:szCs w:val="20"/>
        </w:rPr>
        <w:t xml:space="preserve">be incorporated by reference into this Agreement.  </w:t>
      </w:r>
    </w:p>
    <w:p w14:paraId="7A20A0FF" w14:textId="68998987" w:rsidR="00C92A18" w:rsidRPr="00B929DC" w:rsidRDefault="00C92A18" w:rsidP="00C92A18">
      <w:pPr>
        <w:spacing w:before="120" w:after="120"/>
        <w:ind w:left="720" w:hanging="720"/>
        <w:jc w:val="both"/>
        <w:rPr>
          <w:ins w:id="1104" w:author="ERCOT" w:date="2025-10-21T20:34:00Z" w16du:dateUtc="2025-10-22T01:34:00Z"/>
          <w:szCs w:val="20"/>
        </w:rPr>
      </w:pPr>
      <w:ins w:id="1105" w:author="ERCOT" w:date="2025-10-21T20:34:00Z" w16du:dateUtc="2025-10-22T01:34:00Z">
        <w:r w:rsidRPr="00EE4378">
          <w:rPr>
            <w:szCs w:val="20"/>
          </w:rPr>
          <w:t xml:space="preserve">B. </w:t>
        </w:r>
        <w:r w:rsidRPr="00EE4378">
          <w:rPr>
            <w:szCs w:val="20"/>
          </w:rPr>
          <w:tab/>
        </w:r>
        <w:bookmarkStart w:id="1106" w:name="_Hlk185320977"/>
        <w:r w:rsidRPr="00EE4378">
          <w:rPr>
            <w:szCs w:val="20"/>
          </w:rPr>
          <w:t>“Standard Form Agreement” shall mean the executed Section 22, Attachment A</w:t>
        </w:r>
      </w:ins>
      <w:ins w:id="1107" w:author="ERCOT" w:date="2025-11-20T18:20:00Z" w16du:dateUtc="2025-11-21T00:20:00Z">
        <w:r w:rsidR="00985E78" w:rsidRPr="00EE4378">
          <w:rPr>
            <w:szCs w:val="20"/>
          </w:rPr>
          <w:t xml:space="preserve">, </w:t>
        </w:r>
      </w:ins>
      <w:ins w:id="1108" w:author="ERCOT" w:date="2025-10-21T20:34:00Z" w16du:dateUtc="2025-10-22T01:34:00Z">
        <w:r w:rsidRPr="00EE4378">
          <w:rPr>
            <w:szCs w:val="20"/>
          </w:rPr>
          <w:t>Standard Form Market Participant Agreement between the Participant and ERCOT.</w:t>
        </w:r>
        <w:r>
          <w:rPr>
            <w:szCs w:val="20"/>
          </w:rPr>
          <w:t xml:space="preserve"> </w:t>
        </w:r>
        <w:bookmarkEnd w:id="1106"/>
      </w:ins>
    </w:p>
    <w:p w14:paraId="50A9544A" w14:textId="0A78619A" w:rsidR="002E7ABF" w:rsidRPr="00B929DC" w:rsidDel="00C92A18" w:rsidRDefault="002E7ABF" w:rsidP="002E7ABF">
      <w:pPr>
        <w:spacing w:before="120" w:after="120"/>
        <w:ind w:left="720" w:hanging="720"/>
        <w:jc w:val="both"/>
        <w:rPr>
          <w:del w:id="1109" w:author="ERCOT" w:date="2025-10-21T20:36:00Z" w16du:dateUtc="2025-10-22T01:36:00Z"/>
          <w:szCs w:val="20"/>
        </w:rPr>
      </w:pPr>
      <w:del w:id="1110" w:author="ERCOT" w:date="2025-10-21T20:36:00Z" w16du:dateUtc="2025-10-22T01:36:00Z">
        <w:r w:rsidRPr="00B929DC" w:rsidDel="00C92A18">
          <w:rPr>
            <w:szCs w:val="20"/>
          </w:rPr>
          <w:delText>B.</w:delText>
        </w:r>
        <w:r w:rsidRPr="00B929DC" w:rsidDel="00C92A18">
          <w:rPr>
            <w:szCs w:val="20"/>
          </w:rPr>
          <w:tab/>
          <w:delText xml:space="preserve">“ERCOT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responsibilities and rights at a given time, the ERCOT Protocols, as amended in accordance with the change procedure(s) described in </w:delText>
        </w:r>
        <w:r w:rsidRPr="00B929DC" w:rsidDel="00C92A18">
          <w:rPr>
            <w:szCs w:val="20"/>
          </w:rPr>
          <w:lastRenderedPageBreak/>
          <w:delText>the ERCOT Protocols, in effect at the time of the performance or non-performance of an action, shall govern with respect to that action.</w:delText>
        </w:r>
      </w:del>
    </w:p>
    <w:p w14:paraId="0B136AD6" w14:textId="77777777" w:rsidR="002E7ABF" w:rsidRPr="00B929DC" w:rsidRDefault="002E7ABF" w:rsidP="002E7ABF">
      <w:pPr>
        <w:spacing w:before="120" w:after="120"/>
        <w:jc w:val="both"/>
        <w:rPr>
          <w:u w:val="single"/>
        </w:rPr>
      </w:pPr>
      <w:r w:rsidRPr="00B929DC">
        <w:rPr>
          <w:u w:val="single"/>
        </w:rPr>
        <w:t>Section 3. Term and Termination.</w:t>
      </w:r>
    </w:p>
    <w:p w14:paraId="02F63FF4" w14:textId="77777777" w:rsidR="002E7ABF" w:rsidRPr="00B929DC" w:rsidRDefault="002E7ABF" w:rsidP="002E7ABF">
      <w:pPr>
        <w:spacing w:before="120" w:after="120"/>
        <w:ind w:left="720" w:hanging="720"/>
        <w:jc w:val="both"/>
        <w:rPr>
          <w:szCs w:val="20"/>
        </w:rPr>
      </w:pPr>
      <w:r w:rsidRPr="00B929DC">
        <w:rPr>
          <w:szCs w:val="20"/>
        </w:rPr>
        <w:t>A.</w:t>
      </w:r>
      <w:r w:rsidRPr="00B929DC">
        <w:rPr>
          <w:szCs w:val="20"/>
        </w:rPr>
        <w:tab/>
        <w:t>Term.</w:t>
      </w:r>
    </w:p>
    <w:p w14:paraId="3C002D90" w14:textId="77777777" w:rsidR="002E7ABF" w:rsidRPr="00B929DC" w:rsidRDefault="002E7ABF" w:rsidP="002E7ABF">
      <w:pPr>
        <w:spacing w:before="120" w:after="120"/>
        <w:ind w:left="1440" w:hanging="720"/>
        <w:jc w:val="both"/>
        <w:rPr>
          <w:szCs w:val="20"/>
        </w:rPr>
      </w:pPr>
      <w:r w:rsidRPr="00B929DC">
        <w:rPr>
          <w:szCs w:val="20"/>
        </w:rPr>
        <w:t>(1)</w:t>
      </w:r>
      <w:r w:rsidRPr="00B929DC">
        <w:rPr>
          <w:szCs w:val="20"/>
        </w:rPr>
        <w:tab/>
        <w:t xml:space="preserve">This Agreement is effective beginning on the Effective Date. </w:t>
      </w:r>
    </w:p>
    <w:p w14:paraId="6DE0B073" w14:textId="77777777" w:rsidR="002E7ABF" w:rsidRPr="00B929DC" w:rsidRDefault="002E7ABF" w:rsidP="002E7ABF">
      <w:pPr>
        <w:spacing w:before="120" w:after="120"/>
        <w:ind w:left="1440" w:hanging="720"/>
        <w:jc w:val="both"/>
        <w:rPr>
          <w:szCs w:val="20"/>
        </w:rPr>
      </w:pPr>
      <w:r w:rsidRPr="00B929DC">
        <w:rPr>
          <w:szCs w:val="20"/>
        </w:rPr>
        <w:t>(2)</w:t>
      </w:r>
      <w:r w:rsidRPr="00B929DC">
        <w:rPr>
          <w:szCs w:val="20"/>
        </w:rPr>
        <w:tab/>
        <w:t xml:space="preserve">The full term (“Full Term”) of this Agreement begins on the Start Date and continues for a period of </w:t>
      </w:r>
      <w:r>
        <w:rPr>
          <w:szCs w:val="20"/>
        </w:rPr>
        <w:t>three</w:t>
      </w:r>
      <w:r w:rsidRPr="00B929DC">
        <w:rPr>
          <w:szCs w:val="20"/>
        </w:rPr>
        <w:t xml:space="preserve"> years.</w:t>
      </w:r>
    </w:p>
    <w:p w14:paraId="5FDE1307" w14:textId="77777777" w:rsidR="002E7ABF" w:rsidRPr="00B929DC" w:rsidRDefault="002E7ABF" w:rsidP="002E7ABF">
      <w:pPr>
        <w:spacing w:before="120" w:after="120"/>
        <w:ind w:left="720" w:hanging="720"/>
        <w:jc w:val="both"/>
        <w:rPr>
          <w:szCs w:val="20"/>
        </w:rPr>
      </w:pPr>
      <w:r w:rsidRPr="00B929DC">
        <w:rPr>
          <w:szCs w:val="20"/>
        </w:rPr>
        <w:t>B.</w:t>
      </w:r>
      <w:r w:rsidRPr="00B929DC">
        <w:rPr>
          <w:szCs w:val="20"/>
        </w:rPr>
        <w:tab/>
      </w:r>
      <w:r w:rsidRPr="00B929DC">
        <w:rPr>
          <w:szCs w:val="20"/>
          <w:u w:val="single"/>
        </w:rPr>
        <w:t>Termination by Participant.</w:t>
      </w:r>
      <w:r w:rsidRPr="00B929DC">
        <w:rPr>
          <w:szCs w:val="20"/>
        </w:rPr>
        <w:t xml:space="preserve"> Participant may, at its option, terminate this Agreement immediately upon the failure of ERCOT to continue to be certified by the Public Utility Commission of Texas (PUCT) as the Independent Organization under PURA §39.151 without the immediate certification of another Independent Organization under PURA §39.151.</w:t>
      </w:r>
    </w:p>
    <w:p w14:paraId="658CD912" w14:textId="77777777" w:rsidR="002E7ABF" w:rsidRPr="00FF4661" w:rsidRDefault="002E7ABF" w:rsidP="002E7ABF">
      <w:pPr>
        <w:spacing w:before="120" w:after="120"/>
        <w:ind w:left="720" w:hanging="720"/>
        <w:jc w:val="both"/>
        <w:rPr>
          <w:szCs w:val="20"/>
        </w:rPr>
      </w:pPr>
      <w:r w:rsidRPr="00B929DC">
        <w:rPr>
          <w:szCs w:val="20"/>
        </w:rPr>
        <w:t>C.</w:t>
      </w:r>
      <w:r w:rsidRPr="00B929DC">
        <w:rPr>
          <w:szCs w:val="20"/>
        </w:rPr>
        <w:tab/>
      </w:r>
      <w:r w:rsidRPr="00B929DC">
        <w:rPr>
          <w:szCs w:val="20"/>
          <w:u w:val="single"/>
        </w:rPr>
        <w:t>Effect of Termination and Survival of Terms.</w:t>
      </w:r>
      <w:r w:rsidRPr="00B929DC">
        <w:rPr>
          <w:szCs w:val="20"/>
        </w:rPr>
        <w:t xml:space="preserve"> If this Agreement is terminated by a Party pursuant to the terms hereof, the rights and obligations of the Parties hereunder shall </w:t>
      </w:r>
      <w:r w:rsidRPr="00FF4661">
        <w:rPr>
          <w:szCs w:val="20"/>
        </w:rPr>
        <w:t>terminate, except that the rights and obligations of the Parties that have accrued under this Agreement prior to the date of termination shall survive.</w:t>
      </w:r>
    </w:p>
    <w:p w14:paraId="67706619" w14:textId="77777777" w:rsidR="002E7ABF" w:rsidRPr="00FF4661" w:rsidRDefault="002E7ABF" w:rsidP="002E7ABF">
      <w:pPr>
        <w:spacing w:before="120" w:after="120"/>
        <w:jc w:val="both"/>
        <w:rPr>
          <w:u w:val="single"/>
        </w:rPr>
      </w:pPr>
      <w:r w:rsidRPr="00FF4661">
        <w:rPr>
          <w:u w:val="single"/>
        </w:rPr>
        <w:t>Section 4. Representations, Warranties, and Covenants.</w:t>
      </w:r>
    </w:p>
    <w:p w14:paraId="02FDDB95" w14:textId="7737BD90" w:rsidR="00C92A18" w:rsidRPr="00FF4661" w:rsidRDefault="00C92A18" w:rsidP="00C92A18">
      <w:pPr>
        <w:spacing w:before="120" w:after="120"/>
        <w:jc w:val="both"/>
        <w:rPr>
          <w:ins w:id="1111" w:author="ERCOT" w:date="2025-10-21T20:36:00Z" w16du:dateUtc="2025-10-22T01:36:00Z"/>
        </w:rPr>
      </w:pPr>
      <w:ins w:id="1112" w:author="ERCOT" w:date="2025-10-21T20:36:00Z" w16du:dateUtc="2025-10-22T01:36:00Z">
        <w:r w:rsidRPr="00FF4661">
          <w:t>Section 4</w:t>
        </w:r>
      </w:ins>
      <w:ins w:id="1113" w:author="ERCOT" w:date="2025-11-21T11:17:00Z" w16du:dateUtc="2025-11-21T17:17:00Z">
        <w:r w:rsidR="007A0CD4" w:rsidRPr="00FF4661">
          <w:t xml:space="preserve">, </w:t>
        </w:r>
        <w:r w:rsidR="00FF4661" w:rsidRPr="00FF4661">
          <w:t>Representations, Warranties, and Covenants,</w:t>
        </w:r>
      </w:ins>
      <w:ins w:id="1114" w:author="ERCOT" w:date="2025-10-21T20:36:00Z" w16du:dateUtc="2025-10-22T01:36:00Z">
        <w:r w:rsidRPr="00FF4661">
          <w:t xml:space="preserve"> of the Standard Form Agreement is hereby incorporated by reference into this Agreement and shall apply to the terms of this Agreement. </w:t>
        </w:r>
      </w:ins>
    </w:p>
    <w:p w14:paraId="5E09AFC3" w14:textId="45A6FC44" w:rsidR="002E7ABF" w:rsidRPr="00B929DC" w:rsidDel="00C92A18" w:rsidRDefault="002E7ABF" w:rsidP="002E7ABF">
      <w:pPr>
        <w:spacing w:before="120" w:after="120"/>
        <w:ind w:left="720" w:hanging="720"/>
        <w:jc w:val="both"/>
        <w:rPr>
          <w:del w:id="1115" w:author="ERCOT" w:date="2025-10-21T20:37:00Z" w16du:dateUtc="2025-10-22T01:37:00Z"/>
          <w:szCs w:val="20"/>
        </w:rPr>
      </w:pPr>
      <w:del w:id="1116" w:author="ERCOT" w:date="2025-10-21T20:37:00Z" w16du:dateUtc="2025-10-22T01:37:00Z">
        <w:r w:rsidRPr="00FF4661" w:rsidDel="00C92A18">
          <w:rPr>
            <w:szCs w:val="20"/>
          </w:rPr>
          <w:delText>A.</w:delText>
        </w:r>
        <w:r w:rsidRPr="00FF4661" w:rsidDel="00C92A18">
          <w:rPr>
            <w:szCs w:val="20"/>
          </w:rPr>
          <w:tab/>
        </w:r>
        <w:r w:rsidRPr="00FF4661" w:rsidDel="00C92A18">
          <w:rPr>
            <w:szCs w:val="20"/>
            <w:u w:val="single"/>
          </w:rPr>
          <w:delText>Participant represents, warrants</w:delText>
        </w:r>
        <w:r w:rsidRPr="00B929DC" w:rsidDel="00C92A18">
          <w:rPr>
            <w:szCs w:val="20"/>
            <w:u w:val="single"/>
          </w:rPr>
          <w:delText>, and covenants that</w:delText>
        </w:r>
        <w:r w:rsidRPr="00B929DC" w:rsidDel="00C92A18">
          <w:rPr>
            <w:szCs w:val="20"/>
          </w:rPr>
          <w:delText>:</w:delText>
        </w:r>
      </w:del>
    </w:p>
    <w:p w14:paraId="34A8AE26" w14:textId="3228A707" w:rsidR="002E7ABF" w:rsidRPr="00B929DC" w:rsidDel="00C92A18" w:rsidRDefault="002E7ABF" w:rsidP="002E7ABF">
      <w:pPr>
        <w:spacing w:before="120" w:after="120"/>
        <w:ind w:left="1440" w:hanging="720"/>
        <w:jc w:val="both"/>
        <w:rPr>
          <w:del w:id="1117" w:author="ERCOT" w:date="2025-10-21T20:37:00Z" w16du:dateUtc="2025-10-22T01:37:00Z"/>
          <w:szCs w:val="20"/>
        </w:rPr>
      </w:pPr>
      <w:del w:id="1118" w:author="ERCOT" w:date="2025-10-21T20:37:00Z" w16du:dateUtc="2025-10-22T01:37:00Z">
        <w:r w:rsidRPr="00B929DC" w:rsidDel="00C92A18">
          <w:rPr>
            <w:szCs w:val="20"/>
          </w:rPr>
          <w:delText>(1)</w:delText>
        </w:r>
        <w:r w:rsidRPr="00B929DC" w:rsidDel="00C92A18">
          <w:rPr>
            <w:szCs w:val="20"/>
          </w:rPr>
          <w:tab/>
          <w:delText>Participant is duly organized, validly existing, and in good standing under the laws of the jurisdiction under which it is organized, and is authorized to do business in Texas;</w:delText>
        </w:r>
      </w:del>
    </w:p>
    <w:p w14:paraId="462DA745" w14:textId="5C9C87B7" w:rsidR="002E7ABF" w:rsidRPr="00B929DC" w:rsidDel="00C92A18" w:rsidRDefault="002E7ABF" w:rsidP="002E7ABF">
      <w:pPr>
        <w:spacing w:before="120" w:after="120"/>
        <w:ind w:left="1440" w:hanging="720"/>
        <w:jc w:val="both"/>
        <w:rPr>
          <w:del w:id="1119" w:author="ERCOT" w:date="2025-10-21T20:37:00Z" w16du:dateUtc="2025-10-22T01:37:00Z"/>
          <w:szCs w:val="20"/>
        </w:rPr>
      </w:pPr>
      <w:del w:id="1120" w:author="ERCOT" w:date="2025-10-21T20:37:00Z" w16du:dateUtc="2025-10-22T01:37:00Z">
        <w:r w:rsidRPr="00B929DC" w:rsidDel="00C92A18">
          <w:rPr>
            <w:szCs w:val="20"/>
          </w:rPr>
          <w:delText>(2)</w:delText>
        </w:r>
        <w:r w:rsidRPr="00B929DC" w:rsidDel="00C92A18">
          <w:rPr>
            <w:szCs w:val="20"/>
          </w:rPr>
          <w:tab/>
          <w:delText>Participant has full power and authority to enter into this Agreement and perform all of Participant’s obligations, representations, warranties, and covenants under this Agreement;</w:delText>
        </w:r>
      </w:del>
    </w:p>
    <w:p w14:paraId="6076D622" w14:textId="7C0F5EF4" w:rsidR="002E7ABF" w:rsidRPr="00B929DC" w:rsidDel="00C92A18" w:rsidRDefault="002E7ABF" w:rsidP="002E7ABF">
      <w:pPr>
        <w:spacing w:before="120" w:after="120"/>
        <w:ind w:left="1440" w:hanging="720"/>
        <w:jc w:val="both"/>
        <w:rPr>
          <w:del w:id="1121" w:author="ERCOT" w:date="2025-10-21T20:37:00Z" w16du:dateUtc="2025-10-22T01:37:00Z"/>
          <w:szCs w:val="20"/>
        </w:rPr>
      </w:pPr>
      <w:del w:id="1122" w:author="ERCOT" w:date="2025-10-21T20:37:00Z" w16du:dateUtc="2025-10-22T01:37:00Z">
        <w:r w:rsidRPr="00B929DC" w:rsidDel="00C92A18">
          <w:rPr>
            <w:szCs w:val="20"/>
          </w:rPr>
          <w:delText>(3)</w:delText>
        </w:r>
        <w:r w:rsidRPr="00B929DC" w:rsidDel="00C92A18">
          <w:rPr>
            <w:szCs w:val="20"/>
          </w:rPr>
          <w:tab/>
          <w:delTex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delText>
        </w:r>
      </w:del>
    </w:p>
    <w:p w14:paraId="4A01CEE9" w14:textId="74BAB0EC" w:rsidR="002E7ABF" w:rsidRPr="00B929DC" w:rsidDel="00C92A18" w:rsidRDefault="002E7ABF" w:rsidP="002E7ABF">
      <w:pPr>
        <w:spacing w:before="120" w:after="120"/>
        <w:ind w:left="1440" w:hanging="720"/>
        <w:jc w:val="both"/>
        <w:rPr>
          <w:del w:id="1123" w:author="ERCOT" w:date="2025-10-21T20:37:00Z" w16du:dateUtc="2025-10-22T01:37:00Z"/>
          <w:szCs w:val="20"/>
        </w:rPr>
      </w:pPr>
      <w:del w:id="1124" w:author="ERCOT" w:date="2025-10-21T20:37:00Z" w16du:dateUtc="2025-10-22T01:37:00Z">
        <w:r w:rsidRPr="00B929DC" w:rsidDel="00C92A18">
          <w:rPr>
            <w:szCs w:val="20"/>
          </w:rPr>
          <w:delText>(4)</w:delText>
        </w:r>
        <w:r w:rsidRPr="00B929DC" w:rsidDel="00C92A18">
          <w:rPr>
            <w:szCs w:val="20"/>
          </w:rPr>
          <w:tab/>
          <w:delText>The execution, delivery, and performance of this Agreement by Participant have been duly authorized by all requisite action of its governing body;</w:delText>
        </w:r>
      </w:del>
    </w:p>
    <w:p w14:paraId="426BA473" w14:textId="3922385C" w:rsidR="002E7ABF" w:rsidRPr="00B929DC" w:rsidDel="00C92A18" w:rsidRDefault="002E7ABF" w:rsidP="002E7ABF">
      <w:pPr>
        <w:spacing w:before="120" w:after="120"/>
        <w:ind w:left="1440" w:hanging="720"/>
        <w:jc w:val="both"/>
        <w:rPr>
          <w:del w:id="1125" w:author="ERCOT" w:date="2025-10-21T20:37:00Z" w16du:dateUtc="2025-10-22T01:37:00Z"/>
          <w:szCs w:val="20"/>
        </w:rPr>
      </w:pPr>
      <w:del w:id="1126" w:author="ERCOT" w:date="2025-10-21T20:37:00Z" w16du:dateUtc="2025-10-22T01:37:00Z">
        <w:r w:rsidRPr="00B929DC" w:rsidDel="00C92A18">
          <w:rPr>
            <w:szCs w:val="20"/>
          </w:rPr>
          <w:delText>(5)</w:delText>
        </w:r>
        <w:r w:rsidRPr="00B929DC" w:rsidDel="00C92A18">
          <w:rPr>
            <w:szCs w:val="20"/>
          </w:rPr>
          <w:tab/>
          <w:delText xml:space="preserve">Except as set out in an exhibit (if any) to this Agreement, ERCOT has not, within the 24 months preceding the Effective Date, terminated for Default any Prior Agreement with Participant, any company of which Participant is a successor in interest, or any Affiliate of Participant; </w:delText>
        </w:r>
      </w:del>
    </w:p>
    <w:p w14:paraId="3690A785" w14:textId="70D8E72D" w:rsidR="002E7ABF" w:rsidRPr="00B929DC" w:rsidDel="00C92A18" w:rsidRDefault="002E7ABF" w:rsidP="002E7ABF">
      <w:pPr>
        <w:spacing w:before="120" w:after="120"/>
        <w:ind w:left="1440" w:hanging="720"/>
        <w:jc w:val="both"/>
        <w:rPr>
          <w:del w:id="1127" w:author="ERCOT" w:date="2025-10-21T20:37:00Z" w16du:dateUtc="2025-10-22T01:37:00Z"/>
          <w:szCs w:val="20"/>
        </w:rPr>
      </w:pPr>
      <w:del w:id="1128" w:author="ERCOT" w:date="2025-10-21T20:37:00Z" w16du:dateUtc="2025-10-22T01:37:00Z">
        <w:r w:rsidRPr="00B929DC" w:rsidDel="00C92A18">
          <w:rPr>
            <w:szCs w:val="20"/>
          </w:rPr>
          <w:delText>(6)</w:delText>
        </w:r>
        <w:r w:rsidRPr="00B929DC" w:rsidDel="00C92A18">
          <w:rPr>
            <w:szCs w:val="20"/>
          </w:rPr>
          <w:tab/>
          <w:delText xml:space="preserve">If any Defaults are disclosed on any such exhibit mentioned in subsection 4(A)(5), either (a) ERCOT has been paid, before execution of this Agreement, all sums due to it in relation to such Prior Agreement, or (b) ERCOT, in its reasonable judgment, </w:delText>
        </w:r>
        <w:r w:rsidRPr="00B929DC" w:rsidDel="00C92A18">
          <w:rPr>
            <w:szCs w:val="20"/>
          </w:rPr>
          <w:lastRenderedPageBreak/>
          <w:delText>has determined that this Agreement is necessary for system reliability, and Participant has made alternate arrangements satisfactory to ERCOT for the resolution of the Default under the Prior Agreement;</w:delText>
        </w:r>
      </w:del>
    </w:p>
    <w:p w14:paraId="667767B0" w14:textId="4C29ADAC" w:rsidR="002E7ABF" w:rsidRPr="00B929DC" w:rsidDel="00C92A18" w:rsidRDefault="002E7ABF" w:rsidP="002E7ABF">
      <w:pPr>
        <w:spacing w:before="120" w:after="120"/>
        <w:ind w:left="1440" w:hanging="720"/>
        <w:jc w:val="both"/>
        <w:rPr>
          <w:del w:id="1129" w:author="ERCOT" w:date="2025-10-21T20:37:00Z" w16du:dateUtc="2025-10-22T01:37:00Z"/>
          <w:szCs w:val="20"/>
        </w:rPr>
      </w:pPr>
      <w:del w:id="1130" w:author="ERCOT" w:date="2025-10-21T20:37:00Z" w16du:dateUtc="2025-10-22T01:37:00Z">
        <w:r w:rsidRPr="00B929DC" w:rsidDel="00C92A18">
          <w:rPr>
            <w:szCs w:val="20"/>
          </w:rPr>
          <w:delText>(7)</w:delText>
        </w:r>
        <w:r w:rsidRPr="00B929DC" w:rsidDel="00C92A18">
          <w:rPr>
            <w:szCs w:val="20"/>
          </w:rPr>
          <w:tab/>
          <w:delText>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w:delText>
        </w:r>
      </w:del>
    </w:p>
    <w:p w14:paraId="0DD1CAFE" w14:textId="75F870EE" w:rsidR="002E7ABF" w:rsidRPr="00B929DC" w:rsidDel="00C92A18" w:rsidRDefault="002E7ABF" w:rsidP="002E7ABF">
      <w:pPr>
        <w:spacing w:before="120" w:after="120"/>
        <w:ind w:left="1440" w:hanging="720"/>
        <w:jc w:val="both"/>
        <w:rPr>
          <w:del w:id="1131" w:author="ERCOT" w:date="2025-10-21T20:37:00Z" w16du:dateUtc="2025-10-22T01:37:00Z"/>
          <w:szCs w:val="20"/>
        </w:rPr>
      </w:pPr>
      <w:del w:id="1132" w:author="ERCOT" w:date="2025-10-21T20:37:00Z" w16du:dateUtc="2025-10-22T01:37:00Z">
        <w:r w:rsidRPr="00B929DC" w:rsidDel="00C92A18">
          <w:rPr>
            <w:szCs w:val="20"/>
          </w:rPr>
          <w:delText>(8)</w:delText>
        </w:r>
        <w:r w:rsidRPr="00B929DC" w:rsidDel="00C92A18">
          <w:rPr>
            <w:szCs w:val="20"/>
          </w:rPr>
          <w:tab/>
          <w:delText xml:space="preserve">Participant is not in violation of any laws, ordinances, or governmental rules, regulations, or order of any Governmental Authority or arbitration board materially affecting performance of this Agreement and to which it is subject; </w:delText>
        </w:r>
      </w:del>
    </w:p>
    <w:p w14:paraId="44653602" w14:textId="5711454F" w:rsidR="002E7ABF" w:rsidRPr="00B929DC" w:rsidDel="00C92A18" w:rsidRDefault="002E7ABF" w:rsidP="002E7ABF">
      <w:pPr>
        <w:spacing w:before="120" w:after="120"/>
        <w:ind w:left="1440" w:hanging="720"/>
        <w:jc w:val="both"/>
        <w:rPr>
          <w:del w:id="1133" w:author="ERCOT" w:date="2025-10-21T20:37:00Z" w16du:dateUtc="2025-10-22T01:37:00Z"/>
          <w:szCs w:val="20"/>
        </w:rPr>
      </w:pPr>
      <w:del w:id="1134" w:author="ERCOT" w:date="2025-10-21T20:37:00Z" w16du:dateUtc="2025-10-22T01:37:00Z">
        <w:r w:rsidRPr="00B929DC" w:rsidDel="00C92A18">
          <w:rPr>
            <w:szCs w:val="20"/>
          </w:rPr>
          <w:delText>(9)</w:delText>
        </w:r>
        <w:r w:rsidRPr="00B929DC" w:rsidDel="00C92A18">
          <w:rPr>
            <w:szCs w:val="20"/>
          </w:rPr>
          <w:tab/>
          <w:delText>Participant is not Bankrupt, does not contemplate becoming Bankrupt nor, to its knowledge, will become Bankrupt;</w:delText>
        </w:r>
      </w:del>
    </w:p>
    <w:p w14:paraId="79D5CC5B" w14:textId="4C9CC270" w:rsidR="002E7ABF" w:rsidRPr="00B929DC" w:rsidDel="00C92A18" w:rsidRDefault="002E7ABF" w:rsidP="002E7ABF">
      <w:pPr>
        <w:spacing w:before="120" w:after="120"/>
        <w:ind w:left="1440" w:hanging="720"/>
        <w:jc w:val="both"/>
        <w:rPr>
          <w:del w:id="1135" w:author="ERCOT" w:date="2025-10-21T20:37:00Z" w16du:dateUtc="2025-10-22T01:37:00Z"/>
          <w:szCs w:val="20"/>
        </w:rPr>
      </w:pPr>
      <w:del w:id="1136" w:author="ERCOT" w:date="2025-10-21T20:37:00Z" w16du:dateUtc="2025-10-22T01:37:00Z">
        <w:r w:rsidRPr="00B929DC" w:rsidDel="00C92A18">
          <w:rPr>
            <w:szCs w:val="20"/>
          </w:rPr>
          <w:delText>(10)</w:delText>
        </w:r>
        <w:r w:rsidRPr="00B929DC" w:rsidDel="00C92A18">
          <w:rPr>
            <w:szCs w:val="20"/>
          </w:rPr>
          <w:tab/>
          <w:delText>Participant acknowledges that it has received and is familiar with the ERCOT Protocols; and</w:delText>
        </w:r>
      </w:del>
    </w:p>
    <w:p w14:paraId="1A0DB2E6" w14:textId="34DC1B41" w:rsidR="002E7ABF" w:rsidRPr="00B929DC" w:rsidDel="00C92A18" w:rsidRDefault="002E7ABF" w:rsidP="002E7ABF">
      <w:pPr>
        <w:spacing w:before="120" w:after="120"/>
        <w:ind w:left="1440" w:hanging="720"/>
        <w:jc w:val="both"/>
        <w:rPr>
          <w:del w:id="1137" w:author="ERCOT" w:date="2025-10-21T20:37:00Z" w16du:dateUtc="2025-10-22T01:37:00Z"/>
          <w:szCs w:val="20"/>
        </w:rPr>
      </w:pPr>
      <w:del w:id="1138" w:author="ERCOT" w:date="2025-10-21T20:37:00Z" w16du:dateUtc="2025-10-22T01:37:00Z">
        <w:r w:rsidRPr="00B929DC" w:rsidDel="00C92A18">
          <w:rPr>
            <w:szCs w:val="20"/>
          </w:rPr>
          <w:delText>(11)</w:delText>
        </w:r>
        <w:r w:rsidRPr="00B929DC" w:rsidDel="00C92A18">
          <w:rPr>
            <w:szCs w:val="20"/>
          </w:rPr>
          <w:tab/>
          <w:delText>Participant acknowledges and affirms that the foregoing representations, warranties, and covenants are continuing in nature throughout the term of this Agreement.  For purposes of this Section, “materially affecting performance” means resulting in a materially adverse effect on Participant’s performance of its obligations under this Agreement.</w:delText>
        </w:r>
      </w:del>
    </w:p>
    <w:p w14:paraId="1A94F481" w14:textId="73F6EEC9" w:rsidR="002E7ABF" w:rsidRPr="00B929DC" w:rsidDel="00C92A18" w:rsidRDefault="002E7ABF" w:rsidP="002E7ABF">
      <w:pPr>
        <w:spacing w:before="120" w:after="120"/>
        <w:jc w:val="both"/>
        <w:rPr>
          <w:del w:id="1139" w:author="ERCOT" w:date="2025-10-21T20:37:00Z" w16du:dateUtc="2025-10-22T01:37:00Z"/>
        </w:rPr>
      </w:pPr>
      <w:del w:id="1140" w:author="ERCOT" w:date="2025-10-21T20:37:00Z" w16du:dateUtc="2025-10-22T01:37:00Z">
        <w:r w:rsidRPr="00B929DC" w:rsidDel="00C92A18">
          <w:delText>B.</w:delText>
        </w:r>
        <w:r w:rsidRPr="00B929DC" w:rsidDel="00C92A18">
          <w:tab/>
        </w:r>
        <w:r w:rsidRPr="00B929DC" w:rsidDel="00C92A18">
          <w:rPr>
            <w:u w:val="single"/>
          </w:rPr>
          <w:delText>ERCOT represents, warrants, and covenants that</w:delText>
        </w:r>
        <w:r w:rsidRPr="00B929DC" w:rsidDel="00C92A18">
          <w:delText>:</w:delText>
        </w:r>
      </w:del>
    </w:p>
    <w:p w14:paraId="5F74AF42" w14:textId="63339CB6" w:rsidR="002E7ABF" w:rsidRPr="00B929DC" w:rsidDel="00C92A18" w:rsidRDefault="002E7ABF" w:rsidP="002E7ABF">
      <w:pPr>
        <w:spacing w:before="120" w:after="120"/>
        <w:ind w:left="1440" w:hanging="720"/>
        <w:jc w:val="both"/>
        <w:rPr>
          <w:del w:id="1141" w:author="ERCOT" w:date="2025-10-21T20:37:00Z" w16du:dateUtc="2025-10-22T01:37:00Z"/>
          <w:szCs w:val="20"/>
        </w:rPr>
      </w:pPr>
      <w:del w:id="1142" w:author="ERCOT" w:date="2025-10-21T20:37:00Z" w16du:dateUtc="2025-10-22T01:37:00Z">
        <w:r w:rsidRPr="00B929DC" w:rsidDel="00C92A18">
          <w:rPr>
            <w:szCs w:val="20"/>
          </w:rPr>
          <w:delText>(1)</w:delText>
        </w:r>
        <w:r w:rsidRPr="00B929DC" w:rsidDel="00C92A18">
          <w:rPr>
            <w:szCs w:val="20"/>
          </w:rPr>
          <w:tab/>
          <w:delText>ERCOT is the Independent Organization certified under PURA §39.151 for the ERCOT Region;</w:delText>
        </w:r>
      </w:del>
    </w:p>
    <w:p w14:paraId="1A74723C" w14:textId="4E0FF085" w:rsidR="002E7ABF" w:rsidRPr="00B929DC" w:rsidDel="00C92A18" w:rsidRDefault="002E7ABF" w:rsidP="002E7ABF">
      <w:pPr>
        <w:spacing w:before="120" w:after="120"/>
        <w:ind w:left="1440" w:hanging="720"/>
        <w:jc w:val="both"/>
        <w:rPr>
          <w:del w:id="1143" w:author="ERCOT" w:date="2025-10-21T20:37:00Z" w16du:dateUtc="2025-10-22T01:37:00Z"/>
          <w:szCs w:val="20"/>
        </w:rPr>
      </w:pPr>
      <w:del w:id="1144" w:author="ERCOT" w:date="2025-10-21T20:37:00Z" w16du:dateUtc="2025-10-22T01:37:00Z">
        <w:r w:rsidRPr="00B929DC" w:rsidDel="00C92A18">
          <w:rPr>
            <w:szCs w:val="20"/>
          </w:rPr>
          <w:delText>(2)</w:delText>
        </w:r>
        <w:r w:rsidRPr="00B929DC" w:rsidDel="00C92A18">
          <w:rPr>
            <w:szCs w:val="20"/>
          </w:rPr>
          <w:tab/>
          <w:delText>ERCOT is duly organized, validly existing, and in good standing under the laws of Texas, and is authorized to do business in Texas;</w:delText>
        </w:r>
      </w:del>
    </w:p>
    <w:p w14:paraId="004F39EC" w14:textId="548B0890" w:rsidR="002E7ABF" w:rsidRPr="00B929DC" w:rsidDel="00C92A18" w:rsidRDefault="002E7ABF" w:rsidP="002E7ABF">
      <w:pPr>
        <w:spacing w:before="120" w:after="120"/>
        <w:ind w:left="1440" w:hanging="720"/>
        <w:jc w:val="both"/>
        <w:rPr>
          <w:del w:id="1145" w:author="ERCOT" w:date="2025-10-21T20:37:00Z" w16du:dateUtc="2025-10-22T01:37:00Z"/>
          <w:szCs w:val="20"/>
        </w:rPr>
      </w:pPr>
      <w:del w:id="1146" w:author="ERCOT" w:date="2025-10-21T20:37:00Z" w16du:dateUtc="2025-10-22T01:37:00Z">
        <w:r w:rsidRPr="00B929DC" w:rsidDel="00C92A18">
          <w:rPr>
            <w:szCs w:val="20"/>
          </w:rPr>
          <w:delText>(3)</w:delText>
        </w:r>
        <w:r w:rsidRPr="00B929DC" w:rsidDel="00C92A18">
          <w:rPr>
            <w:szCs w:val="20"/>
          </w:rPr>
          <w:tab/>
          <w:delText>ERCOT has full power and authority to enter into this Agreement and perform all of ERCOT’s obligations, representations, warranties and covenants under this Agreement;</w:delText>
        </w:r>
      </w:del>
    </w:p>
    <w:p w14:paraId="7A6DC934" w14:textId="74D46BE1" w:rsidR="002E7ABF" w:rsidRPr="00B929DC" w:rsidDel="00C92A18" w:rsidRDefault="002E7ABF" w:rsidP="002E7ABF">
      <w:pPr>
        <w:spacing w:before="120" w:after="120"/>
        <w:ind w:left="1440" w:hanging="720"/>
        <w:jc w:val="both"/>
        <w:rPr>
          <w:del w:id="1147" w:author="ERCOT" w:date="2025-10-21T20:37:00Z" w16du:dateUtc="2025-10-22T01:37:00Z"/>
          <w:szCs w:val="20"/>
        </w:rPr>
      </w:pPr>
      <w:del w:id="1148" w:author="ERCOT" w:date="2025-10-21T20:37:00Z" w16du:dateUtc="2025-10-22T01:37:00Z">
        <w:r w:rsidRPr="00B929DC" w:rsidDel="00C92A18">
          <w:rPr>
            <w:szCs w:val="20"/>
          </w:rPr>
          <w:delText>(4)</w:delText>
        </w:r>
        <w:r w:rsidRPr="00B929DC" w:rsidDel="00C92A18">
          <w:rPr>
            <w:szCs w:val="20"/>
          </w:rPr>
          <w:tab/>
          <w:delTex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delText>
        </w:r>
      </w:del>
    </w:p>
    <w:p w14:paraId="60CCD21E" w14:textId="143B8257" w:rsidR="002E7ABF" w:rsidRPr="00B929DC" w:rsidDel="00C92A18" w:rsidRDefault="002E7ABF" w:rsidP="002E7ABF">
      <w:pPr>
        <w:spacing w:before="120" w:after="120"/>
        <w:ind w:left="1440" w:hanging="720"/>
        <w:jc w:val="both"/>
        <w:rPr>
          <w:del w:id="1149" w:author="ERCOT" w:date="2025-10-21T20:37:00Z" w16du:dateUtc="2025-10-22T01:37:00Z"/>
          <w:szCs w:val="20"/>
        </w:rPr>
      </w:pPr>
      <w:del w:id="1150" w:author="ERCOT" w:date="2025-10-21T20:37:00Z" w16du:dateUtc="2025-10-22T01:37:00Z">
        <w:r w:rsidRPr="00B929DC" w:rsidDel="00C92A18">
          <w:rPr>
            <w:szCs w:val="20"/>
          </w:rPr>
          <w:delText>(5)</w:delText>
        </w:r>
        <w:r w:rsidRPr="00B929DC" w:rsidDel="00C92A18">
          <w:rPr>
            <w:szCs w:val="20"/>
          </w:rPr>
          <w:tab/>
          <w:delText>The execution, delivery, and performance of this Agreement by ERCOT have been duly authorized by all requisite action of its governing body;</w:delText>
        </w:r>
      </w:del>
    </w:p>
    <w:p w14:paraId="2CA5A549" w14:textId="4A03F0C9" w:rsidR="002E7ABF" w:rsidRPr="00B929DC" w:rsidDel="00C92A18" w:rsidRDefault="002E7ABF" w:rsidP="002E7ABF">
      <w:pPr>
        <w:spacing w:before="120" w:after="120"/>
        <w:ind w:left="1440" w:hanging="720"/>
        <w:jc w:val="both"/>
        <w:rPr>
          <w:del w:id="1151" w:author="ERCOT" w:date="2025-10-21T20:37:00Z" w16du:dateUtc="2025-10-22T01:37:00Z"/>
          <w:szCs w:val="20"/>
        </w:rPr>
      </w:pPr>
      <w:del w:id="1152" w:author="ERCOT" w:date="2025-10-21T20:37:00Z" w16du:dateUtc="2025-10-22T01:37:00Z">
        <w:r w:rsidRPr="00B929DC" w:rsidDel="00C92A18">
          <w:rPr>
            <w:szCs w:val="20"/>
          </w:rPr>
          <w:delText>(6)</w:delText>
        </w:r>
        <w:r w:rsidRPr="00B929DC" w:rsidDel="00C92A18">
          <w:rPr>
            <w:szCs w:val="20"/>
          </w:rPr>
          <w:tab/>
          <w:delTex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w:delText>
        </w:r>
        <w:r w:rsidRPr="00B929DC" w:rsidDel="00C92A18">
          <w:rPr>
            <w:szCs w:val="20"/>
          </w:rPr>
          <w:lastRenderedPageBreak/>
          <w:delText>except licenses, registrations, certifications, permits or other authorizations that do not materially affect performance under this Agreement;</w:delText>
        </w:r>
      </w:del>
    </w:p>
    <w:p w14:paraId="69C2B9EF" w14:textId="14393D2B" w:rsidR="002E7ABF" w:rsidRPr="00B929DC" w:rsidDel="00C92A18" w:rsidRDefault="002E7ABF" w:rsidP="002E7ABF">
      <w:pPr>
        <w:spacing w:before="120" w:after="120"/>
        <w:ind w:left="1440" w:hanging="720"/>
        <w:jc w:val="both"/>
        <w:rPr>
          <w:del w:id="1153" w:author="ERCOT" w:date="2025-10-21T20:37:00Z" w16du:dateUtc="2025-10-22T01:37:00Z"/>
          <w:szCs w:val="20"/>
        </w:rPr>
      </w:pPr>
      <w:del w:id="1154" w:author="ERCOT" w:date="2025-10-21T20:37:00Z" w16du:dateUtc="2025-10-22T01:37:00Z">
        <w:r w:rsidRPr="00B929DC" w:rsidDel="00C92A18">
          <w:rPr>
            <w:szCs w:val="20"/>
          </w:rPr>
          <w:delText>(7)</w:delText>
        </w:r>
        <w:r w:rsidRPr="00B929DC" w:rsidDel="00C92A18">
          <w:rPr>
            <w:szCs w:val="20"/>
          </w:rPr>
          <w:tab/>
          <w:delText>ERCOT is not in violation of any laws, ordinances, or governmental rules, regulations or order of any Governmental Authority or arbitration board materially affecting performance of this Agreement and to which it is subject;</w:delText>
        </w:r>
      </w:del>
    </w:p>
    <w:p w14:paraId="6E63EC8C" w14:textId="72EC4E8B" w:rsidR="002E7ABF" w:rsidRPr="00B929DC" w:rsidDel="00C92A18" w:rsidRDefault="002E7ABF" w:rsidP="002E7ABF">
      <w:pPr>
        <w:spacing w:before="120" w:after="120"/>
        <w:ind w:left="1440" w:hanging="720"/>
        <w:jc w:val="both"/>
        <w:rPr>
          <w:del w:id="1155" w:author="ERCOT" w:date="2025-10-21T20:37:00Z" w16du:dateUtc="2025-10-22T01:37:00Z"/>
          <w:szCs w:val="20"/>
        </w:rPr>
      </w:pPr>
      <w:del w:id="1156" w:author="ERCOT" w:date="2025-10-21T20:37:00Z" w16du:dateUtc="2025-10-22T01:37:00Z">
        <w:r w:rsidRPr="00B929DC" w:rsidDel="00C92A18">
          <w:rPr>
            <w:szCs w:val="20"/>
          </w:rPr>
          <w:delText>(8)</w:delText>
        </w:r>
        <w:r w:rsidRPr="00B929DC" w:rsidDel="00C92A18">
          <w:rPr>
            <w:szCs w:val="20"/>
          </w:rPr>
          <w:tab/>
          <w:delText>ERCOT is not Bankrupt, does not contemplate becoming Bankrupt nor, to its knowledge, will become Bankrupt; and</w:delText>
        </w:r>
      </w:del>
    </w:p>
    <w:p w14:paraId="0A76B830" w14:textId="6E8E25FA" w:rsidR="002E7ABF" w:rsidRPr="00B929DC" w:rsidDel="00C92A18" w:rsidRDefault="002E7ABF" w:rsidP="002E7ABF">
      <w:pPr>
        <w:spacing w:before="120" w:after="120"/>
        <w:ind w:left="1440" w:hanging="720"/>
        <w:jc w:val="both"/>
        <w:rPr>
          <w:del w:id="1157" w:author="ERCOT" w:date="2025-10-21T20:37:00Z" w16du:dateUtc="2025-10-22T01:37:00Z"/>
          <w:szCs w:val="20"/>
        </w:rPr>
      </w:pPr>
      <w:del w:id="1158" w:author="ERCOT" w:date="2025-10-21T20:37:00Z" w16du:dateUtc="2025-10-22T01:37:00Z">
        <w:r w:rsidRPr="00B929DC" w:rsidDel="00C92A18">
          <w:rPr>
            <w:szCs w:val="20"/>
          </w:rPr>
          <w:delText>(9)</w:delText>
        </w:r>
        <w:r w:rsidRPr="00B929DC" w:rsidDel="00C92A18">
          <w:rPr>
            <w:szCs w:val="20"/>
          </w:rPr>
          <w:tab/>
          <w:delTex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delText>
        </w:r>
      </w:del>
    </w:p>
    <w:p w14:paraId="0784D0B3" w14:textId="77777777" w:rsidR="002E7ABF" w:rsidRPr="00B929DC" w:rsidRDefault="002E7ABF" w:rsidP="002E7ABF">
      <w:pPr>
        <w:spacing w:before="120" w:after="120"/>
        <w:jc w:val="both"/>
        <w:rPr>
          <w:u w:val="single"/>
        </w:rPr>
      </w:pPr>
      <w:r w:rsidRPr="00B929DC">
        <w:rPr>
          <w:u w:val="single"/>
        </w:rPr>
        <w:t>Section 5. Participant Obligations.</w:t>
      </w:r>
    </w:p>
    <w:p w14:paraId="0D470C8B" w14:textId="2A5EF06C" w:rsidR="002E7ABF" w:rsidRPr="00B929DC" w:rsidRDefault="002E7ABF" w:rsidP="002E7ABF">
      <w:pPr>
        <w:spacing w:before="120" w:after="120"/>
        <w:ind w:left="720" w:hanging="720"/>
        <w:jc w:val="both"/>
        <w:rPr>
          <w:szCs w:val="20"/>
        </w:rPr>
      </w:pPr>
      <w:r w:rsidRPr="00B929DC">
        <w:rPr>
          <w:szCs w:val="20"/>
        </w:rPr>
        <w:t>A.</w:t>
      </w:r>
      <w:r w:rsidRPr="00B929DC">
        <w:rPr>
          <w:szCs w:val="20"/>
        </w:rPr>
        <w:tab/>
        <w:t>Participant shall comply with, and be bound by, all ERCOT Protocols</w:t>
      </w:r>
      <w:ins w:id="1159" w:author="ERCOT" w:date="2025-10-21T20:37:00Z" w16du:dateUtc="2025-10-22T01:37:00Z">
        <w:r w:rsidR="00C92A18">
          <w:rPr>
            <w:szCs w:val="20"/>
          </w:rPr>
          <w:t xml:space="preserve"> and Other Binding Documents</w:t>
        </w:r>
      </w:ins>
      <w:r w:rsidRPr="00B929DC">
        <w:rPr>
          <w:szCs w:val="20"/>
        </w:rPr>
        <w:t xml:space="preserve">, ERCOT Operating Guides, and the North American Electric Reliability Corporation (NERC) Reliability Standards as they pertain to operation of a Black Start Resource by a Resource Entity. </w:t>
      </w:r>
      <w:r w:rsidRPr="00B929DC">
        <w:rPr>
          <w:szCs w:val="20"/>
        </w:rPr>
        <w:tab/>
      </w:r>
    </w:p>
    <w:p w14:paraId="79B8D5BB" w14:textId="77777777" w:rsidR="002E7ABF" w:rsidRPr="00B929DC" w:rsidRDefault="002E7ABF" w:rsidP="002E7ABF">
      <w:pPr>
        <w:spacing w:before="120" w:after="120"/>
        <w:ind w:left="720" w:hanging="720"/>
        <w:jc w:val="both"/>
        <w:rPr>
          <w:szCs w:val="20"/>
        </w:rPr>
      </w:pPr>
      <w:r w:rsidRPr="00B929DC">
        <w:rPr>
          <w:szCs w:val="20"/>
        </w:rPr>
        <w:t>B.</w:t>
      </w:r>
      <w:r w:rsidRPr="00B929DC">
        <w:rPr>
          <w:szCs w:val="20"/>
        </w:rPr>
        <w:tab/>
        <w:t xml:space="preserve">Participant shall not take any action, without first providing written notice to ERCOT and reasonable time for ERCOT and Market Participants to respond, that would cause a Market Participant within the ERCOT Region that is not a “public utility” under the Federal Power Act, 16 U.S.C. § 824(e)(2005), or ERCOT itself to become a “public utility” under the Federal Power Act or become subject to the plenary jurisdiction of the Federal Energy Regulatory Commission (FERC). </w:t>
      </w:r>
    </w:p>
    <w:p w14:paraId="42EC71B3" w14:textId="77777777" w:rsidR="002E7ABF" w:rsidRPr="00B929DC" w:rsidRDefault="002E7ABF" w:rsidP="002E7ABF">
      <w:pPr>
        <w:spacing w:before="120" w:after="120"/>
        <w:jc w:val="both"/>
        <w:rPr>
          <w:u w:val="single"/>
        </w:rPr>
      </w:pPr>
      <w:r w:rsidRPr="00B929DC">
        <w:rPr>
          <w:u w:val="single"/>
        </w:rPr>
        <w:t>Section 6. ERCOT Obligations.</w:t>
      </w:r>
    </w:p>
    <w:p w14:paraId="03D2C928" w14:textId="77777777" w:rsidR="002E7ABF" w:rsidRPr="00B929DC" w:rsidRDefault="002E7ABF" w:rsidP="002E7ABF">
      <w:pPr>
        <w:spacing w:before="120" w:after="120"/>
        <w:ind w:left="720" w:hanging="720"/>
        <w:jc w:val="both"/>
        <w:rPr>
          <w:szCs w:val="20"/>
        </w:rPr>
      </w:pPr>
      <w:r w:rsidRPr="00B929DC">
        <w:rPr>
          <w:szCs w:val="20"/>
        </w:rPr>
        <w:t>A.</w:t>
      </w:r>
      <w:r w:rsidRPr="00B929DC">
        <w:rPr>
          <w:szCs w:val="20"/>
        </w:rPr>
        <w:tab/>
        <w:t>ERCOT shall comply with, and be bound by, all ERCOT Protocols.</w:t>
      </w:r>
    </w:p>
    <w:p w14:paraId="487BB0F0" w14:textId="77777777" w:rsidR="002E7ABF" w:rsidRPr="00B929DC" w:rsidRDefault="002E7ABF" w:rsidP="002E7ABF">
      <w:pPr>
        <w:spacing w:before="120" w:after="120"/>
        <w:ind w:left="720" w:hanging="720"/>
        <w:jc w:val="both"/>
        <w:rPr>
          <w:szCs w:val="20"/>
        </w:rPr>
      </w:pPr>
      <w:r w:rsidRPr="00B929DC">
        <w:rPr>
          <w:szCs w:val="20"/>
        </w:rPr>
        <w:t>B.</w:t>
      </w:r>
      <w:r w:rsidRPr="00B929DC">
        <w:rPr>
          <w:szCs w:val="20"/>
        </w:rPr>
        <w:tab/>
        <w:t xml:space="preserve">ERCOT shall not take any action, without first providing written notice to Participant and reasonable time for Participant and other Market Participants to respond, that would cause Participant if Participant </w:t>
      </w:r>
      <w:proofErr w:type="gramStart"/>
      <w:r w:rsidRPr="00B929DC">
        <w:rPr>
          <w:szCs w:val="20"/>
        </w:rPr>
        <w:t>is</w:t>
      </w:r>
      <w:proofErr w:type="gramEnd"/>
      <w:r w:rsidRPr="00B929DC">
        <w:rPr>
          <w:szCs w:val="20"/>
        </w:rPr>
        <w:t xml:space="preserve"> not a “public utility” under the Federal Power Act, or ERCOT itself to become a “public utility” under the Federal Power Act or become subject to the plenary jurisdiction of the FERC.  If ERCOT receives any notice </w:t>
      </w:r>
      <w:proofErr w:type="gramStart"/>
      <w:r w:rsidRPr="00B929DC">
        <w:rPr>
          <w:szCs w:val="20"/>
        </w:rPr>
        <w:t>similar to</w:t>
      </w:r>
      <w:proofErr w:type="gramEnd"/>
      <w:r w:rsidRPr="00B929DC">
        <w:rPr>
          <w:szCs w:val="20"/>
        </w:rPr>
        <w:t xml:space="preserve"> that described in Section 5(B) from any Market Participant, ERCOT shall provide notice of same to Participant.</w:t>
      </w:r>
    </w:p>
    <w:p w14:paraId="4C3FC3E0" w14:textId="77777777" w:rsidR="002E7ABF" w:rsidRPr="00B929DC" w:rsidRDefault="002E7ABF" w:rsidP="002E7ABF">
      <w:pPr>
        <w:spacing w:before="120" w:after="120"/>
        <w:jc w:val="both"/>
        <w:rPr>
          <w:u w:val="single"/>
        </w:rPr>
      </w:pPr>
      <w:r w:rsidRPr="00B929DC">
        <w:rPr>
          <w:u w:val="single"/>
        </w:rPr>
        <w:t>Section 7. Black Start Decertification.</w:t>
      </w:r>
    </w:p>
    <w:p w14:paraId="454A364D" w14:textId="77777777" w:rsidR="002E7ABF" w:rsidRPr="00B929DC" w:rsidRDefault="002E7ABF" w:rsidP="002E7ABF">
      <w:pPr>
        <w:spacing w:before="120" w:after="120"/>
        <w:jc w:val="both"/>
      </w:pPr>
      <w:r w:rsidRPr="00B929DC">
        <w:t>If a Black Start Resource does not remain certified, or if it is in default as described in Section 10(A)(2)(e) during the term of this Agreement, then the Hourly Standby Fee is reduced to zero for the remainder of the Full Term, and Participant will be required to refund to ERCOT certain amounts paid by ERCOT under this Agreement during the Full Term as described in the ERCOT Protocols.</w:t>
      </w:r>
    </w:p>
    <w:p w14:paraId="4B11FE37" w14:textId="77777777" w:rsidR="002E7ABF" w:rsidRPr="00B929DC" w:rsidRDefault="002E7ABF" w:rsidP="002E7ABF">
      <w:pPr>
        <w:spacing w:before="120" w:after="120"/>
        <w:jc w:val="both"/>
        <w:rPr>
          <w:u w:val="single"/>
        </w:rPr>
      </w:pPr>
      <w:r w:rsidRPr="00B929DC">
        <w:rPr>
          <w:u w:val="single"/>
        </w:rPr>
        <w:t>Section 8. Operation.</w:t>
      </w:r>
    </w:p>
    <w:p w14:paraId="0C526072" w14:textId="77777777" w:rsidR="002E7ABF" w:rsidRPr="00B929DC" w:rsidRDefault="002E7ABF" w:rsidP="002E7ABF">
      <w:pPr>
        <w:spacing w:before="120" w:after="120"/>
        <w:ind w:left="720" w:hanging="720"/>
        <w:jc w:val="both"/>
        <w:rPr>
          <w:szCs w:val="20"/>
        </w:rPr>
      </w:pPr>
      <w:r w:rsidRPr="00B929DC">
        <w:rPr>
          <w:szCs w:val="20"/>
        </w:rPr>
        <w:t>A.</w:t>
      </w:r>
      <w:r w:rsidRPr="00B929DC">
        <w:rPr>
          <w:szCs w:val="20"/>
        </w:rPr>
        <w:tab/>
      </w:r>
      <w:r w:rsidRPr="00B929DC">
        <w:rPr>
          <w:szCs w:val="20"/>
          <w:u w:val="single"/>
        </w:rPr>
        <w:t>Black Start Resource Maintenance.</w:t>
      </w:r>
      <w:r w:rsidRPr="00B929DC">
        <w:rPr>
          <w:szCs w:val="20"/>
        </w:rPr>
        <w:t xml:space="preserve"> Before the start of the contract year, Participant shall furnish ERCOT with its proposed schedule for Planned Outages for inspection, repair, </w:t>
      </w:r>
      <w:r w:rsidRPr="00B929DC">
        <w:rPr>
          <w:szCs w:val="20"/>
        </w:rPr>
        <w:lastRenderedPageBreak/>
        <w:t>maintenance, and overhaul of the Black Start Resource for the contract year.  Participant will promptly advise ERCOT of any later changes to the schedule.  The specific times for Planned Outages of the Black Start Resource must be approved by ERCOT.  Such approval may be withheld if necessary to assure reliability of the ERCOT System.  ERCOT shall, if requested by Participant, endeavor to accommodate changes to the schedule to the extent that reliability of the ERCOT System is not materially affected by those changes.  In all cases, ERCOT must find a time for Participant to perform maintenance in a reasonable timeframe as defined by Good Utility Practice.</w:t>
      </w:r>
    </w:p>
    <w:p w14:paraId="4F4AAE6F" w14:textId="77777777" w:rsidR="002E7ABF" w:rsidRPr="00B929DC" w:rsidRDefault="002E7ABF" w:rsidP="002E7ABF">
      <w:pPr>
        <w:spacing w:before="120" w:after="120"/>
        <w:ind w:left="720" w:hanging="720"/>
        <w:jc w:val="both"/>
        <w:rPr>
          <w:szCs w:val="20"/>
        </w:rPr>
      </w:pPr>
      <w:r w:rsidRPr="00B929DC">
        <w:rPr>
          <w:szCs w:val="20"/>
        </w:rPr>
        <w:t>B.</w:t>
      </w:r>
      <w:r w:rsidRPr="00B929DC">
        <w:rPr>
          <w:szCs w:val="20"/>
        </w:rPr>
        <w:tab/>
      </w:r>
      <w:r w:rsidRPr="00B929DC">
        <w:rPr>
          <w:szCs w:val="20"/>
          <w:u w:val="single"/>
        </w:rPr>
        <w:t>Planning Data.</w:t>
      </w:r>
    </w:p>
    <w:p w14:paraId="7F12BAED" w14:textId="77777777" w:rsidR="002E7ABF" w:rsidRPr="00B929DC" w:rsidRDefault="002E7ABF" w:rsidP="002E7ABF">
      <w:pPr>
        <w:spacing w:before="120" w:after="120"/>
        <w:ind w:left="720"/>
        <w:jc w:val="both"/>
        <w:rPr>
          <w:szCs w:val="20"/>
        </w:rPr>
      </w:pPr>
      <w:proofErr w:type="gramStart"/>
      <w:r w:rsidRPr="00B929DC">
        <w:rPr>
          <w:szCs w:val="20"/>
        </w:rPr>
        <w:t>Participant</w:t>
      </w:r>
      <w:proofErr w:type="gramEnd"/>
      <w:r w:rsidRPr="00B929DC">
        <w:rPr>
          <w:szCs w:val="20"/>
        </w:rPr>
        <w:t xml:space="preserve"> shall timely report to ERCOT those items and conditions necessary for ERCOT’s internal planning and compliance with ERCOT’s guidelines in effect from time to time.  The information supplied must include, without limitation, the following:</w:t>
      </w:r>
    </w:p>
    <w:p w14:paraId="0C9A17CD" w14:textId="77777777" w:rsidR="002E7ABF" w:rsidRPr="00B929DC" w:rsidRDefault="002E7ABF" w:rsidP="002E7ABF">
      <w:pPr>
        <w:spacing w:before="120" w:after="120"/>
        <w:ind w:left="1440" w:hanging="720"/>
        <w:jc w:val="both"/>
        <w:rPr>
          <w:szCs w:val="20"/>
        </w:rPr>
      </w:pPr>
      <w:r w:rsidRPr="00B929DC">
        <w:rPr>
          <w:szCs w:val="20"/>
        </w:rPr>
        <w:t>(1)</w:t>
      </w:r>
      <w:r w:rsidRPr="00B929DC">
        <w:rPr>
          <w:szCs w:val="20"/>
        </w:rPr>
        <w:tab/>
        <w:t>Availability Plan for each hour of the next Operating Day submitted by 0600 of the preceding day; and</w:t>
      </w:r>
    </w:p>
    <w:p w14:paraId="0E8FD723" w14:textId="77777777" w:rsidR="002E7ABF" w:rsidRPr="00B929DC" w:rsidRDefault="002E7ABF" w:rsidP="002E7ABF">
      <w:pPr>
        <w:spacing w:before="120" w:after="120"/>
        <w:ind w:left="1440" w:hanging="720"/>
        <w:jc w:val="both"/>
        <w:rPr>
          <w:szCs w:val="20"/>
        </w:rPr>
      </w:pPr>
      <w:r w:rsidRPr="00B929DC">
        <w:rPr>
          <w:szCs w:val="20"/>
        </w:rPr>
        <w:t>(2)</w:t>
      </w:r>
      <w:r w:rsidRPr="00B929DC">
        <w:rPr>
          <w:szCs w:val="20"/>
        </w:rPr>
        <w:tab/>
        <w:t>Revised Availability Plan reflecting changes in hourly availability of Black Start Capacity status as indicated in a revised Availability Plan as soon as reasonably practical, but in no event later than 60 minutes after the event that caused the change.</w:t>
      </w:r>
    </w:p>
    <w:p w14:paraId="3F3D0E04" w14:textId="77777777" w:rsidR="002E7ABF" w:rsidRPr="00B929DC" w:rsidRDefault="002E7ABF" w:rsidP="002E7ABF">
      <w:pPr>
        <w:spacing w:before="120" w:after="120"/>
        <w:ind w:left="720" w:hanging="720"/>
        <w:jc w:val="both"/>
        <w:rPr>
          <w:szCs w:val="20"/>
          <w:u w:val="single"/>
        </w:rPr>
      </w:pPr>
      <w:r w:rsidRPr="00B929DC">
        <w:rPr>
          <w:szCs w:val="20"/>
        </w:rPr>
        <w:t>C.</w:t>
      </w:r>
      <w:r w:rsidRPr="00B929DC">
        <w:rPr>
          <w:szCs w:val="20"/>
        </w:rPr>
        <w:tab/>
      </w:r>
      <w:r w:rsidRPr="00B929DC">
        <w:rPr>
          <w:szCs w:val="20"/>
          <w:u w:val="single"/>
        </w:rPr>
        <w:t>Testing.</w:t>
      </w:r>
    </w:p>
    <w:p w14:paraId="244F810D" w14:textId="77777777" w:rsidR="002E7ABF" w:rsidRPr="00B929DC" w:rsidRDefault="002E7ABF" w:rsidP="002E7ABF">
      <w:pPr>
        <w:spacing w:before="120" w:after="120"/>
        <w:ind w:left="720" w:hanging="720"/>
        <w:jc w:val="both"/>
        <w:rPr>
          <w:szCs w:val="20"/>
        </w:rPr>
      </w:pPr>
      <w:r w:rsidRPr="00B929DC">
        <w:rPr>
          <w:szCs w:val="20"/>
        </w:rPr>
        <w:tab/>
      </w:r>
      <w:proofErr w:type="gramStart"/>
      <w:r w:rsidRPr="00B929DC">
        <w:rPr>
          <w:szCs w:val="20"/>
        </w:rPr>
        <w:t>Participant</w:t>
      </w:r>
      <w:proofErr w:type="gramEnd"/>
      <w:r w:rsidRPr="00B929DC">
        <w:rPr>
          <w:szCs w:val="20"/>
        </w:rPr>
        <w:t xml:space="preserve"> shall perform quarterly Black Start Resource Availability Tests as described in these Protocols.</w:t>
      </w:r>
    </w:p>
    <w:p w14:paraId="1916A225" w14:textId="77777777" w:rsidR="002E7ABF" w:rsidRPr="00B929DC" w:rsidRDefault="002E7ABF" w:rsidP="002E7ABF">
      <w:pPr>
        <w:spacing w:before="120" w:after="120"/>
        <w:jc w:val="both"/>
      </w:pPr>
      <w:r w:rsidRPr="00B929DC">
        <w:t>D.</w:t>
      </w:r>
      <w:r w:rsidRPr="00B929DC">
        <w:tab/>
      </w:r>
      <w:r w:rsidRPr="00B929DC">
        <w:rPr>
          <w:u w:val="single"/>
        </w:rPr>
        <w:t>Delivery.</w:t>
      </w:r>
    </w:p>
    <w:p w14:paraId="145737CA" w14:textId="77777777" w:rsidR="002E7ABF" w:rsidRPr="00B929DC" w:rsidRDefault="002E7ABF" w:rsidP="002E7ABF">
      <w:pPr>
        <w:spacing w:before="120" w:after="120"/>
        <w:ind w:left="1440" w:hanging="720"/>
        <w:jc w:val="both"/>
        <w:rPr>
          <w:szCs w:val="20"/>
        </w:rPr>
      </w:pPr>
      <w:r w:rsidRPr="00B929DC">
        <w:rPr>
          <w:szCs w:val="20"/>
        </w:rPr>
        <w:t>(1)</w:t>
      </w:r>
      <w:r w:rsidRPr="00B929DC">
        <w:rPr>
          <w:szCs w:val="20"/>
        </w:rPr>
        <w:tab/>
        <w:t xml:space="preserve">ERCOT will make every effort to notify the Participant, through its Qualified Scheduling Entity (QSE) or Transmission Service Provider (TSP), when the Black Start Resource must </w:t>
      </w:r>
      <w:proofErr w:type="gramStart"/>
      <w:r w:rsidRPr="00B929DC">
        <w:rPr>
          <w:szCs w:val="20"/>
        </w:rPr>
        <w:t>black start</w:t>
      </w:r>
      <w:proofErr w:type="gramEnd"/>
      <w:r w:rsidRPr="00B929DC">
        <w:rPr>
          <w:szCs w:val="20"/>
        </w:rPr>
        <w:t xml:space="preserve">.  It is, </w:t>
      </w:r>
      <w:proofErr w:type="gramStart"/>
      <w:r w:rsidRPr="00B929DC">
        <w:rPr>
          <w:szCs w:val="20"/>
        </w:rPr>
        <w:t>however</w:t>
      </w:r>
      <w:proofErr w:type="gramEnd"/>
      <w:r w:rsidRPr="00B929DC">
        <w:rPr>
          <w:szCs w:val="20"/>
        </w:rPr>
        <w:t xml:space="preserve"> the responsibility of the Participant to initiate the start-up process of Black Start Resources in preparation for system restoration. </w:t>
      </w:r>
    </w:p>
    <w:p w14:paraId="71040BC2" w14:textId="77777777" w:rsidR="002E7ABF" w:rsidRPr="00B929DC" w:rsidRDefault="002E7ABF" w:rsidP="002E7ABF">
      <w:pPr>
        <w:spacing w:before="120" w:after="120"/>
        <w:ind w:left="1440" w:hanging="720"/>
        <w:jc w:val="both"/>
        <w:rPr>
          <w:szCs w:val="20"/>
        </w:rPr>
      </w:pPr>
      <w:r w:rsidRPr="00B929DC">
        <w:rPr>
          <w:szCs w:val="20"/>
        </w:rPr>
        <w:t>(2)</w:t>
      </w:r>
      <w:r w:rsidRPr="00B929DC">
        <w:rPr>
          <w:szCs w:val="20"/>
        </w:rPr>
        <w:tab/>
        <w:t>If the ERCOT Transmission Grid at the Black Start Resource becomes deenergized and if Participant cannot communicate with either ERCOT or the Transmission Service Provider (TSP) and/or Distribution Service Provider (DSP) serving the Black Start Resource, then Participant shall follow the procedures specified for the Black Start Resource under ERCOT’s Black Start plan in the Operating Guides, but Participant shall not commence delivering electric energy into the ERCOT System without specific instructions to do so from either ERCOT or the TSP and/or DSP serving the Black Start Resource.</w:t>
      </w:r>
    </w:p>
    <w:p w14:paraId="43440757" w14:textId="77777777" w:rsidR="002E7ABF" w:rsidRPr="00B929DC" w:rsidRDefault="002E7ABF" w:rsidP="002E7ABF">
      <w:pPr>
        <w:spacing w:before="120" w:after="120"/>
        <w:rPr>
          <w:u w:val="single"/>
        </w:rPr>
      </w:pPr>
      <w:r w:rsidRPr="00B929DC">
        <w:rPr>
          <w:u w:val="single"/>
        </w:rPr>
        <w:t>Section 9. Payment.</w:t>
      </w:r>
    </w:p>
    <w:p w14:paraId="23DA63CF" w14:textId="77777777" w:rsidR="002E7ABF" w:rsidRPr="00B929DC" w:rsidRDefault="002E7ABF" w:rsidP="002E7ABF">
      <w:pPr>
        <w:spacing w:before="120" w:after="120"/>
        <w:ind w:left="720" w:hanging="720"/>
        <w:rPr>
          <w:szCs w:val="20"/>
        </w:rPr>
      </w:pPr>
      <w:r w:rsidRPr="00B929DC">
        <w:rPr>
          <w:szCs w:val="20"/>
        </w:rPr>
        <w:t>A.</w:t>
      </w:r>
      <w:r w:rsidRPr="00B929DC">
        <w:rPr>
          <w:szCs w:val="20"/>
        </w:rPr>
        <w:tab/>
      </w:r>
      <w:r w:rsidRPr="00B929DC">
        <w:rPr>
          <w:szCs w:val="20"/>
          <w:u w:val="single"/>
        </w:rPr>
        <w:t>Hourly Standby Fee Payments.</w:t>
      </w:r>
      <w:r w:rsidRPr="00B929DC">
        <w:rPr>
          <w:szCs w:val="20"/>
        </w:rPr>
        <w:t xml:space="preserve"> ERCOT shall pay Participant the Hourly Standby Fee as described below, except as specified otherwise in Section 7 above. </w:t>
      </w:r>
    </w:p>
    <w:p w14:paraId="0C33AF74" w14:textId="77777777" w:rsidR="002E7ABF" w:rsidRPr="00B929DC" w:rsidRDefault="002E7ABF" w:rsidP="002E7ABF">
      <w:pPr>
        <w:spacing w:before="120" w:after="120"/>
        <w:ind w:left="1440" w:hanging="720"/>
        <w:rPr>
          <w:szCs w:val="20"/>
        </w:rPr>
      </w:pPr>
      <w:r w:rsidRPr="00B929DC">
        <w:rPr>
          <w:szCs w:val="20"/>
        </w:rPr>
        <w:t>(1)</w:t>
      </w:r>
      <w:r w:rsidRPr="00B929DC">
        <w:rPr>
          <w:szCs w:val="20"/>
        </w:rPr>
        <w:tab/>
        <w:t>Availability</w:t>
      </w:r>
    </w:p>
    <w:p w14:paraId="35DEB1E9" w14:textId="77777777" w:rsidR="002E7ABF" w:rsidRPr="00B929DC" w:rsidRDefault="002E7ABF" w:rsidP="002E7ABF">
      <w:pPr>
        <w:spacing w:before="120" w:after="120"/>
        <w:ind w:left="2160" w:hanging="720"/>
        <w:rPr>
          <w:szCs w:val="20"/>
        </w:rPr>
      </w:pPr>
      <w:r w:rsidRPr="00B929DC">
        <w:rPr>
          <w:szCs w:val="20"/>
        </w:rPr>
        <w:lastRenderedPageBreak/>
        <w:t>(a)</w:t>
      </w:r>
      <w:r w:rsidRPr="00B929DC">
        <w:rPr>
          <w:szCs w:val="20"/>
        </w:rPr>
        <w:tab/>
        <w:t>“Available” means, with respect to a given hour, that Participant has declared, in its Availability Plan, that the Black Start Resource is able to start without a connection to the ERCOT Transmission Grid.</w:t>
      </w:r>
    </w:p>
    <w:p w14:paraId="3B5BF709" w14:textId="77777777" w:rsidR="002E7ABF" w:rsidRPr="00B929DC" w:rsidRDefault="002E7ABF" w:rsidP="002E7ABF">
      <w:pPr>
        <w:spacing w:before="120" w:after="120"/>
        <w:ind w:left="2160" w:hanging="720"/>
        <w:rPr>
          <w:szCs w:val="20"/>
        </w:rPr>
      </w:pPr>
      <w:r w:rsidRPr="00B929DC">
        <w:rPr>
          <w:szCs w:val="20"/>
        </w:rPr>
        <w:t>(b)</w:t>
      </w:r>
      <w:r w:rsidRPr="00B929DC">
        <w:rPr>
          <w:szCs w:val="20"/>
        </w:rPr>
        <w:tab/>
        <w:t>The Black Start Resource is not Available if:</w:t>
      </w:r>
    </w:p>
    <w:p w14:paraId="5220E15F" w14:textId="77777777" w:rsidR="002E7ABF" w:rsidRPr="00B929DC" w:rsidRDefault="002E7ABF" w:rsidP="002E7ABF">
      <w:pPr>
        <w:spacing w:before="120" w:after="120"/>
        <w:ind w:left="2880" w:hanging="720"/>
        <w:jc w:val="both"/>
        <w:outlineLvl w:val="2"/>
        <w:rPr>
          <w:szCs w:val="20"/>
        </w:rPr>
      </w:pPr>
      <w:r w:rsidRPr="00B929DC">
        <w:rPr>
          <w:szCs w:val="20"/>
        </w:rPr>
        <w:t>(</w:t>
      </w:r>
      <w:proofErr w:type="spellStart"/>
      <w:r w:rsidRPr="00B929DC">
        <w:rPr>
          <w:szCs w:val="20"/>
        </w:rPr>
        <w:t>i</w:t>
      </w:r>
      <w:proofErr w:type="spellEnd"/>
      <w:r w:rsidRPr="00B929DC">
        <w:rPr>
          <w:szCs w:val="20"/>
        </w:rPr>
        <w:t>)</w:t>
      </w:r>
      <w:r w:rsidRPr="00B929DC">
        <w:rPr>
          <w:szCs w:val="20"/>
        </w:rPr>
        <w:tab/>
        <w:t>The Black Start Resource utilizes a power pool outside of ERCOT to start and the transmission path(s) between the Resource and the other power pool is not available due to an outage; or</w:t>
      </w:r>
    </w:p>
    <w:p w14:paraId="5272CFD4" w14:textId="77777777" w:rsidR="002E7ABF" w:rsidRPr="00B929DC" w:rsidRDefault="002E7ABF" w:rsidP="002E7ABF">
      <w:pPr>
        <w:spacing w:before="120" w:after="120"/>
        <w:ind w:left="2880" w:hanging="720"/>
        <w:jc w:val="both"/>
        <w:outlineLvl w:val="2"/>
        <w:rPr>
          <w:szCs w:val="20"/>
        </w:rPr>
      </w:pPr>
      <w:r w:rsidRPr="00B929DC">
        <w:rPr>
          <w:szCs w:val="20"/>
        </w:rPr>
        <w:t>(ii)</w:t>
      </w:r>
      <w:r w:rsidRPr="00B929DC">
        <w:rPr>
          <w:szCs w:val="20"/>
        </w:rPr>
        <w:tab/>
        <w:t>The Black Start Resource utilizes a power pool outside of ERCOT to start but fails to maintain a firm standby supply contract for that power pool; or</w:t>
      </w:r>
    </w:p>
    <w:p w14:paraId="199BDB73" w14:textId="77777777" w:rsidR="002E7ABF" w:rsidRPr="00B929DC" w:rsidRDefault="002E7ABF" w:rsidP="002E7ABF">
      <w:pPr>
        <w:spacing w:before="120" w:after="120"/>
        <w:ind w:left="2880" w:hanging="720"/>
        <w:jc w:val="both"/>
        <w:outlineLvl w:val="2"/>
        <w:rPr>
          <w:szCs w:val="20"/>
        </w:rPr>
      </w:pPr>
      <w:r w:rsidRPr="00B929DC">
        <w:rPr>
          <w:szCs w:val="20"/>
        </w:rPr>
        <w:t>(iii)</w:t>
      </w:r>
      <w:r w:rsidRPr="00B929DC">
        <w:rPr>
          <w:szCs w:val="20"/>
        </w:rPr>
        <w:tab/>
        <w:t>The Black Start Resource has failed a Black Start Resource Availability Test, as described in the ERCOT Protocols or Operating Guides and has not passed a subsequent Black Start Resource Availability Test; or</w:t>
      </w:r>
    </w:p>
    <w:p w14:paraId="0B3E7FAE" w14:textId="77777777" w:rsidR="002E7ABF" w:rsidRPr="00B929DC" w:rsidRDefault="002E7ABF" w:rsidP="002E7ABF">
      <w:pPr>
        <w:spacing w:before="120" w:after="120"/>
        <w:ind w:left="2880" w:hanging="720"/>
        <w:jc w:val="both"/>
        <w:outlineLvl w:val="2"/>
        <w:rPr>
          <w:szCs w:val="20"/>
        </w:rPr>
      </w:pPr>
      <w:r w:rsidRPr="00B929DC">
        <w:rPr>
          <w:szCs w:val="20"/>
        </w:rPr>
        <w:t>(iv)</w:t>
      </w:r>
      <w:r w:rsidRPr="00B929DC">
        <w:rPr>
          <w:szCs w:val="20"/>
        </w:rPr>
        <w:tab/>
        <w:t>The Black Start Resource has failed to start when required under this Agreement, and has not passed a subsequent Black Start Resource Availability Test; or</w:t>
      </w:r>
    </w:p>
    <w:p w14:paraId="77B4F2D3" w14:textId="77777777" w:rsidR="002E7ABF" w:rsidRPr="00B929DC" w:rsidRDefault="002E7ABF" w:rsidP="002E7ABF">
      <w:pPr>
        <w:spacing w:before="120" w:after="120"/>
        <w:ind w:left="2880" w:hanging="720"/>
      </w:pPr>
      <w:r w:rsidRPr="00B929DC">
        <w:t>(v)</w:t>
      </w:r>
      <w:r w:rsidRPr="00B929DC">
        <w:tab/>
        <w:t>The Black Start Resource failed to perform when issued a Dispatch Instruction to come On-Line any time other than for BSS and has not passed a subsequent Black Start Resource Availability Test.</w:t>
      </w:r>
    </w:p>
    <w:p w14:paraId="73D486D4" w14:textId="77777777" w:rsidR="002E7ABF" w:rsidRPr="00B929DC" w:rsidRDefault="002E7ABF" w:rsidP="002E7ABF">
      <w:pPr>
        <w:spacing w:before="120" w:after="120"/>
        <w:ind w:left="2160" w:hanging="720"/>
        <w:rPr>
          <w:szCs w:val="20"/>
        </w:rPr>
      </w:pPr>
      <w:r w:rsidRPr="00B929DC">
        <w:rPr>
          <w:szCs w:val="20"/>
        </w:rPr>
        <w:t>(c)</w:t>
      </w:r>
      <w:r w:rsidRPr="00B929DC">
        <w:rPr>
          <w:szCs w:val="20"/>
        </w:rPr>
        <w:tab/>
        <w:t>ERCOT shall use the Black Start Resource’s Availability Plan as the source of Black Start Resource availability information.</w:t>
      </w:r>
    </w:p>
    <w:p w14:paraId="3B456EB9" w14:textId="77777777" w:rsidR="002E7ABF" w:rsidRPr="00B929DC" w:rsidRDefault="002E7ABF" w:rsidP="002E7ABF">
      <w:pPr>
        <w:spacing w:before="120" w:after="120"/>
        <w:ind w:left="1440" w:hanging="720"/>
        <w:rPr>
          <w:szCs w:val="20"/>
        </w:rPr>
      </w:pPr>
      <w:r w:rsidRPr="00B929DC">
        <w:rPr>
          <w:szCs w:val="20"/>
        </w:rPr>
        <w:t>(2)</w:t>
      </w:r>
      <w:r w:rsidRPr="00B929DC">
        <w:rPr>
          <w:szCs w:val="20"/>
        </w:rPr>
        <w:tab/>
        <w:t>“Black Start Service Hourly Rolling Equivalent Availability Factor (BSSHREAF)” means, with respect to a given hour, the quotient (expressed as a percentage) of (a) the number of hours, including the given hour and the immediately preceding 4,379 hours, in which the Black Start Resource was Available, divided by (b) 4,380; provided that, to the extent that 4,379 hours have not elapsed since the Start Date (the difference between 4,379 and the hours that have elapsed being referred to herein as the “Assumed Hours”), the Black Start Resource shall be deemed, for purposes of this calculation, to be Available for the Assumed Hour unless the Black Start Resource has failed to perform in response to a blackout event or when a Dispatch Instruction to come On-Line has been issued.  Participant’s failure to perform shall be subject to possible claw-back of its Hourly Standby Fee and reduced payment during the Assumed Hours period.  A Force Majeure Event is treated the same as any other cause for unavailability for the purposes of calculating BSSHREAF.</w:t>
      </w:r>
    </w:p>
    <w:p w14:paraId="71B584D9" w14:textId="77777777" w:rsidR="002E7ABF" w:rsidRPr="00B929DC" w:rsidRDefault="002E7ABF" w:rsidP="002E7ABF">
      <w:pPr>
        <w:spacing w:before="120" w:after="120"/>
        <w:ind w:left="1440" w:hanging="720"/>
        <w:rPr>
          <w:szCs w:val="20"/>
        </w:rPr>
      </w:pPr>
      <w:r w:rsidRPr="00B929DC">
        <w:rPr>
          <w:szCs w:val="20"/>
        </w:rPr>
        <w:t>(3)</w:t>
      </w:r>
      <w:r w:rsidRPr="00B929DC">
        <w:rPr>
          <w:szCs w:val="20"/>
        </w:rPr>
        <w:tab/>
        <w:t>“Hourly Standby Fee” means, with respect to a given hour, the result determined from the following table:</w:t>
      </w:r>
    </w:p>
    <w:tbl>
      <w:tblPr>
        <w:tblW w:w="8316" w:type="dxa"/>
        <w:tblInd w:w="10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780"/>
        <w:gridCol w:w="4536"/>
      </w:tblGrid>
      <w:tr w:rsidR="002E7ABF" w:rsidRPr="00B929DC" w14:paraId="2E027D39" w14:textId="77777777" w:rsidTr="001451D2">
        <w:trPr>
          <w:cantSplit/>
          <w:trHeight w:val="435"/>
        </w:trPr>
        <w:tc>
          <w:tcPr>
            <w:tcW w:w="3780" w:type="dxa"/>
            <w:tcBorders>
              <w:bottom w:val="single" w:sz="4" w:space="0" w:color="auto"/>
            </w:tcBorders>
          </w:tcPr>
          <w:p w14:paraId="5BB66A46" w14:textId="77777777" w:rsidR="002E7ABF" w:rsidRPr="00B929DC" w:rsidRDefault="002E7ABF" w:rsidP="001451D2">
            <w:pPr>
              <w:spacing w:before="120" w:after="120"/>
              <w:jc w:val="both"/>
            </w:pPr>
            <w:r w:rsidRPr="00B929DC">
              <w:t>Black Start Service Hourly Rolling Availability Factor (BSSHREAF)</w:t>
            </w:r>
          </w:p>
        </w:tc>
        <w:tc>
          <w:tcPr>
            <w:tcW w:w="4536" w:type="dxa"/>
            <w:tcBorders>
              <w:bottom w:val="single" w:sz="4" w:space="0" w:color="auto"/>
            </w:tcBorders>
          </w:tcPr>
          <w:p w14:paraId="0017D993" w14:textId="77777777" w:rsidR="002E7ABF" w:rsidRPr="00B929DC" w:rsidRDefault="002E7ABF" w:rsidP="001451D2">
            <w:pPr>
              <w:spacing w:before="120" w:after="120"/>
              <w:jc w:val="both"/>
            </w:pPr>
            <w:r w:rsidRPr="00B929DC">
              <w:t>Hourly Standby Fee</w:t>
            </w:r>
          </w:p>
        </w:tc>
      </w:tr>
      <w:tr w:rsidR="002E7ABF" w:rsidRPr="00B929DC" w14:paraId="2BE5F8F8" w14:textId="77777777" w:rsidTr="001451D2">
        <w:trPr>
          <w:cantSplit/>
        </w:trPr>
        <w:tc>
          <w:tcPr>
            <w:tcW w:w="3780" w:type="dxa"/>
            <w:tcBorders>
              <w:top w:val="single" w:sz="4" w:space="0" w:color="auto"/>
            </w:tcBorders>
          </w:tcPr>
          <w:p w14:paraId="308ABC9D" w14:textId="77777777" w:rsidR="002E7ABF" w:rsidRPr="00B929DC" w:rsidRDefault="002E7ABF" w:rsidP="001451D2">
            <w:pPr>
              <w:spacing w:before="120" w:after="120"/>
              <w:jc w:val="both"/>
            </w:pPr>
            <w:r w:rsidRPr="00B929DC">
              <w:lastRenderedPageBreak/>
              <w:t>If BSSHREAF is more than or equal to 85%</w:t>
            </w:r>
          </w:p>
        </w:tc>
        <w:tc>
          <w:tcPr>
            <w:tcW w:w="4536" w:type="dxa"/>
            <w:tcBorders>
              <w:top w:val="single" w:sz="4" w:space="0" w:color="auto"/>
            </w:tcBorders>
          </w:tcPr>
          <w:p w14:paraId="5572B065" w14:textId="77777777" w:rsidR="002E7ABF" w:rsidRPr="00B929DC" w:rsidRDefault="002E7ABF" w:rsidP="001451D2">
            <w:pPr>
              <w:spacing w:before="120" w:after="120"/>
              <w:jc w:val="both"/>
            </w:pPr>
            <w:r w:rsidRPr="00B929DC">
              <w:t>Hourly Standby Price ($)</w:t>
            </w:r>
          </w:p>
        </w:tc>
      </w:tr>
      <w:tr w:rsidR="002E7ABF" w:rsidRPr="00B929DC" w14:paraId="4A091BEA" w14:textId="77777777" w:rsidTr="001451D2">
        <w:trPr>
          <w:cantSplit/>
        </w:trPr>
        <w:tc>
          <w:tcPr>
            <w:tcW w:w="3780" w:type="dxa"/>
          </w:tcPr>
          <w:p w14:paraId="308D199C" w14:textId="77777777" w:rsidR="002E7ABF" w:rsidRPr="00B929DC" w:rsidRDefault="002E7ABF" w:rsidP="001451D2">
            <w:pPr>
              <w:spacing w:before="120" w:after="120"/>
              <w:jc w:val="both"/>
            </w:pPr>
            <w:r w:rsidRPr="00B929DC">
              <w:t>If BSSHREAF is less than 85% but more than 35%</w:t>
            </w:r>
          </w:p>
        </w:tc>
        <w:tc>
          <w:tcPr>
            <w:tcW w:w="4536" w:type="dxa"/>
          </w:tcPr>
          <w:p w14:paraId="301C5582" w14:textId="77777777" w:rsidR="002E7ABF" w:rsidRPr="00B929DC" w:rsidRDefault="002E7ABF" w:rsidP="001451D2">
            <w:pPr>
              <w:spacing w:before="120" w:after="120"/>
              <w:jc w:val="both"/>
            </w:pPr>
            <w:r w:rsidRPr="00B929DC">
              <w:t>Hourly Standby Price * [100%-(85%-BSSHREAF) * 2] ($)</w:t>
            </w:r>
          </w:p>
        </w:tc>
      </w:tr>
      <w:tr w:rsidR="002E7ABF" w:rsidRPr="00B929DC" w14:paraId="57923B2A" w14:textId="77777777" w:rsidTr="001451D2">
        <w:trPr>
          <w:cantSplit/>
        </w:trPr>
        <w:tc>
          <w:tcPr>
            <w:tcW w:w="3780" w:type="dxa"/>
          </w:tcPr>
          <w:p w14:paraId="5A80C8FB" w14:textId="77777777" w:rsidR="002E7ABF" w:rsidRPr="00B929DC" w:rsidRDefault="002E7ABF" w:rsidP="001451D2">
            <w:pPr>
              <w:spacing w:before="120" w:after="120"/>
              <w:jc w:val="both"/>
            </w:pPr>
            <w:r w:rsidRPr="00B929DC">
              <w:t>If BSSHREAF is equal to or less than 35%</w:t>
            </w:r>
          </w:p>
        </w:tc>
        <w:tc>
          <w:tcPr>
            <w:tcW w:w="4536" w:type="dxa"/>
          </w:tcPr>
          <w:p w14:paraId="19AB3162" w14:textId="77777777" w:rsidR="002E7ABF" w:rsidRPr="00B929DC" w:rsidRDefault="002E7ABF" w:rsidP="001451D2">
            <w:pPr>
              <w:spacing w:before="120" w:after="120"/>
              <w:jc w:val="both"/>
            </w:pPr>
            <w:r w:rsidRPr="00B929DC">
              <w:t>Zero</w:t>
            </w:r>
          </w:p>
        </w:tc>
      </w:tr>
    </w:tbl>
    <w:p w14:paraId="1FF4ADCD" w14:textId="339DF2F5" w:rsidR="002E7ABF" w:rsidRPr="00B929DC" w:rsidRDefault="002E7ABF" w:rsidP="002E7ABF">
      <w:pPr>
        <w:spacing w:before="240" w:after="120"/>
        <w:rPr>
          <w:u w:val="single"/>
        </w:rPr>
      </w:pPr>
      <w:r w:rsidRPr="00B929DC">
        <w:rPr>
          <w:u w:val="single"/>
        </w:rPr>
        <w:t>Section 10. Default</w:t>
      </w:r>
      <w:ins w:id="1160" w:author="ERCOT" w:date="2025-10-21T20:38:00Z" w16du:dateUtc="2025-10-22T01:38:00Z">
        <w:r w:rsidR="006D0E9C">
          <w:rPr>
            <w:u w:val="single"/>
          </w:rPr>
          <w:t xml:space="preserve"> and Force Majeure</w:t>
        </w:r>
      </w:ins>
      <w:r w:rsidRPr="00B929DC">
        <w:rPr>
          <w:u w:val="single"/>
        </w:rPr>
        <w:t>.</w:t>
      </w:r>
    </w:p>
    <w:p w14:paraId="4AE073E9" w14:textId="3ED111C7" w:rsidR="006D0E9C" w:rsidRPr="006D0E9C" w:rsidRDefault="006D0E9C" w:rsidP="006D0E9C">
      <w:pPr>
        <w:spacing w:before="120" w:after="120"/>
        <w:jc w:val="both"/>
        <w:rPr>
          <w:ins w:id="1161" w:author="ERCOT" w:date="2025-10-21T20:39:00Z" w16du:dateUtc="2025-10-22T01:39:00Z"/>
        </w:rPr>
      </w:pPr>
      <w:ins w:id="1162" w:author="ERCOT" w:date="2025-10-21T20:39:00Z" w16du:dateUtc="2025-10-22T01:39:00Z">
        <w:r w:rsidRPr="00187721">
          <w:t>Section 7</w:t>
        </w:r>
      </w:ins>
      <w:ins w:id="1163" w:author="ERCOT" w:date="2025-11-21T11:25:00Z" w16du:dateUtc="2025-11-21T17:25:00Z">
        <w:r w:rsidR="00187721">
          <w:t>, Default and Force Majeure,</w:t>
        </w:r>
      </w:ins>
      <w:ins w:id="1164" w:author="ERCOT" w:date="2025-10-21T20:39:00Z" w16du:dateUtc="2025-10-22T01:39:00Z">
        <w:r w:rsidRPr="00187721">
          <w:t xml:space="preserve"> of the Standard Form Agreement is hereby incorporated by reference into this Agreement and shall apply</w:t>
        </w:r>
        <w:r>
          <w:t xml:space="preserve"> to the terms of this Agreement. In addition to the Default and Force Majeure provisions incorporated by reference from the Standard Form Agreement, the following provisions apply for purposes of Default and Force Majeure. </w:t>
        </w:r>
      </w:ins>
    </w:p>
    <w:p w14:paraId="08BC4866" w14:textId="73383150" w:rsidR="002E7ABF" w:rsidRPr="00B929DC" w:rsidDel="006D0E9C" w:rsidRDefault="002E7ABF" w:rsidP="002E7ABF">
      <w:pPr>
        <w:spacing w:before="120" w:after="120"/>
        <w:ind w:left="720" w:hanging="720"/>
        <w:rPr>
          <w:del w:id="1165" w:author="ERCOT" w:date="2025-10-21T20:39:00Z" w16du:dateUtc="2025-10-22T01:39:00Z"/>
          <w:szCs w:val="20"/>
        </w:rPr>
      </w:pPr>
      <w:del w:id="1166" w:author="ERCOT" w:date="2025-10-21T20:39:00Z" w16du:dateUtc="2025-10-22T01:39:00Z">
        <w:r w:rsidRPr="00B929DC" w:rsidDel="006D0E9C">
          <w:rPr>
            <w:szCs w:val="20"/>
          </w:rPr>
          <w:delText>A.</w:delText>
        </w:r>
        <w:r w:rsidRPr="00B929DC" w:rsidDel="006D0E9C">
          <w:rPr>
            <w:szCs w:val="20"/>
          </w:rPr>
          <w:tab/>
        </w:r>
        <w:r w:rsidRPr="00B929DC" w:rsidDel="006D0E9C">
          <w:rPr>
            <w:szCs w:val="20"/>
            <w:u w:val="single"/>
          </w:rPr>
          <w:delText>Event of Default.</w:delText>
        </w:r>
      </w:del>
    </w:p>
    <w:p w14:paraId="3A322A00" w14:textId="67041358" w:rsidR="002E7ABF" w:rsidRPr="00B929DC" w:rsidDel="006D0E9C" w:rsidRDefault="002E7ABF" w:rsidP="002E7ABF">
      <w:pPr>
        <w:spacing w:before="120" w:after="120"/>
        <w:ind w:left="1440" w:hanging="720"/>
        <w:rPr>
          <w:del w:id="1167" w:author="ERCOT" w:date="2025-10-21T20:39:00Z" w16du:dateUtc="2025-10-22T01:39:00Z"/>
          <w:szCs w:val="20"/>
        </w:rPr>
      </w:pPr>
      <w:del w:id="1168" w:author="ERCOT" w:date="2025-10-21T20:39:00Z" w16du:dateUtc="2025-10-22T01:39:00Z">
        <w:r w:rsidRPr="00B929DC" w:rsidDel="006D0E9C">
          <w:rPr>
            <w:szCs w:val="20"/>
          </w:rPr>
          <w:delText>(1)</w:delText>
        </w:r>
        <w:r w:rsidRPr="00B929DC" w:rsidDel="006D0E9C">
          <w:rPr>
            <w:szCs w:val="20"/>
          </w:rPr>
          <w:tab/>
          <w:delText xml:space="preserve">Failure </w:delText>
        </w:r>
        <w:r w:rsidRPr="00BF0D35" w:rsidDel="006D0E9C">
          <w:delText>by Participant to (i) pay when due, any</w:delText>
        </w:r>
        <w:r w:rsidRPr="00B929DC" w:rsidDel="006D0E9C">
          <w:rPr>
            <w:szCs w:val="20"/>
          </w:rPr>
          <w:delText xml:space="preserve"> payment or </w:delText>
        </w:r>
        <w:r w:rsidRPr="00BF0D35" w:rsidDel="006D0E9C">
          <w:delText>Financial Security obligation owed to</w:delText>
        </w:r>
        <w:r w:rsidRPr="00B929DC" w:rsidDel="006D0E9C">
          <w:rPr>
            <w:szCs w:val="20"/>
          </w:rPr>
          <w:delText xml:space="preserve"> ERCOT </w:delText>
        </w:r>
        <w:r w:rsidDel="006D0E9C">
          <w:rPr>
            <w:szCs w:val="20"/>
          </w:rPr>
          <w:delText>or its designee</w:delText>
        </w:r>
        <w:r w:rsidRPr="00BF0D35" w:rsidDel="006D0E9C">
          <w:delText xml:space="preserve">, if applicable, under any agreement with ERCOT (“Payment Breach”), or (ii) designate/maintain an association with a QSE (if required by the ERCOT Protocols) (“QSE Affiliation Breach”), </w:delText>
        </w:r>
        <w:r w:rsidRPr="00B929DC" w:rsidDel="006D0E9C">
          <w:rPr>
            <w:szCs w:val="20"/>
          </w:rPr>
          <w:delText xml:space="preserve"> shall constitute a material breach and event of default ("Default") unless cured within </w:delText>
        </w:r>
        <w:r w:rsidDel="006D0E9C">
          <w:rPr>
            <w:szCs w:val="20"/>
          </w:rPr>
          <w:delText>one (1)</w:delText>
        </w:r>
        <w:r w:rsidRPr="00B929DC" w:rsidDel="006D0E9C">
          <w:rPr>
            <w:szCs w:val="20"/>
          </w:rPr>
          <w:delText xml:space="preserve"> Business Day after </w:delText>
        </w:r>
        <w:r w:rsidDel="006D0E9C">
          <w:rPr>
            <w:szCs w:val="20"/>
          </w:rPr>
          <w:delText>ERCOT delivers</w:delText>
        </w:r>
        <w:r w:rsidRPr="00B929DC" w:rsidDel="006D0E9C">
          <w:rPr>
            <w:szCs w:val="20"/>
          </w:rPr>
          <w:delText xml:space="preserve"> written notice of the </w:delText>
        </w:r>
        <w:r w:rsidRPr="00BF0D35" w:rsidDel="006D0E9C">
          <w:delText>breach to Participant. Provided further that if such a material breach, regardless of whether such breach is cured within the allotted time after notice of the material breach, occurs more than three times within a rolling 12-month period, the fourth such breach shall constitute a Default.</w:delText>
        </w:r>
      </w:del>
    </w:p>
    <w:p w14:paraId="31821DA3" w14:textId="0300B30C" w:rsidR="002E7ABF" w:rsidDel="006D0E9C" w:rsidRDefault="002E7ABF" w:rsidP="002E7ABF">
      <w:pPr>
        <w:spacing w:before="120" w:after="120"/>
        <w:ind w:left="1440" w:hanging="720"/>
        <w:rPr>
          <w:del w:id="1169" w:author="ERCOT" w:date="2025-10-21T20:39:00Z" w16du:dateUtc="2025-10-22T01:39:00Z"/>
          <w:szCs w:val="20"/>
        </w:rPr>
      </w:pPr>
      <w:del w:id="1170" w:author="ERCOT" w:date="2025-10-21T20:39:00Z" w16du:dateUtc="2025-10-22T01:39:00Z">
        <w:r w:rsidRPr="00B929DC" w:rsidDel="006D0E9C">
          <w:rPr>
            <w:szCs w:val="20"/>
          </w:rPr>
          <w:delText>(2)</w:delText>
        </w:r>
        <w:r w:rsidRPr="00B929DC" w:rsidDel="006D0E9C">
          <w:rPr>
            <w:szCs w:val="20"/>
          </w:rPr>
          <w:tab/>
        </w:r>
        <w:r w:rsidDel="006D0E9C">
          <w:rPr>
            <w:szCs w:val="20"/>
          </w:rPr>
          <w:delText>A</w:delText>
        </w:r>
        <w:r w:rsidRPr="00B929DC" w:rsidDel="006D0E9C">
          <w:rPr>
            <w:szCs w:val="20"/>
          </w:rPr>
          <w:delText xml:space="preserve"> material breach other than a </w:delText>
        </w:r>
        <w:r w:rsidRPr="00BF0D35" w:rsidDel="006D0E9C">
          <w:delText>Payment Breach or a QSE Affiliation Breach includes</w:delText>
        </w:r>
        <w:r w:rsidRPr="00B929DC" w:rsidDel="006D0E9C">
          <w:rPr>
            <w:szCs w:val="20"/>
          </w:rPr>
          <w:delText xml:space="preserve"> any material failure by Participant to comply with the ERCOT Protocols</w:delText>
        </w:r>
        <w:r w:rsidDel="006D0E9C">
          <w:rPr>
            <w:szCs w:val="20"/>
          </w:rPr>
          <w:delText>.</w:delText>
        </w:r>
        <w:r w:rsidRPr="00B929DC" w:rsidDel="006D0E9C">
          <w:rPr>
            <w:szCs w:val="20"/>
          </w:rPr>
          <w:delText xml:space="preserve"> </w:delText>
        </w:r>
        <w:r w:rsidDel="006D0E9C">
          <w:rPr>
            <w:szCs w:val="20"/>
          </w:rPr>
          <w:delText xml:space="preserve"> </w:delText>
        </w:r>
        <w:r w:rsidRPr="00BF0D35" w:rsidDel="006D0E9C">
          <w:delText xml:space="preserve">A material breach under this subsection shall constitute an event of Default by Participant </w:delText>
        </w:r>
        <w:r w:rsidRPr="00B929DC" w:rsidDel="006D0E9C">
          <w:rPr>
            <w:szCs w:val="20"/>
          </w:rPr>
          <w:delText xml:space="preserve">unless cured within </w:delText>
        </w:r>
        <w:r w:rsidDel="006D0E9C">
          <w:rPr>
            <w:szCs w:val="20"/>
          </w:rPr>
          <w:delText>fourteen (</w:delText>
        </w:r>
        <w:r w:rsidRPr="00B929DC" w:rsidDel="006D0E9C">
          <w:rPr>
            <w:szCs w:val="20"/>
          </w:rPr>
          <w:delText>14</w:delText>
        </w:r>
        <w:r w:rsidDel="006D0E9C">
          <w:rPr>
            <w:szCs w:val="20"/>
          </w:rPr>
          <w:delText>)</w:delText>
        </w:r>
        <w:r w:rsidRPr="00B929DC" w:rsidDel="006D0E9C">
          <w:rPr>
            <w:szCs w:val="20"/>
          </w:rPr>
          <w:delText xml:space="preserve"> Business Days after delivery by ERCOT of written notice of the material breach to Participant.  </w:delText>
        </w:r>
      </w:del>
    </w:p>
    <w:p w14:paraId="67B7D5AC" w14:textId="1353B5BF" w:rsidR="002E7ABF" w:rsidRPr="00BF0D35" w:rsidDel="006D0E9C" w:rsidRDefault="002E7ABF" w:rsidP="002E7ABF">
      <w:pPr>
        <w:pStyle w:val="List2"/>
        <w:spacing w:before="240"/>
        <w:ind w:firstLine="0"/>
        <w:jc w:val="both"/>
        <w:rPr>
          <w:del w:id="1171" w:author="ERCOT" w:date="2025-10-21T20:39:00Z" w16du:dateUtc="2025-10-22T01:39:00Z"/>
        </w:rPr>
      </w:pPr>
      <w:del w:id="1172" w:author="ERCOT" w:date="2025-10-21T20:39:00Z" w16du:dateUtc="2025-10-22T01:39:00Z">
        <w:r w:rsidRPr="00B929DC" w:rsidDel="006D0E9C">
          <w:delText>Participant must begin work or other efforts within three</w:delText>
        </w:r>
        <w:r w:rsidDel="006D0E9C">
          <w:delText xml:space="preserve"> (3)</w:delText>
        </w:r>
        <w:r w:rsidRPr="00B929DC" w:rsidDel="006D0E9C">
          <w:delText xml:space="preserve"> Business Days to cure such material breach after delivery of </w:delText>
        </w:r>
        <w:r w:rsidDel="006D0E9C">
          <w:delText>the</w:delText>
        </w:r>
        <w:r w:rsidRPr="00B929DC" w:rsidDel="006D0E9C">
          <w:delText xml:space="preserve"> breach </w:delText>
        </w:r>
        <w:r w:rsidDel="006D0E9C">
          <w:delText xml:space="preserve">notice </w:delText>
        </w:r>
        <w:r w:rsidRPr="00B929DC" w:rsidDel="006D0E9C">
          <w:delText xml:space="preserve">by </w:delText>
        </w:r>
        <w:r w:rsidDel="006D0E9C">
          <w:delText>ERCOT,</w:delText>
        </w:r>
        <w:r w:rsidRPr="00B929DC" w:rsidDel="006D0E9C">
          <w:delText xml:space="preserve"> and must prosecute such work or other efforts with reasonable diligence until the breach is cured.  Provided further that if a material breach, regardless of whether such breach is </w:delText>
        </w:r>
        <w:r w:rsidRPr="00BF0D35" w:rsidDel="006D0E9C">
          <w:delText xml:space="preserve">cured within the allotted time after notice of the material breach, occurs more than three (3) times within a 12-month period, the fourth such breach shall constitute a Default.  </w:delText>
        </w:r>
      </w:del>
    </w:p>
    <w:p w14:paraId="128D1110" w14:textId="250857BC" w:rsidR="002E7ABF" w:rsidDel="006D0E9C" w:rsidRDefault="002E7ABF" w:rsidP="002E7ABF">
      <w:pPr>
        <w:spacing w:before="120" w:after="120"/>
        <w:ind w:left="1440"/>
        <w:jc w:val="both"/>
        <w:rPr>
          <w:del w:id="1173" w:author="ERCOT" w:date="2025-10-21T20:39:00Z" w16du:dateUtc="2025-10-22T01:39:00Z"/>
        </w:rPr>
      </w:pPr>
      <w:del w:id="1174" w:author="ERCOT" w:date="2025-10-21T20:39:00Z" w16du:dateUtc="2025-10-22T01:39:00Z">
        <w:r w:rsidRPr="00BF0D35" w:rsidDel="006D0E9C">
          <w:delText xml:space="preserve">A material breach under this subsection shall not result in a Default if the breach cannot reasonably be </w:delText>
        </w:r>
        <w:r w:rsidRPr="00B929DC" w:rsidDel="006D0E9C">
          <w:rPr>
            <w:szCs w:val="20"/>
          </w:rPr>
          <w:delText xml:space="preserve">cured within </w:delText>
        </w:r>
        <w:r w:rsidRPr="00BF0D35" w:rsidDel="006D0E9C">
          <w:delText>fourteen (14) Business Days, and Participant:</w:delText>
        </w:r>
      </w:del>
    </w:p>
    <w:p w14:paraId="48D443AA" w14:textId="636D0583" w:rsidR="002E7ABF" w:rsidRPr="00CA7238" w:rsidDel="006D0E9C" w:rsidRDefault="002E7ABF" w:rsidP="002E7ABF">
      <w:pPr>
        <w:spacing w:before="120" w:after="120"/>
        <w:ind w:left="2160" w:hanging="720"/>
        <w:jc w:val="both"/>
        <w:rPr>
          <w:del w:id="1175" w:author="ERCOT" w:date="2025-10-21T20:39:00Z" w16du:dateUtc="2025-10-22T01:39:00Z"/>
          <w:szCs w:val="20"/>
        </w:rPr>
      </w:pPr>
      <w:del w:id="1176" w:author="ERCOT" w:date="2025-10-21T20:39:00Z" w16du:dateUtc="2025-10-22T01:39:00Z">
        <w:r w:rsidRPr="00CA7238" w:rsidDel="006D0E9C">
          <w:rPr>
            <w:szCs w:val="20"/>
          </w:rPr>
          <w:delText xml:space="preserve">(a)  </w:delText>
        </w:r>
        <w:r w:rsidRPr="00CA7238" w:rsidDel="006D0E9C">
          <w:rPr>
            <w:szCs w:val="20"/>
          </w:rPr>
          <w:tab/>
          <w:delText>Promptly provides ERCOT with written notice of the reasons why the breach cannot reasonably be cured</w:delText>
        </w:r>
        <w:r w:rsidRPr="00B929DC" w:rsidDel="006D0E9C">
          <w:rPr>
            <w:szCs w:val="20"/>
          </w:rPr>
          <w:delText xml:space="preserve"> within </w:delText>
        </w:r>
        <w:r w:rsidRPr="00CA7238" w:rsidDel="006D0E9C">
          <w:rPr>
            <w:szCs w:val="20"/>
          </w:rPr>
          <w:delText xml:space="preserve">fourteen (14) Business Days; </w:delText>
        </w:r>
      </w:del>
    </w:p>
    <w:p w14:paraId="1234BB16" w14:textId="15B72D1C" w:rsidR="002E7ABF" w:rsidRPr="00E9101C" w:rsidDel="006D0E9C" w:rsidRDefault="002E7ABF" w:rsidP="002E7ABF">
      <w:pPr>
        <w:spacing w:before="120" w:after="120"/>
        <w:ind w:left="2160" w:hanging="720"/>
        <w:jc w:val="both"/>
        <w:rPr>
          <w:del w:id="1177" w:author="ERCOT" w:date="2025-10-21T20:39:00Z" w16du:dateUtc="2025-10-22T01:39:00Z"/>
          <w:szCs w:val="20"/>
        </w:rPr>
      </w:pPr>
      <w:del w:id="1178" w:author="ERCOT" w:date="2025-10-21T20:39:00Z" w16du:dateUtc="2025-10-22T01:39:00Z">
        <w:r w:rsidRPr="00CA7238" w:rsidDel="006D0E9C">
          <w:rPr>
            <w:szCs w:val="20"/>
          </w:rPr>
          <w:lastRenderedPageBreak/>
          <w:delText>(b)</w:delText>
        </w:r>
        <w:r w:rsidRPr="00CA7238" w:rsidDel="006D0E9C">
          <w:rPr>
            <w:szCs w:val="20"/>
          </w:rPr>
          <w:tab/>
          <w:delText xml:space="preserve">Begins to work or other efforts to cure the breach within three (3) Business Days after ERCOT’s delivery of the notice to Participant; and </w:delText>
        </w:r>
      </w:del>
    </w:p>
    <w:p w14:paraId="0BF9E4CE" w14:textId="2F4A5A13" w:rsidR="002E7ABF" w:rsidRPr="00E9101C" w:rsidDel="006D0E9C" w:rsidRDefault="002E7ABF" w:rsidP="002E7ABF">
      <w:pPr>
        <w:spacing w:before="120" w:after="120"/>
        <w:ind w:left="2160" w:hanging="720"/>
        <w:jc w:val="both"/>
        <w:rPr>
          <w:del w:id="1179" w:author="ERCOT" w:date="2025-10-21T20:39:00Z" w16du:dateUtc="2025-10-22T01:39:00Z"/>
          <w:szCs w:val="20"/>
        </w:rPr>
      </w:pPr>
      <w:del w:id="1180" w:author="ERCOT" w:date="2025-10-21T20:39:00Z" w16du:dateUtc="2025-10-22T01:39:00Z">
        <w:r w:rsidRPr="00E9101C" w:rsidDel="006D0E9C">
          <w:rPr>
            <w:szCs w:val="20"/>
          </w:rPr>
          <w:delText xml:space="preserve">(c) </w:delText>
        </w:r>
        <w:r w:rsidRPr="00E9101C" w:rsidDel="006D0E9C">
          <w:rPr>
            <w:szCs w:val="20"/>
          </w:rPr>
          <w:tab/>
          <w:delText>Prosecutes the curative work or efforts with reasonable diligence until the curative work or efforts are completed.</w:delText>
        </w:r>
      </w:del>
    </w:p>
    <w:p w14:paraId="0CCB73F4" w14:textId="47758B9E" w:rsidR="002E7ABF" w:rsidRPr="00CA7238" w:rsidRDefault="002E7ABF" w:rsidP="002E7ABF">
      <w:pPr>
        <w:pStyle w:val="List2"/>
        <w:spacing w:before="240"/>
        <w:jc w:val="both"/>
      </w:pPr>
      <w:r>
        <w:t>(</w:t>
      </w:r>
      <w:ins w:id="1181" w:author="ERCOT" w:date="2025-10-21T20:40:00Z" w16du:dateUtc="2025-10-22T01:40:00Z">
        <w:r w:rsidR="006D0E9C">
          <w:t>1</w:t>
        </w:r>
      </w:ins>
      <w:del w:id="1182" w:author="ERCOT" w:date="2025-10-21T20:40:00Z" w16du:dateUtc="2025-10-22T01:40:00Z">
        <w:r w:rsidDel="006D0E9C">
          <w:delText>3</w:delText>
        </w:r>
      </w:del>
      <w:r>
        <w:t>)</w:t>
      </w:r>
      <w:r>
        <w:tab/>
      </w:r>
      <w:r w:rsidRPr="00BF0D35">
        <w:t>The occurrence and continuation of any of the following events shall constitute an automatic Default by Participant</w:t>
      </w:r>
      <w:ins w:id="1183" w:author="ERCOT" w:date="2025-10-21T20:40:00Z" w16du:dateUtc="2025-10-22T01:40:00Z">
        <w:r w:rsidR="006D0E9C">
          <w:t xml:space="preserve"> under this Agreement</w:t>
        </w:r>
      </w:ins>
      <w:r w:rsidRPr="00BF0D35">
        <w:t>:</w:t>
      </w:r>
    </w:p>
    <w:p w14:paraId="742C0532" w14:textId="77777777" w:rsidR="002E7ABF" w:rsidRPr="00B929DC" w:rsidRDefault="002E7ABF" w:rsidP="002E7ABF">
      <w:pPr>
        <w:spacing w:before="120" w:after="120"/>
        <w:ind w:left="2160" w:hanging="720"/>
        <w:jc w:val="both"/>
        <w:rPr>
          <w:szCs w:val="20"/>
        </w:rPr>
      </w:pPr>
      <w:r w:rsidRPr="00B929DC">
        <w:rPr>
          <w:szCs w:val="20"/>
        </w:rPr>
        <w:t>(</w:t>
      </w:r>
      <w:r>
        <w:rPr>
          <w:szCs w:val="20"/>
        </w:rPr>
        <w:t>a</w:t>
      </w:r>
      <w:r w:rsidRPr="00B929DC">
        <w:rPr>
          <w:szCs w:val="20"/>
        </w:rPr>
        <w:t>)</w:t>
      </w:r>
      <w:r w:rsidRPr="00B929DC">
        <w:rPr>
          <w:szCs w:val="20"/>
        </w:rPr>
        <w:tab/>
        <w:t>Participant becomes Bankrupt, except for the filing of a petition in involuntary bankruptcy, or similar involuntary proceeding, that is dismissed within 90 days thereafter</w:t>
      </w:r>
      <w:r>
        <w:rPr>
          <w:szCs w:val="20"/>
        </w:rPr>
        <w:t>;</w:t>
      </w:r>
    </w:p>
    <w:p w14:paraId="57D039C9" w14:textId="77777777" w:rsidR="002E7ABF" w:rsidRPr="00B929DC" w:rsidRDefault="002E7ABF" w:rsidP="002E7ABF">
      <w:pPr>
        <w:spacing w:before="120" w:after="120"/>
        <w:ind w:left="2160" w:hanging="720"/>
        <w:jc w:val="both"/>
        <w:rPr>
          <w:szCs w:val="20"/>
        </w:rPr>
      </w:pPr>
      <w:r w:rsidRPr="00B929DC">
        <w:rPr>
          <w:szCs w:val="20"/>
        </w:rPr>
        <w:t>(</w:t>
      </w:r>
      <w:r>
        <w:rPr>
          <w:szCs w:val="20"/>
        </w:rPr>
        <w:t>b</w:t>
      </w:r>
      <w:r w:rsidRPr="00B929DC">
        <w:rPr>
          <w:szCs w:val="20"/>
        </w:rPr>
        <w:t>)</w:t>
      </w:r>
      <w:r w:rsidRPr="00B929DC">
        <w:rPr>
          <w:szCs w:val="20"/>
        </w:rPr>
        <w:tab/>
        <w:t>The Black Start Resource’s operation is abandoned without an intent to return it to operation during the Full Term;</w:t>
      </w:r>
    </w:p>
    <w:p w14:paraId="6A45C024" w14:textId="77777777" w:rsidR="002E7ABF" w:rsidRPr="00B929DC" w:rsidRDefault="002E7ABF" w:rsidP="002E7ABF">
      <w:pPr>
        <w:spacing w:before="120" w:after="120"/>
        <w:ind w:left="2160" w:hanging="720"/>
        <w:jc w:val="both"/>
        <w:rPr>
          <w:szCs w:val="20"/>
        </w:rPr>
      </w:pPr>
      <w:r w:rsidRPr="00B929DC">
        <w:rPr>
          <w:szCs w:val="20"/>
        </w:rPr>
        <w:t>(</w:t>
      </w:r>
      <w:r>
        <w:rPr>
          <w:szCs w:val="20"/>
        </w:rPr>
        <w:t>c</w:t>
      </w:r>
      <w:r w:rsidRPr="00B929DC">
        <w:rPr>
          <w:szCs w:val="20"/>
        </w:rPr>
        <w:t>)</w:t>
      </w:r>
      <w:r w:rsidRPr="00B929DC">
        <w:rPr>
          <w:szCs w:val="20"/>
        </w:rPr>
        <w:tab/>
        <w:t>At any time, the Black Start Service Hourly Rolling Equivalent Availability Factor (BSSHREAF) is equal to or less than 50%</w:t>
      </w:r>
      <w:r>
        <w:rPr>
          <w:szCs w:val="20"/>
        </w:rPr>
        <w:t>; or</w:t>
      </w:r>
    </w:p>
    <w:p w14:paraId="10E9030B" w14:textId="77777777" w:rsidR="002E7ABF" w:rsidRPr="00B929DC" w:rsidRDefault="002E7ABF" w:rsidP="002E7ABF">
      <w:pPr>
        <w:spacing w:before="120" w:after="120"/>
        <w:ind w:left="2160" w:hanging="720"/>
        <w:jc w:val="both"/>
        <w:rPr>
          <w:szCs w:val="20"/>
        </w:rPr>
      </w:pPr>
      <w:r w:rsidRPr="00B929DC">
        <w:rPr>
          <w:szCs w:val="20"/>
        </w:rPr>
        <w:t>(</w:t>
      </w:r>
      <w:r>
        <w:rPr>
          <w:szCs w:val="20"/>
        </w:rPr>
        <w:t>d</w:t>
      </w:r>
      <w:r w:rsidRPr="00B929DC">
        <w:rPr>
          <w:szCs w:val="20"/>
        </w:rPr>
        <w:t>)</w:t>
      </w:r>
      <w:r w:rsidRPr="00B929DC">
        <w:rPr>
          <w:szCs w:val="20"/>
        </w:rPr>
        <w:tab/>
        <w:t xml:space="preserve">An Available Black Start Resource fails to perform successfully as required during a Partial Blackout or Blackout. </w:t>
      </w:r>
    </w:p>
    <w:p w14:paraId="562667EE" w14:textId="34D83D5F" w:rsidR="002E7ABF" w:rsidRPr="00B929DC" w:rsidDel="006D0E9C" w:rsidRDefault="002E7ABF" w:rsidP="002E7ABF">
      <w:pPr>
        <w:spacing w:before="120" w:after="120"/>
        <w:ind w:left="1440" w:hanging="720"/>
        <w:jc w:val="both"/>
        <w:rPr>
          <w:del w:id="1184" w:author="ERCOT" w:date="2025-10-21T20:40:00Z" w16du:dateUtc="2025-10-22T01:40:00Z"/>
          <w:szCs w:val="20"/>
        </w:rPr>
      </w:pPr>
      <w:del w:id="1185" w:author="ERCOT" w:date="2025-10-21T20:40:00Z" w16du:dateUtc="2025-10-22T01:40:00Z">
        <w:r w:rsidRPr="00B929DC" w:rsidDel="006D0E9C">
          <w:rPr>
            <w:szCs w:val="20"/>
          </w:rPr>
          <w:delText>(</w:delText>
        </w:r>
        <w:r w:rsidDel="006D0E9C">
          <w:rPr>
            <w:szCs w:val="20"/>
          </w:rPr>
          <w:delText>4</w:delText>
        </w:r>
        <w:r w:rsidRPr="00B929DC" w:rsidDel="006D0E9C">
          <w:rPr>
            <w:szCs w:val="20"/>
          </w:rPr>
          <w:delText>)</w:delText>
        </w:r>
        <w:r w:rsidRPr="00B929DC" w:rsidDel="006D0E9C">
          <w:rPr>
            <w:szCs w:val="20"/>
          </w:rPr>
          <w:tab/>
          <w:delText xml:space="preserve">Except as </w:delText>
        </w:r>
        <w:r w:rsidDel="006D0E9C">
          <w:rPr>
            <w:szCs w:val="20"/>
          </w:rPr>
          <w:delText xml:space="preserve">otherwise </w:delText>
        </w:r>
        <w:r w:rsidRPr="00B929DC" w:rsidDel="006D0E9C">
          <w:rPr>
            <w:szCs w:val="20"/>
          </w:rPr>
          <w:delText xml:space="preserve">excused </w:delText>
        </w:r>
        <w:r w:rsidDel="006D0E9C">
          <w:rPr>
            <w:szCs w:val="20"/>
          </w:rPr>
          <w:delText>herein</w:delText>
        </w:r>
        <w:r w:rsidRPr="00B929DC" w:rsidDel="006D0E9C">
          <w:rPr>
            <w:szCs w:val="20"/>
          </w:rPr>
          <w:delText xml:space="preserve">, a material breach of this Agreement by ERCOT, including any material failure by ERCOT to comply with the ERCOT Protocols, other than a </w:delText>
        </w:r>
        <w:r w:rsidDel="006D0E9C">
          <w:rPr>
            <w:szCs w:val="20"/>
          </w:rPr>
          <w:delText>Payment Breach</w:delText>
        </w:r>
        <w:r w:rsidRPr="00B929DC" w:rsidDel="006D0E9C">
          <w:rPr>
            <w:szCs w:val="20"/>
          </w:rPr>
          <w:delText xml:space="preserve">, shall constitute a Default by ERCOT unless cured within </w:delText>
        </w:r>
        <w:r w:rsidDel="006D0E9C">
          <w:rPr>
            <w:szCs w:val="20"/>
          </w:rPr>
          <w:delText>fourteen (</w:delText>
        </w:r>
        <w:r w:rsidRPr="00B929DC" w:rsidDel="006D0E9C">
          <w:rPr>
            <w:szCs w:val="20"/>
          </w:rPr>
          <w:delText>14</w:delText>
        </w:r>
        <w:r w:rsidDel="006D0E9C">
          <w:rPr>
            <w:szCs w:val="20"/>
          </w:rPr>
          <w:delText>)</w:delText>
        </w:r>
        <w:r w:rsidRPr="00B929DC" w:rsidDel="006D0E9C">
          <w:rPr>
            <w:szCs w:val="20"/>
          </w:rPr>
          <w:delText xml:space="preserve"> Business Days after delivery by Participant of written notice of the material breach to ERCOT.  ERCOT must begin work or other efforts within three</w:delText>
        </w:r>
        <w:r w:rsidDel="006D0E9C">
          <w:rPr>
            <w:szCs w:val="20"/>
          </w:rPr>
          <w:delText xml:space="preserve"> (3)</w:delText>
        </w:r>
        <w:r w:rsidRPr="00B929DC" w:rsidDel="006D0E9C">
          <w:rPr>
            <w:szCs w:val="20"/>
          </w:rPr>
          <w:delText xml:space="preserve">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w:delText>
        </w:r>
        <w:r w:rsidDel="006D0E9C">
          <w:rPr>
            <w:szCs w:val="20"/>
          </w:rPr>
          <w:delText xml:space="preserve">(3) </w:delText>
        </w:r>
        <w:r w:rsidRPr="00B929DC" w:rsidDel="006D0E9C">
          <w:rPr>
            <w:szCs w:val="20"/>
          </w:rPr>
          <w:delText>times within a 12-month period, the fourth such breach shall constitute a Default.</w:delText>
        </w:r>
      </w:del>
    </w:p>
    <w:p w14:paraId="1A6DF260" w14:textId="66B734DC" w:rsidR="002E7ABF" w:rsidRPr="00B929DC" w:rsidDel="006D0E9C" w:rsidRDefault="002E7ABF" w:rsidP="002E7ABF">
      <w:pPr>
        <w:spacing w:before="120" w:after="120"/>
        <w:ind w:left="1440" w:hanging="720"/>
        <w:jc w:val="both"/>
        <w:rPr>
          <w:del w:id="1186" w:author="ERCOT" w:date="2025-10-21T20:40:00Z" w16du:dateUtc="2025-10-22T01:40:00Z"/>
          <w:szCs w:val="20"/>
        </w:rPr>
      </w:pPr>
      <w:del w:id="1187" w:author="ERCOT" w:date="2025-10-21T20:40:00Z" w16du:dateUtc="2025-10-22T01:40:00Z">
        <w:r w:rsidRPr="00B929DC" w:rsidDel="006D0E9C">
          <w:rPr>
            <w:szCs w:val="20"/>
          </w:rPr>
          <w:delText>(5)</w:delText>
        </w:r>
        <w:r w:rsidRPr="00B929DC" w:rsidDel="006D0E9C">
          <w:rPr>
            <w:szCs w:val="20"/>
          </w:rPr>
          <w:tab/>
          <w:delText>If, due to a Force Majeure Event, a Party is in breach with respect to any obligation hereunder, such breach shall not result in a Default by that Party.</w:delText>
        </w:r>
      </w:del>
    </w:p>
    <w:p w14:paraId="06F80959" w14:textId="1CA8C293" w:rsidR="002E7ABF" w:rsidRDefault="002E7ABF" w:rsidP="002E7ABF">
      <w:pPr>
        <w:spacing w:before="120" w:after="120"/>
        <w:ind w:left="1440" w:hanging="720"/>
        <w:jc w:val="both"/>
        <w:rPr>
          <w:ins w:id="1188" w:author="ERCOT" w:date="2025-10-21T20:40:00Z" w16du:dateUtc="2025-10-22T01:40:00Z"/>
        </w:rPr>
      </w:pPr>
      <w:r>
        <w:rPr>
          <w:szCs w:val="20"/>
        </w:rPr>
        <w:t>(</w:t>
      </w:r>
      <w:ins w:id="1189" w:author="ERCOT" w:date="2025-10-21T20:40:00Z" w16du:dateUtc="2025-10-22T01:40:00Z">
        <w:r w:rsidR="006D0E9C">
          <w:rPr>
            <w:szCs w:val="20"/>
          </w:rPr>
          <w:t>2</w:t>
        </w:r>
      </w:ins>
      <w:del w:id="1190" w:author="ERCOT" w:date="2025-10-21T20:40:00Z" w16du:dateUtc="2025-10-22T01:40:00Z">
        <w:r w:rsidDel="006D0E9C">
          <w:rPr>
            <w:szCs w:val="20"/>
          </w:rPr>
          <w:delText>6</w:delText>
        </w:r>
      </w:del>
      <w:r>
        <w:rPr>
          <w:szCs w:val="20"/>
        </w:rPr>
        <w:t>)</w:t>
      </w:r>
      <w:r>
        <w:rPr>
          <w:szCs w:val="20"/>
        </w:rPr>
        <w:tab/>
        <w:t xml:space="preserve">Notwithstanding anything to the contrary, if Participant uses a </w:t>
      </w:r>
      <w:r w:rsidRPr="00004FDF">
        <w:rPr>
          <w:szCs w:val="20"/>
        </w:rPr>
        <w:t>Switchable Generation Resource (SWGR</w:t>
      </w:r>
      <w:r>
        <w:rPr>
          <w:szCs w:val="20"/>
        </w:rPr>
        <w:t xml:space="preserve">) as the Black Start Resource, the requirements or instructions of another Control Area Operator </w:t>
      </w:r>
      <w:r>
        <w:t>shall not constitute a Force Majeure Event or otherwise excuse the Participant from providing BSS or performing its obligations under this Agreement.</w:t>
      </w:r>
    </w:p>
    <w:p w14:paraId="141FFFBF" w14:textId="04E55CFE" w:rsidR="006D0E9C" w:rsidRPr="00B929DC" w:rsidRDefault="006D0E9C" w:rsidP="006D0E9C">
      <w:pPr>
        <w:spacing w:before="120" w:after="120"/>
        <w:ind w:left="1440" w:hanging="720"/>
        <w:jc w:val="both"/>
        <w:rPr>
          <w:szCs w:val="20"/>
        </w:rPr>
      </w:pPr>
      <w:ins w:id="1191" w:author="ERCOT" w:date="2025-10-21T20:40:00Z" w16du:dateUtc="2025-10-22T01:40:00Z">
        <w:r>
          <w:t xml:space="preserve">(3) </w:t>
        </w:r>
        <w:r>
          <w:tab/>
          <w:t xml:space="preserve">Notwithstanding anything to the contrary, a Blackout does not constitute a Force Majeure Event or otherwise excuse the Participant from providing Black Start services. </w:t>
        </w:r>
      </w:ins>
    </w:p>
    <w:p w14:paraId="748B3ED8" w14:textId="733673BD" w:rsidR="002E7ABF" w:rsidRPr="00B929DC" w:rsidDel="006D0E9C" w:rsidRDefault="002E7ABF" w:rsidP="002E7ABF">
      <w:pPr>
        <w:spacing w:before="120" w:after="120"/>
        <w:ind w:left="720" w:hanging="720"/>
        <w:rPr>
          <w:del w:id="1192" w:author="ERCOT" w:date="2025-10-21T20:41:00Z" w16du:dateUtc="2025-10-22T01:41:00Z"/>
          <w:szCs w:val="20"/>
        </w:rPr>
      </w:pPr>
      <w:del w:id="1193" w:author="ERCOT" w:date="2025-10-21T20:41:00Z" w16du:dateUtc="2025-10-22T01:41:00Z">
        <w:r w:rsidRPr="00B929DC" w:rsidDel="006D0E9C">
          <w:rPr>
            <w:szCs w:val="20"/>
          </w:rPr>
          <w:delText>B.</w:delText>
        </w:r>
        <w:r w:rsidRPr="00B929DC" w:rsidDel="006D0E9C">
          <w:rPr>
            <w:szCs w:val="20"/>
          </w:rPr>
          <w:tab/>
        </w:r>
        <w:r w:rsidRPr="00B929DC" w:rsidDel="006D0E9C">
          <w:rPr>
            <w:szCs w:val="20"/>
            <w:u w:val="single"/>
          </w:rPr>
          <w:delText>Remedies for Default.</w:delText>
        </w:r>
      </w:del>
    </w:p>
    <w:p w14:paraId="1CF6E86C" w14:textId="0E5AC3C3" w:rsidR="002E7ABF" w:rsidRPr="00B929DC" w:rsidDel="006D0E9C" w:rsidRDefault="002E7ABF" w:rsidP="002E7ABF">
      <w:pPr>
        <w:spacing w:before="120" w:after="120"/>
        <w:ind w:left="1440" w:hanging="720"/>
        <w:rPr>
          <w:del w:id="1194" w:author="ERCOT" w:date="2025-10-21T20:41:00Z" w16du:dateUtc="2025-10-22T01:41:00Z"/>
          <w:szCs w:val="20"/>
        </w:rPr>
      </w:pPr>
      <w:del w:id="1195" w:author="ERCOT" w:date="2025-10-21T20:41:00Z" w16du:dateUtc="2025-10-22T01:41:00Z">
        <w:r w:rsidRPr="00B929DC" w:rsidDel="006D0E9C">
          <w:rPr>
            <w:szCs w:val="20"/>
          </w:rPr>
          <w:delText>(1)</w:delText>
        </w:r>
        <w:r w:rsidRPr="00B929DC" w:rsidDel="006D0E9C">
          <w:rPr>
            <w:szCs w:val="20"/>
          </w:rPr>
          <w:tab/>
          <w:delText xml:space="preserve">ERCOT’s Remedies for Default. In the event of a Default by Participant, ERCOT may pursue any remedies ERCOT has under this Agreement, at law, or in equity, </w:delText>
        </w:r>
        <w:r w:rsidRPr="00B929DC" w:rsidDel="006D0E9C">
          <w:rPr>
            <w:szCs w:val="20"/>
          </w:rPr>
          <w:lastRenderedPageBreak/>
          <w:delText>subject to the provisions of Section 12,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set-off amounts ERCOT owes to Participant by the amount of any sums owed by Participant to ERCOT, including any amounts owed pursuant to the operation of the Protocols.</w:delText>
        </w:r>
      </w:del>
    </w:p>
    <w:p w14:paraId="473F25C4" w14:textId="4B14BC0C" w:rsidR="002E7ABF" w:rsidRPr="00B929DC" w:rsidDel="006D0E9C" w:rsidRDefault="002E7ABF" w:rsidP="002E7ABF">
      <w:pPr>
        <w:spacing w:before="120" w:after="120"/>
        <w:ind w:left="1440" w:hanging="720"/>
        <w:rPr>
          <w:del w:id="1196" w:author="ERCOT" w:date="2025-10-21T20:41:00Z" w16du:dateUtc="2025-10-22T01:41:00Z"/>
          <w:szCs w:val="20"/>
        </w:rPr>
      </w:pPr>
      <w:del w:id="1197" w:author="ERCOT" w:date="2025-10-21T20:41:00Z" w16du:dateUtc="2025-10-22T01:41:00Z">
        <w:r w:rsidRPr="00B929DC" w:rsidDel="006D0E9C">
          <w:rPr>
            <w:szCs w:val="20"/>
          </w:rPr>
          <w:delText>(2)</w:delText>
        </w:r>
        <w:r w:rsidRPr="00B929DC" w:rsidDel="006D0E9C">
          <w:rPr>
            <w:szCs w:val="20"/>
          </w:rPr>
          <w:tab/>
          <w:delText>Participant’s Remedies for Default.</w:delText>
        </w:r>
      </w:del>
    </w:p>
    <w:p w14:paraId="5C98A253" w14:textId="757EF8A4" w:rsidR="002E7ABF" w:rsidRPr="00B929DC" w:rsidDel="006D0E9C" w:rsidRDefault="002E7ABF" w:rsidP="002E7ABF">
      <w:pPr>
        <w:spacing w:before="120" w:after="120"/>
        <w:ind w:left="2160" w:hanging="720"/>
        <w:rPr>
          <w:del w:id="1198" w:author="ERCOT" w:date="2025-10-21T20:41:00Z" w16du:dateUtc="2025-10-22T01:41:00Z"/>
          <w:szCs w:val="20"/>
        </w:rPr>
      </w:pPr>
      <w:del w:id="1199" w:author="ERCOT" w:date="2025-10-21T20:41:00Z" w16du:dateUtc="2025-10-22T01:41:00Z">
        <w:r w:rsidRPr="00B929DC" w:rsidDel="006D0E9C">
          <w:rPr>
            <w:szCs w:val="20"/>
          </w:rPr>
          <w:delText>(a)</w:delText>
        </w:r>
        <w:r w:rsidRPr="00B929DC" w:rsidDel="006D0E9C">
          <w:rPr>
            <w:szCs w:val="20"/>
          </w:rPr>
          <w:tab/>
          <w:delText>Unless otherwise specified in this Agreement or in the ERCOT Protocols, and subject to the provisions of Section 12, Dispute Resolution, of this Agreement, in the event of a Default by ERCOT, Participant’s remedies shall be limited to:</w:delText>
        </w:r>
      </w:del>
    </w:p>
    <w:p w14:paraId="669826FD" w14:textId="23159514" w:rsidR="002E7ABF" w:rsidRPr="00B929DC" w:rsidDel="006D0E9C" w:rsidRDefault="002E7ABF" w:rsidP="002E7ABF">
      <w:pPr>
        <w:spacing w:before="120" w:after="120"/>
        <w:ind w:left="2880" w:hanging="720"/>
        <w:jc w:val="both"/>
        <w:outlineLvl w:val="2"/>
        <w:rPr>
          <w:del w:id="1200" w:author="ERCOT" w:date="2025-10-21T20:41:00Z" w16du:dateUtc="2025-10-22T01:41:00Z"/>
          <w:szCs w:val="20"/>
        </w:rPr>
      </w:pPr>
      <w:del w:id="1201" w:author="ERCOT" w:date="2025-10-21T20:41:00Z" w16du:dateUtc="2025-10-22T01:41:00Z">
        <w:r w:rsidRPr="00B929DC" w:rsidDel="006D0E9C">
          <w:rPr>
            <w:szCs w:val="20"/>
          </w:rPr>
          <w:delText>(i)</w:delText>
        </w:r>
        <w:r w:rsidRPr="00B929DC" w:rsidDel="006D0E9C">
          <w:rPr>
            <w:szCs w:val="20"/>
          </w:rPr>
          <w:tab/>
          <w:delText>Immediate termination of this Agreement upon written notice to ERCOT;</w:delText>
        </w:r>
      </w:del>
    </w:p>
    <w:p w14:paraId="761C93C5" w14:textId="0E04F084" w:rsidR="002E7ABF" w:rsidRPr="00B929DC" w:rsidDel="006D0E9C" w:rsidRDefault="002E7ABF" w:rsidP="002E7ABF">
      <w:pPr>
        <w:spacing w:before="120" w:after="120"/>
        <w:ind w:left="2880" w:hanging="720"/>
        <w:jc w:val="both"/>
        <w:outlineLvl w:val="2"/>
        <w:rPr>
          <w:del w:id="1202" w:author="ERCOT" w:date="2025-10-21T20:41:00Z" w16du:dateUtc="2025-10-22T01:41:00Z"/>
          <w:szCs w:val="20"/>
        </w:rPr>
      </w:pPr>
      <w:del w:id="1203" w:author="ERCOT" w:date="2025-10-21T20:41:00Z" w16du:dateUtc="2025-10-22T01:41:00Z">
        <w:r w:rsidRPr="00B929DC" w:rsidDel="006D0E9C">
          <w:rPr>
            <w:szCs w:val="20"/>
          </w:rPr>
          <w:delText>(ii)</w:delText>
        </w:r>
        <w:r w:rsidRPr="00B929DC" w:rsidDel="006D0E9C">
          <w:rPr>
            <w:szCs w:val="20"/>
          </w:rPr>
          <w:tab/>
          <w:delText>Monetary recovery in accordance with the Settlement procedures set forth in the ERCOT Protocols; and</w:delText>
        </w:r>
      </w:del>
    </w:p>
    <w:p w14:paraId="415DE0EE" w14:textId="6E8BC008" w:rsidR="002E7ABF" w:rsidRPr="00B929DC" w:rsidDel="006D0E9C" w:rsidRDefault="002E7ABF" w:rsidP="002E7ABF">
      <w:pPr>
        <w:spacing w:before="120" w:after="120"/>
        <w:ind w:left="2880" w:hanging="720"/>
        <w:jc w:val="both"/>
        <w:outlineLvl w:val="2"/>
        <w:rPr>
          <w:del w:id="1204" w:author="ERCOT" w:date="2025-10-21T20:41:00Z" w16du:dateUtc="2025-10-22T01:41:00Z"/>
          <w:szCs w:val="20"/>
        </w:rPr>
      </w:pPr>
      <w:del w:id="1205" w:author="ERCOT" w:date="2025-10-21T20:41:00Z" w16du:dateUtc="2025-10-22T01:41:00Z">
        <w:r w:rsidRPr="00B929DC" w:rsidDel="006D0E9C">
          <w:rPr>
            <w:szCs w:val="20"/>
          </w:rPr>
          <w:delText>(iii)</w:delText>
        </w:r>
        <w:r w:rsidRPr="00B929DC" w:rsidDel="006D0E9C">
          <w:rPr>
            <w:szCs w:val="20"/>
          </w:rPr>
          <w:tab/>
          <w:delText>Specific performance.</w:delText>
        </w:r>
      </w:del>
    </w:p>
    <w:p w14:paraId="498AE7BF" w14:textId="0252E912" w:rsidR="002E7ABF" w:rsidRPr="00B929DC" w:rsidDel="006D0E9C" w:rsidRDefault="002E7ABF" w:rsidP="002E7ABF">
      <w:pPr>
        <w:spacing w:before="120" w:after="120"/>
        <w:ind w:left="2160" w:hanging="720"/>
        <w:rPr>
          <w:del w:id="1206" w:author="ERCOT" w:date="2025-10-21T20:41:00Z" w16du:dateUtc="2025-10-22T01:41:00Z"/>
          <w:szCs w:val="20"/>
        </w:rPr>
      </w:pPr>
      <w:del w:id="1207" w:author="ERCOT" w:date="2025-10-21T20:41:00Z" w16du:dateUtc="2025-10-22T01:41:00Z">
        <w:r w:rsidRPr="00B929DC" w:rsidDel="006D0E9C">
          <w:rPr>
            <w:szCs w:val="20"/>
          </w:rPr>
          <w:delText>(b)</w:delText>
        </w:r>
        <w:r w:rsidRPr="00B929DC" w:rsidDel="006D0E9C">
          <w:rPr>
            <w:szCs w:val="20"/>
          </w:rPr>
          <w:tab/>
          <w:delText xml:space="preserve">However, in the event of a material breach by ERCOT of any of its representations, warranties or covenants, Participant’s sole remedy shall be immediate termination of this Agreement upon written notice to ERCOT. </w:delText>
        </w:r>
      </w:del>
    </w:p>
    <w:p w14:paraId="70E969B1" w14:textId="41C41C40" w:rsidR="002E7ABF" w:rsidRPr="00B929DC" w:rsidDel="006D0E9C" w:rsidRDefault="002E7ABF" w:rsidP="002E7ABF">
      <w:pPr>
        <w:spacing w:before="120" w:after="120"/>
        <w:ind w:left="1440" w:hanging="720"/>
        <w:rPr>
          <w:del w:id="1208" w:author="ERCOT" w:date="2025-10-21T20:41:00Z" w16du:dateUtc="2025-10-22T01:41:00Z"/>
          <w:szCs w:val="20"/>
        </w:rPr>
      </w:pPr>
      <w:del w:id="1209" w:author="ERCOT" w:date="2025-10-21T20:41:00Z" w16du:dateUtc="2025-10-22T01:41:00Z">
        <w:r w:rsidRPr="00B929DC" w:rsidDel="006D0E9C">
          <w:rPr>
            <w:szCs w:val="20"/>
          </w:rPr>
          <w:delText>(3)</w:delText>
        </w:r>
        <w:r w:rsidRPr="00B929DC" w:rsidDel="006D0E9C">
          <w:rPr>
            <w:szCs w:val="20"/>
          </w:rPr>
          <w:tab/>
          <w:delText xml:space="preserve">A Default or breach of this Agreement by a Party shall not relieve either Party of the obligation to comply with the ERCOT Protocols. </w:delText>
        </w:r>
      </w:del>
    </w:p>
    <w:p w14:paraId="4588AD4D" w14:textId="05EB199E" w:rsidR="002E7ABF" w:rsidRPr="00B929DC" w:rsidDel="006D0E9C" w:rsidRDefault="002E7ABF" w:rsidP="002E7ABF">
      <w:pPr>
        <w:spacing w:before="120" w:after="120"/>
        <w:rPr>
          <w:del w:id="1210" w:author="ERCOT" w:date="2025-10-21T20:41:00Z" w16du:dateUtc="2025-10-22T01:41:00Z"/>
        </w:rPr>
      </w:pPr>
      <w:del w:id="1211" w:author="ERCOT" w:date="2025-10-21T20:41:00Z" w16du:dateUtc="2025-10-22T01:41:00Z">
        <w:r w:rsidRPr="00B929DC" w:rsidDel="006D0E9C">
          <w:delText>C.</w:delText>
        </w:r>
        <w:r w:rsidRPr="00B929DC" w:rsidDel="006D0E9C">
          <w:tab/>
        </w:r>
        <w:r w:rsidRPr="00B929DC" w:rsidDel="006D0E9C">
          <w:rPr>
            <w:u w:val="single"/>
          </w:rPr>
          <w:delText>Force Majeure.</w:delText>
        </w:r>
      </w:del>
    </w:p>
    <w:p w14:paraId="276D4282" w14:textId="719E2FFE" w:rsidR="002E7ABF" w:rsidRPr="00B929DC" w:rsidDel="006D0E9C" w:rsidRDefault="002E7ABF" w:rsidP="002E7ABF">
      <w:pPr>
        <w:spacing w:before="120" w:after="120"/>
        <w:ind w:left="1440" w:hanging="720"/>
        <w:rPr>
          <w:del w:id="1212" w:author="ERCOT" w:date="2025-10-21T20:41:00Z" w16du:dateUtc="2025-10-22T01:41:00Z"/>
          <w:szCs w:val="20"/>
        </w:rPr>
      </w:pPr>
      <w:del w:id="1213" w:author="ERCOT" w:date="2025-10-21T20:41:00Z" w16du:dateUtc="2025-10-22T01:41:00Z">
        <w:r w:rsidRPr="00B929DC" w:rsidDel="006D0E9C">
          <w:rPr>
            <w:szCs w:val="20"/>
          </w:rPr>
          <w:delText>(1)</w:delText>
        </w:r>
        <w:r w:rsidRPr="00B929DC" w:rsidDel="006D0E9C">
          <w:rPr>
            <w:szCs w:val="20"/>
          </w:rPr>
          <w:tab/>
          <w:delTex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w:delText>
        </w:r>
        <w:r w:rsidDel="006D0E9C">
          <w:rPr>
            <w:szCs w:val="20"/>
          </w:rPr>
          <w:delText xml:space="preserve">if </w:delText>
        </w:r>
        <w:r w:rsidRPr="00B929DC" w:rsidDel="006D0E9C">
          <w:rPr>
            <w:szCs w:val="20"/>
          </w:rPr>
          <w:delText xml:space="preserve">followed by written notice) as soon as reasonably practicable, but not later than </w:delText>
        </w:r>
        <w:r w:rsidDel="006D0E9C">
          <w:rPr>
            <w:szCs w:val="20"/>
          </w:rPr>
          <w:delText>fourteen (</w:delText>
        </w:r>
        <w:r w:rsidRPr="00B929DC" w:rsidDel="006D0E9C">
          <w:rPr>
            <w:szCs w:val="20"/>
          </w:rPr>
          <w:delText>14</w:delText>
        </w:r>
        <w:r w:rsidDel="006D0E9C">
          <w:rPr>
            <w:szCs w:val="20"/>
          </w:rPr>
          <w:delText>)</w:delText>
        </w:r>
        <w:r w:rsidRPr="00B929DC" w:rsidDel="006D0E9C">
          <w:rPr>
            <w:szCs w:val="20"/>
          </w:rPr>
          <w:delText xml:space="preserve"> </w:delText>
        </w:r>
        <w:r w:rsidDel="006D0E9C">
          <w:rPr>
            <w:szCs w:val="20"/>
          </w:rPr>
          <w:delText xml:space="preserve">calendar </w:delText>
        </w:r>
        <w:r w:rsidRPr="00B929DC" w:rsidDel="006D0E9C">
          <w:rPr>
            <w:szCs w:val="20"/>
          </w:rPr>
          <w:delText xml:space="preserve">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 </w:delText>
        </w:r>
      </w:del>
    </w:p>
    <w:p w14:paraId="259D3F68" w14:textId="5CA41D7B" w:rsidR="002E7ABF" w:rsidRPr="00B929DC" w:rsidDel="006D0E9C" w:rsidRDefault="002E7ABF" w:rsidP="002E7ABF">
      <w:pPr>
        <w:spacing w:before="120" w:after="120"/>
        <w:ind w:left="1440" w:hanging="720"/>
        <w:rPr>
          <w:del w:id="1214" w:author="ERCOT" w:date="2025-10-21T20:41:00Z" w16du:dateUtc="2025-10-22T01:41:00Z"/>
          <w:szCs w:val="20"/>
        </w:rPr>
      </w:pPr>
      <w:del w:id="1215" w:author="ERCOT" w:date="2025-10-21T20:41:00Z" w16du:dateUtc="2025-10-22T01:41:00Z">
        <w:r w:rsidRPr="00B929DC" w:rsidDel="006D0E9C">
          <w:rPr>
            <w:szCs w:val="20"/>
          </w:rPr>
          <w:delText>(2)</w:delText>
        </w:r>
        <w:r w:rsidRPr="00B929DC" w:rsidDel="006D0E9C">
          <w:rPr>
            <w:szCs w:val="20"/>
          </w:rPr>
          <w:tab/>
          <w:delTex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10(A)(5) above is still effective. </w:delText>
        </w:r>
      </w:del>
    </w:p>
    <w:p w14:paraId="1C964BE1" w14:textId="3D1496A7" w:rsidR="002E7ABF" w:rsidRPr="00B929DC" w:rsidDel="006D0E9C" w:rsidRDefault="002E7ABF" w:rsidP="002E7ABF">
      <w:pPr>
        <w:spacing w:before="120" w:after="120"/>
        <w:ind w:left="720" w:hanging="720"/>
        <w:rPr>
          <w:del w:id="1216" w:author="ERCOT" w:date="2025-10-21T20:41:00Z" w16du:dateUtc="2025-10-22T01:41:00Z"/>
          <w:szCs w:val="20"/>
        </w:rPr>
      </w:pPr>
      <w:del w:id="1217" w:author="ERCOT" w:date="2025-10-21T20:41:00Z" w16du:dateUtc="2025-10-22T01:41:00Z">
        <w:r w:rsidRPr="00B929DC" w:rsidDel="006D0E9C">
          <w:rPr>
            <w:szCs w:val="20"/>
          </w:rPr>
          <w:lastRenderedPageBreak/>
          <w:delText>D.</w:delText>
        </w:r>
        <w:r w:rsidRPr="00B929DC" w:rsidDel="006D0E9C">
          <w:rPr>
            <w:szCs w:val="20"/>
          </w:rPr>
          <w:tab/>
        </w:r>
        <w:r w:rsidRPr="00B929DC" w:rsidDel="006D0E9C">
          <w:rPr>
            <w:szCs w:val="20"/>
            <w:u w:val="single"/>
          </w:rPr>
          <w:delText>Duty to Mitigate.</w:delText>
        </w:r>
        <w:r w:rsidRPr="00B929DC" w:rsidDel="006D0E9C">
          <w:rPr>
            <w:szCs w:val="20"/>
          </w:rPr>
          <w:delText xml:space="preserve"> Except as expressly provided otherwise herein, each Party shall use commercially reasonable efforts to mitigate any damages it may incur as a result of the other Party’s performance or non-performance of this Agreement.</w:delText>
        </w:r>
      </w:del>
    </w:p>
    <w:p w14:paraId="4CE9BB13" w14:textId="77777777" w:rsidR="002E7ABF" w:rsidRPr="00B929DC" w:rsidRDefault="002E7ABF" w:rsidP="002E7ABF">
      <w:pPr>
        <w:spacing w:before="120" w:after="120"/>
        <w:rPr>
          <w:u w:val="single"/>
        </w:rPr>
      </w:pPr>
      <w:r w:rsidRPr="00B929DC">
        <w:rPr>
          <w:u w:val="single"/>
        </w:rPr>
        <w:t>Section 11. Limitation of Damages and Liability</w:t>
      </w:r>
      <w:del w:id="1218" w:author="ERCOT" w:date="2025-11-26T10:39:00Z" w16du:dateUtc="2025-11-26T16:39:00Z">
        <w:r w:rsidRPr="00B929DC" w:rsidDel="00A63036">
          <w:rPr>
            <w:u w:val="single"/>
          </w:rPr>
          <w:delText xml:space="preserve"> and Indemnification</w:delText>
        </w:r>
      </w:del>
      <w:r w:rsidRPr="00B929DC">
        <w:rPr>
          <w:u w:val="single"/>
        </w:rPr>
        <w:t>.</w:t>
      </w:r>
    </w:p>
    <w:p w14:paraId="3287BA99" w14:textId="6761F9C6" w:rsidR="006D0E9C" w:rsidRPr="00804142" w:rsidRDefault="006D0E9C" w:rsidP="006D0E9C">
      <w:pPr>
        <w:spacing w:before="120" w:after="120"/>
        <w:rPr>
          <w:ins w:id="1219" w:author="ERCOT" w:date="2025-10-21T20:41:00Z" w16du:dateUtc="2025-10-22T01:41:00Z"/>
        </w:rPr>
      </w:pPr>
      <w:ins w:id="1220" w:author="ERCOT" w:date="2025-10-21T20:41:00Z" w16du:dateUtc="2025-10-22T01:41:00Z">
        <w:r w:rsidRPr="00804142">
          <w:t>Section 8</w:t>
        </w:r>
      </w:ins>
      <w:ins w:id="1221" w:author="ERCOT" w:date="2025-11-21T11:26:00Z" w16du:dateUtc="2025-11-21T17:26:00Z">
        <w:r w:rsidR="00804142">
          <w:t>, Limitation of Damages and Liability,</w:t>
        </w:r>
      </w:ins>
      <w:ins w:id="1222" w:author="ERCOT" w:date="2025-10-21T20:41:00Z" w16du:dateUtc="2025-10-22T01:41:00Z">
        <w:r w:rsidRPr="00804142">
          <w:t xml:space="preserve"> of the Standard Form Agreement is hereby incorporated by reference to this Agreement and shall apply to the terms of this Agreement. </w:t>
        </w:r>
      </w:ins>
    </w:p>
    <w:p w14:paraId="3DBA948E" w14:textId="029FD0CF" w:rsidR="002E7ABF" w:rsidRPr="00B929DC" w:rsidDel="006D0E9C" w:rsidRDefault="002E7ABF" w:rsidP="002E7ABF">
      <w:pPr>
        <w:spacing w:before="120" w:after="120"/>
        <w:ind w:left="720" w:hanging="720"/>
        <w:rPr>
          <w:del w:id="1223" w:author="ERCOT" w:date="2025-10-21T20:42:00Z" w16du:dateUtc="2025-10-22T01:42:00Z"/>
          <w:szCs w:val="20"/>
        </w:rPr>
      </w:pPr>
      <w:del w:id="1224" w:author="ERCOT" w:date="2025-10-21T20:42:00Z" w16du:dateUtc="2025-10-22T01:42:00Z">
        <w:r w:rsidRPr="00B929DC" w:rsidDel="006D0E9C">
          <w:rPr>
            <w:szCs w:val="20"/>
          </w:rPr>
          <w:delText>A.</w:delText>
        </w:r>
        <w:r w:rsidRPr="00B929DC" w:rsidDel="006D0E9C">
          <w:rPr>
            <w:szCs w:val="20"/>
          </w:rPr>
          <w:tab/>
          <w:delText xml:space="preserve">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 </w:delText>
        </w:r>
      </w:del>
    </w:p>
    <w:p w14:paraId="39E1DE75" w14:textId="481A52A4" w:rsidR="002E7ABF" w:rsidRPr="00B929DC" w:rsidDel="006D0E9C" w:rsidRDefault="002E7ABF" w:rsidP="002E7ABF">
      <w:pPr>
        <w:spacing w:before="120" w:after="120"/>
        <w:ind w:left="720" w:hanging="720"/>
        <w:rPr>
          <w:del w:id="1225" w:author="ERCOT" w:date="2025-10-21T20:42:00Z" w16du:dateUtc="2025-10-22T01:42:00Z"/>
          <w:szCs w:val="20"/>
        </w:rPr>
      </w:pPr>
      <w:del w:id="1226" w:author="ERCOT" w:date="2025-10-21T20:42:00Z" w16du:dateUtc="2025-10-22T01:42:00Z">
        <w:r w:rsidRPr="00B929DC" w:rsidDel="006D0E9C">
          <w:rPr>
            <w:szCs w:val="20"/>
          </w:rPr>
          <w:delText>B.</w:delText>
        </w:r>
        <w:r w:rsidRPr="00B929DC" w:rsidDel="006D0E9C">
          <w:rPr>
            <w:szCs w:val="20"/>
          </w:rPr>
          <w:tab/>
          <w:delText>With respect to any dispute regarding a Default or breach by ERCOT of its obligations under this Agreement, ERCOT expressly waives any Limitation of Liability to which it may be entitled under the Charitable Immunity and Liability Act of 1987, Tex. Civ. Prac. &amp; Rem. Code §84.006, or successor statute.</w:delText>
        </w:r>
      </w:del>
    </w:p>
    <w:p w14:paraId="2920044C" w14:textId="34E13553" w:rsidR="002E7ABF" w:rsidRPr="00B929DC" w:rsidDel="006D0E9C" w:rsidRDefault="002E7ABF" w:rsidP="002E7ABF">
      <w:pPr>
        <w:spacing w:before="120" w:after="120"/>
        <w:ind w:left="720" w:hanging="720"/>
        <w:rPr>
          <w:del w:id="1227" w:author="ERCOT" w:date="2025-10-21T20:42:00Z" w16du:dateUtc="2025-10-22T01:42:00Z"/>
          <w:szCs w:val="20"/>
        </w:rPr>
      </w:pPr>
      <w:del w:id="1228" w:author="ERCOT" w:date="2025-10-21T20:42:00Z" w16du:dateUtc="2025-10-22T01:42:00Z">
        <w:r w:rsidRPr="00B929DC" w:rsidDel="006D0E9C">
          <w:rPr>
            <w:szCs w:val="20"/>
          </w:rPr>
          <w:delText>C.</w:delText>
        </w:r>
        <w:r w:rsidRPr="00B929DC" w:rsidDel="006D0E9C">
          <w:rPr>
            <w:szCs w:val="20"/>
          </w:rPr>
          <w:tab/>
          <w:delText>The Parties have expressly agreed that, other than subsections A and B of this Section, this Agreement shall not include any other limitations of liability or indemnification provisions, and that such issues shall be governed solely by applicable law, in a manner consistent with Section 13(A), Choice of Law and Venue, of this Agreement, regardless of any contrary provisions that may be included in or subsequently added to the ERCOT Protocols (outside of this Agreement).</w:delText>
        </w:r>
      </w:del>
    </w:p>
    <w:p w14:paraId="4C51B0A0" w14:textId="77777777" w:rsidR="002E7ABF" w:rsidRPr="00DA2713" w:rsidRDefault="002E7ABF" w:rsidP="002E7ABF">
      <w:pPr>
        <w:spacing w:before="120" w:after="120"/>
        <w:rPr>
          <w:u w:val="single"/>
        </w:rPr>
      </w:pPr>
      <w:r w:rsidRPr="00DA2713">
        <w:rPr>
          <w:u w:val="single"/>
        </w:rPr>
        <w:t>Section 12. Dispute Resolution.</w:t>
      </w:r>
    </w:p>
    <w:p w14:paraId="6B924DE6" w14:textId="624E5A52" w:rsidR="006D0E9C" w:rsidRPr="00B03456" w:rsidRDefault="006D0E9C" w:rsidP="006D0E9C">
      <w:pPr>
        <w:spacing w:before="120" w:after="120"/>
        <w:rPr>
          <w:ins w:id="1229" w:author="ERCOT" w:date="2025-10-21T20:42:00Z" w16du:dateUtc="2025-10-22T01:42:00Z"/>
        </w:rPr>
      </w:pPr>
      <w:ins w:id="1230" w:author="ERCOT" w:date="2025-10-21T20:42:00Z" w16du:dateUtc="2025-10-22T01:42:00Z">
        <w:r w:rsidRPr="00DA2713">
          <w:t xml:space="preserve">Section </w:t>
        </w:r>
      </w:ins>
      <w:ins w:id="1231" w:author="ERCOT" w:date="2025-11-21T11:26:00Z" w16du:dateUtc="2025-11-21T17:26:00Z">
        <w:r w:rsidR="00DA2713">
          <w:t>9, Disp</w:t>
        </w:r>
      </w:ins>
      <w:ins w:id="1232" w:author="ERCOT" w:date="2025-11-21T11:27:00Z" w16du:dateUtc="2025-11-21T17:27:00Z">
        <w:r w:rsidR="00DA2713">
          <w:t>ute Resolution,</w:t>
        </w:r>
      </w:ins>
      <w:ins w:id="1233" w:author="ERCOT" w:date="2025-10-21T20:42:00Z" w16du:dateUtc="2025-10-22T01:42:00Z">
        <w:r w:rsidRPr="00DA2713">
          <w:t xml:space="preserve"> of the Standard Form Agreement is hereby incorporated by reference to this Agreement and</w:t>
        </w:r>
        <w:r w:rsidRPr="00B03456">
          <w:t xml:space="preserve"> shall apply to the terms of this Agreement. </w:t>
        </w:r>
      </w:ins>
    </w:p>
    <w:p w14:paraId="74F1BBDE" w14:textId="0D7B825A" w:rsidR="002E7ABF" w:rsidRPr="00B929DC" w:rsidDel="006D0E9C" w:rsidRDefault="002E7ABF" w:rsidP="002E7ABF">
      <w:pPr>
        <w:spacing w:before="120" w:after="120"/>
        <w:ind w:left="720" w:hanging="720"/>
        <w:rPr>
          <w:del w:id="1234" w:author="ERCOT" w:date="2025-10-21T20:42:00Z" w16du:dateUtc="2025-10-22T01:42:00Z"/>
          <w:szCs w:val="20"/>
        </w:rPr>
      </w:pPr>
      <w:del w:id="1235" w:author="ERCOT" w:date="2025-10-21T20:42:00Z" w16du:dateUtc="2025-10-22T01:42:00Z">
        <w:r w:rsidRPr="00B929DC" w:rsidDel="006D0E9C">
          <w:rPr>
            <w:szCs w:val="20"/>
          </w:rPr>
          <w:delText>A.</w:delText>
        </w:r>
        <w:r w:rsidRPr="00B929DC" w:rsidDel="006D0E9C">
          <w:rPr>
            <w:szCs w:val="20"/>
          </w:rPr>
          <w:tab/>
          <w:delText xml:space="preserve">In the event of a dispute, including a dispute regarding a Default, under this Agreement, Parties to this Agreement shall first attempt resolution of the dispute using the applicable dispute resolution procedures set forth in the ERCOT Protocols. </w:delText>
        </w:r>
      </w:del>
    </w:p>
    <w:p w14:paraId="78C13A5E" w14:textId="56446FDD" w:rsidR="002E7ABF" w:rsidRPr="00B929DC" w:rsidDel="006D0E9C" w:rsidRDefault="002E7ABF" w:rsidP="002E7ABF">
      <w:pPr>
        <w:spacing w:before="120" w:after="120"/>
        <w:ind w:left="720" w:hanging="720"/>
        <w:rPr>
          <w:del w:id="1236" w:author="ERCOT" w:date="2025-10-21T20:42:00Z" w16du:dateUtc="2025-10-22T01:42:00Z"/>
          <w:szCs w:val="20"/>
        </w:rPr>
      </w:pPr>
      <w:del w:id="1237" w:author="ERCOT" w:date="2025-10-21T20:42:00Z" w16du:dateUtc="2025-10-22T01:42:00Z">
        <w:r w:rsidRPr="00B929DC" w:rsidDel="006D0E9C">
          <w:rPr>
            <w:szCs w:val="20"/>
          </w:rPr>
          <w:delText>B.</w:delText>
        </w:r>
        <w:r w:rsidRPr="00B929DC" w:rsidDel="006D0E9C">
          <w:rPr>
            <w:szCs w:val="20"/>
          </w:rPr>
          <w:tab/>
          <w:delText xml:space="preserve">In the event of a dispute, including a dispute regarding a Default, under this Agreement, each Party shall bear its own costs and fees, including, but not limited to attorneys’ fees, court costs, and its share of any mediation or arbitration fees. </w:delText>
        </w:r>
      </w:del>
    </w:p>
    <w:p w14:paraId="27E918C4" w14:textId="77777777" w:rsidR="002E7ABF" w:rsidRPr="00DA2713" w:rsidRDefault="002E7ABF" w:rsidP="002E7ABF">
      <w:pPr>
        <w:spacing w:before="120" w:after="120"/>
        <w:rPr>
          <w:u w:val="single"/>
        </w:rPr>
      </w:pPr>
      <w:r w:rsidRPr="00DA2713">
        <w:rPr>
          <w:u w:val="single"/>
        </w:rPr>
        <w:t>Section 13. Miscellaneous.</w:t>
      </w:r>
    </w:p>
    <w:p w14:paraId="01705A2E" w14:textId="5C32A850" w:rsidR="006D0E9C" w:rsidRPr="00B03456" w:rsidRDefault="006D0E9C" w:rsidP="006D0E9C">
      <w:pPr>
        <w:spacing w:before="120" w:after="120"/>
        <w:rPr>
          <w:ins w:id="1238" w:author="ERCOT" w:date="2025-10-21T20:42:00Z" w16du:dateUtc="2025-10-22T01:42:00Z"/>
        </w:rPr>
      </w:pPr>
      <w:ins w:id="1239" w:author="ERCOT" w:date="2025-10-21T20:42:00Z" w16du:dateUtc="2025-10-22T01:42:00Z">
        <w:r w:rsidRPr="00DA2713">
          <w:t>Section 1</w:t>
        </w:r>
      </w:ins>
      <w:ins w:id="1240" w:author="ERCOT" w:date="2025-11-21T11:27:00Z" w16du:dateUtc="2025-11-21T17:27:00Z">
        <w:r w:rsidR="00DA2713">
          <w:t>0</w:t>
        </w:r>
        <w:r w:rsidR="00C57F7D">
          <w:t>, Miscellaneous,</w:t>
        </w:r>
      </w:ins>
      <w:ins w:id="1241" w:author="ERCOT" w:date="2025-10-21T20:42:00Z" w16du:dateUtc="2025-10-22T01:42:00Z">
        <w:r w:rsidRPr="00DA2713">
          <w:t xml:space="preserve"> of the Standard Form Agreement is hereby incorporated by reference to this Agreement and</w:t>
        </w:r>
        <w:r w:rsidRPr="00B03456">
          <w:t xml:space="preserve"> shall apply to the terms of this Agreement. </w:t>
        </w:r>
      </w:ins>
    </w:p>
    <w:p w14:paraId="3467F158" w14:textId="7093DFD5" w:rsidR="002E7ABF" w:rsidRPr="00B929DC" w:rsidDel="006D0E9C" w:rsidRDefault="002E7ABF" w:rsidP="002E7ABF">
      <w:pPr>
        <w:spacing w:before="120" w:after="120"/>
        <w:ind w:left="720" w:hanging="720"/>
        <w:rPr>
          <w:del w:id="1242" w:author="ERCOT" w:date="2025-10-21T20:44:00Z" w16du:dateUtc="2025-10-22T01:44:00Z"/>
          <w:szCs w:val="20"/>
        </w:rPr>
      </w:pPr>
      <w:del w:id="1243" w:author="ERCOT" w:date="2025-10-21T20:44:00Z" w16du:dateUtc="2025-10-22T01:44:00Z">
        <w:r w:rsidRPr="00B929DC" w:rsidDel="006D0E9C">
          <w:rPr>
            <w:szCs w:val="20"/>
          </w:rPr>
          <w:lastRenderedPageBreak/>
          <w:delText>A.</w:delText>
        </w:r>
        <w:r w:rsidRPr="00B929DC" w:rsidDel="006D0E9C">
          <w:rPr>
            <w:szCs w:val="20"/>
          </w:rPr>
          <w:tab/>
        </w:r>
        <w:r w:rsidRPr="00B929DC" w:rsidDel="006D0E9C">
          <w:rPr>
            <w:szCs w:val="20"/>
            <w:u w:val="single"/>
          </w:rPr>
          <w:delText>Choice of Law and Venue.</w:delText>
        </w:r>
        <w:r w:rsidRPr="00B929DC" w:rsidDel="006D0E9C">
          <w:rPr>
            <w:szCs w:val="20"/>
          </w:rPr>
          <w:delTex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forum non-conveniens, except defenses under Tex. Civ. Prac. &amp; Rem. Code §15.002(b). </w:delText>
        </w:r>
      </w:del>
    </w:p>
    <w:p w14:paraId="12A28427" w14:textId="661ACECD" w:rsidR="002E7ABF" w:rsidRPr="00B929DC" w:rsidDel="006D0E9C" w:rsidRDefault="002E7ABF" w:rsidP="002E7ABF">
      <w:pPr>
        <w:spacing w:before="120" w:after="120"/>
        <w:rPr>
          <w:del w:id="1244" w:author="ERCOT" w:date="2025-10-21T20:44:00Z" w16du:dateUtc="2025-10-22T01:44:00Z"/>
        </w:rPr>
      </w:pPr>
      <w:del w:id="1245" w:author="ERCOT" w:date="2025-10-21T20:44:00Z" w16du:dateUtc="2025-10-22T01:44:00Z">
        <w:r w:rsidRPr="00B929DC" w:rsidDel="006D0E9C">
          <w:delText>B.</w:delText>
        </w:r>
        <w:r w:rsidRPr="00B929DC" w:rsidDel="006D0E9C">
          <w:tab/>
        </w:r>
        <w:r w:rsidRPr="00B929DC" w:rsidDel="006D0E9C">
          <w:rPr>
            <w:u w:val="single"/>
          </w:rPr>
          <w:delText>Assignment.</w:delText>
        </w:r>
      </w:del>
    </w:p>
    <w:p w14:paraId="7FB49512" w14:textId="2D7C7C52" w:rsidR="002E7ABF" w:rsidRPr="00B929DC" w:rsidDel="006D0E9C" w:rsidRDefault="002E7ABF" w:rsidP="002E7ABF">
      <w:pPr>
        <w:spacing w:before="120" w:after="120"/>
        <w:ind w:left="1440" w:hanging="720"/>
        <w:rPr>
          <w:del w:id="1246" w:author="ERCOT" w:date="2025-10-21T20:44:00Z" w16du:dateUtc="2025-10-22T01:44:00Z"/>
          <w:szCs w:val="20"/>
        </w:rPr>
      </w:pPr>
      <w:del w:id="1247" w:author="ERCOT" w:date="2025-10-21T20:44:00Z" w16du:dateUtc="2025-10-22T01:44:00Z">
        <w:r w:rsidRPr="00B929DC" w:rsidDel="006D0E9C">
          <w:rPr>
            <w:szCs w:val="20"/>
          </w:rPr>
          <w:delText>(1)</w:delText>
        </w:r>
        <w:r w:rsidRPr="00B929DC" w:rsidDel="006D0E9C">
          <w:rPr>
            <w:szCs w:val="20"/>
          </w:rPr>
          <w:tab/>
          <w:delTex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delText>
        </w:r>
      </w:del>
    </w:p>
    <w:p w14:paraId="4DC7C9A0" w14:textId="1BBA1435" w:rsidR="002E7ABF" w:rsidRPr="00B929DC" w:rsidDel="006D0E9C" w:rsidRDefault="002E7ABF" w:rsidP="002E7ABF">
      <w:pPr>
        <w:spacing w:before="120" w:after="120"/>
        <w:ind w:left="2160" w:hanging="720"/>
        <w:rPr>
          <w:del w:id="1248" w:author="ERCOT" w:date="2025-10-21T20:44:00Z" w16du:dateUtc="2025-10-22T01:44:00Z"/>
          <w:szCs w:val="20"/>
        </w:rPr>
      </w:pPr>
      <w:del w:id="1249" w:author="ERCOT" w:date="2025-10-21T20:44:00Z" w16du:dateUtc="2025-10-22T01:44:00Z">
        <w:r w:rsidRPr="00B929DC" w:rsidDel="006D0E9C">
          <w:rPr>
            <w:szCs w:val="20"/>
          </w:rPr>
          <w:delText>(a)</w:delText>
        </w:r>
        <w:r w:rsidRPr="00B929DC" w:rsidDel="006D0E9C">
          <w:rPr>
            <w:szCs w:val="20"/>
          </w:rPr>
          <w:tab/>
          <w:delText>Where any such assignment or transfer is to an Affiliate of the Party; or</w:delText>
        </w:r>
      </w:del>
    </w:p>
    <w:p w14:paraId="048EE329" w14:textId="4CA5F47E" w:rsidR="002E7ABF" w:rsidRPr="00B929DC" w:rsidDel="006D0E9C" w:rsidRDefault="002E7ABF" w:rsidP="002E7ABF">
      <w:pPr>
        <w:spacing w:before="120" w:after="120"/>
        <w:ind w:left="2160" w:hanging="720"/>
        <w:rPr>
          <w:del w:id="1250" w:author="ERCOT" w:date="2025-10-21T20:44:00Z" w16du:dateUtc="2025-10-22T01:44:00Z"/>
          <w:szCs w:val="20"/>
        </w:rPr>
      </w:pPr>
      <w:del w:id="1251" w:author="ERCOT" w:date="2025-10-21T20:44:00Z" w16du:dateUtc="2025-10-22T01:44:00Z">
        <w:r w:rsidRPr="00B929DC" w:rsidDel="006D0E9C">
          <w:rPr>
            <w:szCs w:val="20"/>
          </w:rPr>
          <w:delText>(b)</w:delText>
        </w:r>
        <w:r w:rsidRPr="00B929DC" w:rsidDel="006D0E9C">
          <w:rPr>
            <w:szCs w:val="20"/>
          </w:rPr>
          <w:tab/>
          <w:delText>Where any such assignment or transfer is to a successor to or transferee of the direct or indirect ownership or operation of all or part of the Party, or its facilities; or</w:delText>
        </w:r>
      </w:del>
    </w:p>
    <w:p w14:paraId="78AD3BD0" w14:textId="4C45F4A6" w:rsidR="002E7ABF" w:rsidRPr="00B929DC" w:rsidDel="006D0E9C" w:rsidRDefault="002E7ABF" w:rsidP="002E7ABF">
      <w:pPr>
        <w:spacing w:before="120" w:after="120"/>
        <w:ind w:left="2160" w:hanging="720"/>
        <w:rPr>
          <w:del w:id="1252" w:author="ERCOT" w:date="2025-10-21T20:44:00Z" w16du:dateUtc="2025-10-22T01:44:00Z"/>
          <w:szCs w:val="20"/>
        </w:rPr>
      </w:pPr>
      <w:del w:id="1253" w:author="ERCOT" w:date="2025-10-21T20:44:00Z" w16du:dateUtc="2025-10-22T01:44:00Z">
        <w:r w:rsidRPr="00B929DC" w:rsidDel="006D0E9C">
          <w:rPr>
            <w:szCs w:val="20"/>
          </w:rPr>
          <w:delText>(c)</w:delText>
        </w:r>
        <w:r w:rsidRPr="00B929DC" w:rsidDel="006D0E9C">
          <w:rPr>
            <w:szCs w:val="20"/>
          </w:rPr>
          <w:tab/>
          <w:delText xml:space="preserve">For collateral security purposes to aid in providing financing for itself, provided that the assigning Party will require any secured party, trustee or mortgagee to notify the other Party of any such assignment.  Any financing arrangement entered into by either Party pursuant to this Section will provide that prior to or upon the exercise of the secured party’s,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 </w:delText>
        </w:r>
        <w:r w:rsidDel="006D0E9C">
          <w:rPr>
            <w:szCs w:val="20"/>
          </w:rPr>
          <w:delText xml:space="preserve">of material breach pursuant to Section 10(A), notice </w:delText>
        </w:r>
        <w:r w:rsidRPr="00B929DC" w:rsidDel="006D0E9C">
          <w:rPr>
            <w:szCs w:val="20"/>
          </w:rPr>
          <w:delText xml:space="preserve">of Default, and an opportunity for the Financing Person to cure </w:delText>
        </w:r>
        <w:r w:rsidRPr="00BF0D35" w:rsidDel="006D0E9C">
          <w:delText>a material breach pursuant to Section 10(A) prior to it becoming a Default.</w:delText>
        </w:r>
        <w:r w:rsidRPr="00B929DC" w:rsidDel="006D0E9C">
          <w:rPr>
            <w:szCs w:val="20"/>
          </w:rPr>
          <w:delText xml:space="preserve"> </w:delText>
        </w:r>
      </w:del>
    </w:p>
    <w:p w14:paraId="28DC82F0" w14:textId="32C76DE1" w:rsidR="002E7ABF" w:rsidRPr="00B929DC" w:rsidDel="006D0E9C" w:rsidRDefault="002E7ABF" w:rsidP="002E7ABF">
      <w:pPr>
        <w:spacing w:before="120" w:after="120"/>
        <w:ind w:left="1440" w:hanging="720"/>
        <w:rPr>
          <w:del w:id="1254" w:author="ERCOT" w:date="2025-10-21T20:44:00Z" w16du:dateUtc="2025-10-22T01:44:00Z"/>
          <w:szCs w:val="20"/>
        </w:rPr>
      </w:pPr>
      <w:del w:id="1255" w:author="ERCOT" w:date="2025-10-21T20:44:00Z" w16du:dateUtc="2025-10-22T01:44:00Z">
        <w:r w:rsidRPr="00B929DC" w:rsidDel="006D0E9C">
          <w:rPr>
            <w:szCs w:val="20"/>
          </w:rPr>
          <w:delText>(2)</w:delText>
        </w:r>
        <w:r w:rsidRPr="00B929DC" w:rsidDel="006D0E9C">
          <w:rPr>
            <w:szCs w:val="20"/>
          </w:rPr>
          <w:tab/>
          <w:delTex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delText>
        </w:r>
      </w:del>
    </w:p>
    <w:p w14:paraId="2E980C14" w14:textId="7A07EA4B" w:rsidR="002E7ABF" w:rsidRPr="00B929DC" w:rsidDel="006D0E9C" w:rsidRDefault="002E7ABF" w:rsidP="002E7ABF">
      <w:pPr>
        <w:spacing w:before="120" w:after="120"/>
        <w:ind w:left="720" w:hanging="720"/>
        <w:rPr>
          <w:del w:id="1256" w:author="ERCOT" w:date="2025-10-21T20:44:00Z" w16du:dateUtc="2025-10-22T01:44:00Z"/>
          <w:szCs w:val="20"/>
        </w:rPr>
      </w:pPr>
      <w:del w:id="1257" w:author="ERCOT" w:date="2025-10-21T20:44:00Z" w16du:dateUtc="2025-10-22T01:44:00Z">
        <w:r w:rsidRPr="00B929DC" w:rsidDel="006D0E9C">
          <w:rPr>
            <w:szCs w:val="20"/>
          </w:rPr>
          <w:lastRenderedPageBreak/>
          <w:delText>C.</w:delText>
        </w:r>
        <w:r w:rsidRPr="00B929DC" w:rsidDel="006D0E9C">
          <w:rPr>
            <w:szCs w:val="20"/>
          </w:rPr>
          <w:tab/>
        </w:r>
        <w:r w:rsidRPr="00B929DC" w:rsidDel="006D0E9C">
          <w:rPr>
            <w:szCs w:val="20"/>
            <w:u w:val="single"/>
          </w:rPr>
          <w:delText>No Third Party Beneficiary.</w:delText>
        </w:r>
        <w:r w:rsidRPr="00B929DC" w:rsidDel="006D0E9C">
          <w:rPr>
            <w:szCs w:val="20"/>
          </w:rPr>
          <w:delText xml:space="preserve"> Except with respect to the rights of the Financing Persons in subsection 13(B)(1)(c),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w:delText>
        </w:r>
        <w:r w:rsidDel="006D0E9C">
          <w:rPr>
            <w:szCs w:val="20"/>
          </w:rPr>
          <w:delText xml:space="preserve"> </w:delText>
        </w:r>
        <w:r w:rsidRPr="00B929DC" w:rsidDel="006D0E9C">
          <w:rPr>
            <w:szCs w:val="20"/>
          </w:rPr>
          <w:delText>party beneficiary to this Agreement or the services to be provided hereunder. Nothing in this Agreement shall create a contractual relationship between one Party and the customers of the other Party, nor shall it create a duty of any kind to such customers.</w:delText>
        </w:r>
      </w:del>
    </w:p>
    <w:p w14:paraId="1A141B68" w14:textId="4C69DE15" w:rsidR="002E7ABF" w:rsidRPr="00B929DC" w:rsidDel="006D0E9C" w:rsidRDefault="002E7ABF" w:rsidP="002E7ABF">
      <w:pPr>
        <w:spacing w:before="120" w:after="120"/>
        <w:ind w:left="720" w:hanging="720"/>
        <w:rPr>
          <w:del w:id="1258" w:author="ERCOT" w:date="2025-10-21T20:44:00Z" w16du:dateUtc="2025-10-22T01:44:00Z"/>
          <w:szCs w:val="20"/>
        </w:rPr>
      </w:pPr>
      <w:del w:id="1259" w:author="ERCOT" w:date="2025-10-21T20:44:00Z" w16du:dateUtc="2025-10-22T01:44:00Z">
        <w:r w:rsidRPr="00B929DC" w:rsidDel="006D0E9C">
          <w:rPr>
            <w:szCs w:val="20"/>
          </w:rPr>
          <w:delText>D.</w:delText>
        </w:r>
        <w:r w:rsidRPr="00B929DC" w:rsidDel="006D0E9C">
          <w:rPr>
            <w:szCs w:val="20"/>
          </w:rPr>
          <w:tab/>
        </w:r>
        <w:r w:rsidRPr="00B929DC" w:rsidDel="006D0E9C">
          <w:rPr>
            <w:szCs w:val="20"/>
            <w:u w:val="single"/>
          </w:rPr>
          <w:delText>No Waiver.</w:delText>
        </w:r>
        <w:r w:rsidRPr="00B929DC" w:rsidDel="006D0E9C">
          <w:rPr>
            <w:szCs w:val="20"/>
          </w:rPr>
          <w:delTex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delText>
        </w:r>
      </w:del>
    </w:p>
    <w:p w14:paraId="106C2AD8" w14:textId="43B846BD" w:rsidR="002E7ABF" w:rsidRPr="00B929DC" w:rsidDel="006D0E9C" w:rsidRDefault="002E7ABF" w:rsidP="002E7ABF">
      <w:pPr>
        <w:spacing w:before="120" w:after="120"/>
        <w:ind w:left="720" w:hanging="720"/>
        <w:rPr>
          <w:del w:id="1260" w:author="ERCOT" w:date="2025-10-21T20:44:00Z" w16du:dateUtc="2025-10-22T01:44:00Z"/>
          <w:szCs w:val="20"/>
        </w:rPr>
      </w:pPr>
      <w:del w:id="1261" w:author="ERCOT" w:date="2025-10-21T20:44:00Z" w16du:dateUtc="2025-10-22T01:44:00Z">
        <w:r w:rsidRPr="00B929DC" w:rsidDel="006D0E9C">
          <w:rPr>
            <w:szCs w:val="20"/>
          </w:rPr>
          <w:delText>E.</w:delText>
        </w:r>
        <w:r w:rsidRPr="00B929DC" w:rsidDel="006D0E9C">
          <w:rPr>
            <w:szCs w:val="20"/>
          </w:rPr>
          <w:tab/>
        </w:r>
        <w:r w:rsidRPr="00B929DC" w:rsidDel="006D0E9C">
          <w:rPr>
            <w:szCs w:val="20"/>
            <w:u w:val="single"/>
          </w:rPr>
          <w:delText>Headings.</w:delText>
        </w:r>
        <w:r w:rsidRPr="00B929DC" w:rsidDel="006D0E9C">
          <w:rPr>
            <w:szCs w:val="20"/>
          </w:rPr>
          <w:delText xml:space="preserve"> Titles and headings of paragraphs and sections within this Agreement are provided merely for convenience and shall not be used or relied upon in construing this Agreement or the Parties’ intentions with respect thereto.</w:delText>
        </w:r>
      </w:del>
    </w:p>
    <w:p w14:paraId="20B44D94" w14:textId="7757E4D0" w:rsidR="002E7ABF" w:rsidRPr="00B929DC" w:rsidDel="006D0E9C" w:rsidRDefault="002E7ABF" w:rsidP="002E7ABF">
      <w:pPr>
        <w:spacing w:before="120" w:after="120"/>
        <w:ind w:left="720" w:hanging="720"/>
        <w:rPr>
          <w:del w:id="1262" w:author="ERCOT" w:date="2025-10-21T20:44:00Z" w16du:dateUtc="2025-10-22T01:44:00Z"/>
          <w:szCs w:val="20"/>
        </w:rPr>
      </w:pPr>
      <w:del w:id="1263" w:author="ERCOT" w:date="2025-10-21T20:44:00Z" w16du:dateUtc="2025-10-22T01:44:00Z">
        <w:r w:rsidRPr="00B929DC" w:rsidDel="006D0E9C">
          <w:rPr>
            <w:szCs w:val="20"/>
          </w:rPr>
          <w:delText>F.</w:delText>
        </w:r>
        <w:r w:rsidRPr="00B929DC" w:rsidDel="006D0E9C">
          <w:rPr>
            <w:szCs w:val="20"/>
          </w:rPr>
          <w:tab/>
        </w:r>
        <w:r w:rsidRPr="00B929DC" w:rsidDel="006D0E9C">
          <w:rPr>
            <w:szCs w:val="20"/>
            <w:u w:val="single"/>
          </w:rPr>
          <w:delText>Severability.</w:delText>
        </w:r>
        <w:r w:rsidRPr="00B929DC" w:rsidDel="006D0E9C">
          <w:rPr>
            <w:szCs w:val="20"/>
          </w:rPr>
          <w:delTex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w:delText>
        </w:r>
        <w:r w:rsidDel="006D0E9C">
          <w:rPr>
            <w:szCs w:val="20"/>
          </w:rPr>
          <w:delText>fourteen (</w:delText>
        </w:r>
        <w:r w:rsidRPr="00B929DC" w:rsidDel="006D0E9C">
          <w:rPr>
            <w:szCs w:val="20"/>
          </w:rPr>
          <w:delText>14</w:delText>
        </w:r>
        <w:r w:rsidDel="006D0E9C">
          <w:rPr>
            <w:szCs w:val="20"/>
          </w:rPr>
          <w:delText>)</w:delText>
        </w:r>
        <w:r w:rsidRPr="00B929DC" w:rsidDel="006D0E9C">
          <w:rPr>
            <w:szCs w:val="20"/>
          </w:rPr>
          <w:delText xml:space="preserve"> days, either Party shall have the right to terminate this Agreement on three</w:delText>
        </w:r>
        <w:r w:rsidDel="006D0E9C">
          <w:rPr>
            <w:szCs w:val="20"/>
          </w:rPr>
          <w:delText xml:space="preserve"> (3)</w:delText>
        </w:r>
        <w:r w:rsidRPr="00B929DC" w:rsidDel="006D0E9C">
          <w:rPr>
            <w:szCs w:val="20"/>
          </w:rPr>
          <w:delText xml:space="preserve"> days written notice.</w:delText>
        </w:r>
      </w:del>
    </w:p>
    <w:p w14:paraId="4010E794" w14:textId="746C7D4F" w:rsidR="002E7ABF" w:rsidRPr="00B929DC" w:rsidDel="006D0E9C" w:rsidRDefault="002E7ABF" w:rsidP="002E7ABF">
      <w:pPr>
        <w:spacing w:before="120" w:after="120"/>
        <w:ind w:left="720" w:hanging="720"/>
        <w:rPr>
          <w:del w:id="1264" w:author="ERCOT" w:date="2025-10-21T20:44:00Z" w16du:dateUtc="2025-10-22T01:44:00Z"/>
          <w:szCs w:val="20"/>
        </w:rPr>
      </w:pPr>
      <w:del w:id="1265" w:author="ERCOT" w:date="2025-10-21T20:44:00Z" w16du:dateUtc="2025-10-22T01:44:00Z">
        <w:r w:rsidRPr="00B929DC" w:rsidDel="006D0E9C">
          <w:rPr>
            <w:szCs w:val="20"/>
          </w:rPr>
          <w:delText>G.</w:delText>
        </w:r>
        <w:r w:rsidRPr="00B929DC" w:rsidDel="006D0E9C">
          <w:rPr>
            <w:szCs w:val="20"/>
          </w:rPr>
          <w:tab/>
        </w:r>
        <w:r w:rsidRPr="00B929DC" w:rsidDel="006D0E9C">
          <w:rPr>
            <w:szCs w:val="20"/>
            <w:u w:val="single"/>
          </w:rPr>
          <w:delText>Entire Agreement.</w:delText>
        </w:r>
        <w:r w:rsidRPr="00B929DC" w:rsidDel="006D0E9C">
          <w:rPr>
            <w:szCs w:val="20"/>
          </w:rPr>
          <w:delTex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delText>
        </w:r>
      </w:del>
    </w:p>
    <w:p w14:paraId="6390F72C" w14:textId="22067C8E" w:rsidR="002E7ABF" w:rsidRPr="00B929DC" w:rsidDel="006D0E9C" w:rsidRDefault="002E7ABF" w:rsidP="002E7ABF">
      <w:pPr>
        <w:spacing w:before="120" w:after="120"/>
        <w:ind w:left="720" w:hanging="720"/>
        <w:rPr>
          <w:del w:id="1266" w:author="ERCOT" w:date="2025-10-21T20:44:00Z" w16du:dateUtc="2025-10-22T01:44:00Z"/>
          <w:szCs w:val="20"/>
        </w:rPr>
      </w:pPr>
      <w:del w:id="1267" w:author="ERCOT" w:date="2025-10-21T20:44:00Z" w16du:dateUtc="2025-10-22T01:44:00Z">
        <w:r w:rsidRPr="00B929DC" w:rsidDel="006D0E9C">
          <w:rPr>
            <w:szCs w:val="20"/>
          </w:rPr>
          <w:delText>H.</w:delText>
        </w:r>
        <w:r w:rsidRPr="00B929DC" w:rsidDel="006D0E9C">
          <w:rPr>
            <w:szCs w:val="20"/>
          </w:rPr>
          <w:tab/>
        </w:r>
        <w:r w:rsidRPr="00B929DC" w:rsidDel="006D0E9C">
          <w:rPr>
            <w:szCs w:val="20"/>
            <w:u w:val="single"/>
          </w:rPr>
          <w:delText>Amendment.</w:delText>
        </w:r>
        <w:r w:rsidRPr="00B929DC" w:rsidDel="006D0E9C">
          <w:rPr>
            <w:szCs w:val="20"/>
          </w:rPr>
          <w:delText xml:space="preserve"> The standard form of this Agreement may only be modified through the procedure for modifying ERCOT Protocols described in the ERCOT Protocols.  Any </w:delText>
        </w:r>
        <w:r w:rsidRPr="00B929DC" w:rsidDel="006D0E9C">
          <w:rPr>
            <w:szCs w:val="20"/>
          </w:rPr>
          <w:lastRenderedPageBreak/>
          <w:delText xml:space="preserve">changes to the terms of the standard form of this Agreement shall not take effect until a new Agreement is executed between the Parties.  </w:delText>
        </w:r>
      </w:del>
    </w:p>
    <w:p w14:paraId="4B674E17" w14:textId="160A06FD" w:rsidR="002E7ABF" w:rsidRPr="00B929DC" w:rsidDel="006D0E9C" w:rsidRDefault="002E7ABF" w:rsidP="002E7ABF">
      <w:pPr>
        <w:spacing w:before="120" w:after="120"/>
        <w:ind w:left="720" w:hanging="720"/>
        <w:rPr>
          <w:del w:id="1268" w:author="ERCOT" w:date="2025-10-21T20:44:00Z" w16du:dateUtc="2025-10-22T01:44:00Z"/>
          <w:szCs w:val="20"/>
        </w:rPr>
      </w:pPr>
      <w:del w:id="1269" w:author="ERCOT" w:date="2025-10-21T20:44:00Z" w16du:dateUtc="2025-10-22T01:44:00Z">
        <w:r w:rsidRPr="00B929DC" w:rsidDel="006D0E9C">
          <w:rPr>
            <w:szCs w:val="20"/>
          </w:rPr>
          <w:delText>I.</w:delText>
        </w:r>
        <w:r w:rsidRPr="00B929DC" w:rsidDel="006D0E9C">
          <w:rPr>
            <w:szCs w:val="20"/>
          </w:rPr>
          <w:tab/>
        </w:r>
        <w:r w:rsidRPr="00B929DC" w:rsidDel="006D0E9C">
          <w:rPr>
            <w:szCs w:val="20"/>
            <w:u w:val="single"/>
          </w:rPr>
          <w:delText>ERCOT’s Right to Audit Participant.</w:delText>
        </w:r>
        <w:r w:rsidRPr="00B929DC" w:rsidDel="006D0E9C">
          <w:rPr>
            <w:szCs w:val="20"/>
          </w:rPr>
          <w:delTex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delText>
        </w:r>
      </w:del>
    </w:p>
    <w:p w14:paraId="552BB2E7" w14:textId="1321135E" w:rsidR="002E7ABF" w:rsidRPr="00B929DC" w:rsidDel="006D0E9C" w:rsidRDefault="002E7ABF" w:rsidP="002E7ABF">
      <w:pPr>
        <w:spacing w:before="120" w:after="120"/>
        <w:ind w:left="720" w:hanging="720"/>
        <w:rPr>
          <w:del w:id="1270" w:author="ERCOT" w:date="2025-10-21T20:44:00Z" w16du:dateUtc="2025-10-22T01:44:00Z"/>
          <w:szCs w:val="20"/>
        </w:rPr>
      </w:pPr>
      <w:del w:id="1271" w:author="ERCOT" w:date="2025-10-21T20:44:00Z" w16du:dateUtc="2025-10-22T01:44:00Z">
        <w:r w:rsidRPr="00B929DC" w:rsidDel="006D0E9C">
          <w:rPr>
            <w:szCs w:val="20"/>
          </w:rPr>
          <w:delText>J.</w:delText>
        </w:r>
        <w:r w:rsidRPr="00B929DC" w:rsidDel="006D0E9C">
          <w:rPr>
            <w:szCs w:val="20"/>
          </w:rPr>
          <w:tab/>
        </w:r>
        <w:r w:rsidRPr="00B929DC" w:rsidDel="006D0E9C">
          <w:rPr>
            <w:szCs w:val="20"/>
            <w:u w:val="single"/>
          </w:rPr>
          <w:delText>Participant’s Right to Audit ERCOT.</w:delText>
        </w:r>
        <w:r w:rsidRPr="00B929DC" w:rsidDel="006D0E9C">
          <w:rPr>
            <w:szCs w:val="20"/>
          </w:rPr>
          <w:delText xml:space="preserve"> Participant’s right to data and audit of ERCOT shall be as described in the ERCOT Protocols and shall not exceed the rights described in the ERCOT Protocols. </w:delText>
        </w:r>
      </w:del>
    </w:p>
    <w:p w14:paraId="087B2D00" w14:textId="3660674A" w:rsidR="002E7ABF" w:rsidRPr="00B929DC" w:rsidDel="006D0E9C" w:rsidRDefault="002E7ABF" w:rsidP="002E7ABF">
      <w:pPr>
        <w:spacing w:before="120" w:after="120"/>
        <w:ind w:left="720" w:hanging="720"/>
        <w:rPr>
          <w:del w:id="1272" w:author="ERCOT" w:date="2025-10-21T20:44:00Z" w16du:dateUtc="2025-10-22T01:44:00Z"/>
          <w:szCs w:val="20"/>
        </w:rPr>
      </w:pPr>
      <w:del w:id="1273" w:author="ERCOT" w:date="2025-10-21T20:44:00Z" w16du:dateUtc="2025-10-22T01:44:00Z">
        <w:r w:rsidRPr="00B929DC" w:rsidDel="006D0E9C">
          <w:rPr>
            <w:szCs w:val="20"/>
          </w:rPr>
          <w:delText>K.</w:delText>
        </w:r>
        <w:r w:rsidRPr="00B929DC" w:rsidDel="006D0E9C">
          <w:rPr>
            <w:szCs w:val="20"/>
          </w:rPr>
          <w:tab/>
        </w:r>
        <w:r w:rsidRPr="00B929DC" w:rsidDel="006D0E9C">
          <w:rPr>
            <w:szCs w:val="20"/>
            <w:u w:val="single"/>
          </w:rPr>
          <w:delText>Further Assurances.</w:delText>
        </w:r>
        <w:r w:rsidRPr="00B929DC" w:rsidDel="006D0E9C">
          <w:rPr>
            <w:szCs w:val="20"/>
          </w:rPr>
          <w:delText xml:space="preserve"> Each Party agrees that during the term of this Agreement it will take such actions, provide such documents, do such things and provide such further assurances as may reasonably be requested by the other Party to permit performance of this Agreement.</w:delText>
        </w:r>
      </w:del>
    </w:p>
    <w:p w14:paraId="787A0DBF" w14:textId="153B13EA" w:rsidR="002E7ABF" w:rsidRPr="00B929DC" w:rsidDel="006D0E9C" w:rsidRDefault="002E7ABF" w:rsidP="002E7ABF">
      <w:pPr>
        <w:spacing w:before="120" w:after="120"/>
        <w:ind w:left="720" w:hanging="720"/>
        <w:rPr>
          <w:del w:id="1274" w:author="ERCOT" w:date="2025-10-21T20:44:00Z" w16du:dateUtc="2025-10-22T01:44:00Z"/>
          <w:szCs w:val="20"/>
        </w:rPr>
      </w:pPr>
      <w:del w:id="1275" w:author="ERCOT" w:date="2025-10-21T20:44:00Z" w16du:dateUtc="2025-10-22T01:44:00Z">
        <w:r w:rsidRPr="00B929DC" w:rsidDel="006D0E9C">
          <w:rPr>
            <w:szCs w:val="20"/>
          </w:rPr>
          <w:delText>L.</w:delText>
        </w:r>
        <w:r w:rsidRPr="00B929DC" w:rsidDel="006D0E9C">
          <w:rPr>
            <w:szCs w:val="20"/>
          </w:rPr>
          <w:tab/>
        </w:r>
        <w:r w:rsidRPr="00B929DC" w:rsidDel="006D0E9C">
          <w:rPr>
            <w:szCs w:val="20"/>
            <w:u w:val="single"/>
          </w:rPr>
          <w:delText>Conflicts.</w:delText>
        </w:r>
        <w:r w:rsidRPr="00B929DC" w:rsidDel="006D0E9C">
          <w:rPr>
            <w:szCs w:val="20"/>
          </w:rPr>
          <w:delTex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provided that Participant shall give notice to ERCOT of any such conflict affecting Participant. In the event of a conflict between the ERCOT Protocols and this Agreement, the provisions expressly set forth in this Agreement shall control. </w:delText>
        </w:r>
      </w:del>
    </w:p>
    <w:p w14:paraId="7D6E53CA" w14:textId="683A9DD6" w:rsidR="002E7ABF" w:rsidRPr="00B929DC" w:rsidDel="006D0E9C" w:rsidRDefault="002E7ABF" w:rsidP="002E7ABF">
      <w:pPr>
        <w:spacing w:before="120" w:after="120"/>
        <w:ind w:left="720" w:hanging="720"/>
        <w:rPr>
          <w:del w:id="1276" w:author="ERCOT" w:date="2025-10-21T20:44:00Z" w16du:dateUtc="2025-10-22T01:44:00Z"/>
          <w:szCs w:val="20"/>
        </w:rPr>
      </w:pPr>
      <w:del w:id="1277" w:author="ERCOT" w:date="2025-10-21T20:44:00Z" w16du:dateUtc="2025-10-22T01:44:00Z">
        <w:r w:rsidRPr="00B929DC" w:rsidDel="006D0E9C">
          <w:rPr>
            <w:szCs w:val="20"/>
          </w:rPr>
          <w:delText>M.</w:delText>
        </w:r>
        <w:r w:rsidRPr="00B929DC" w:rsidDel="006D0E9C">
          <w:rPr>
            <w:szCs w:val="20"/>
          </w:rPr>
          <w:tab/>
        </w:r>
        <w:r w:rsidRPr="00B929DC" w:rsidDel="006D0E9C">
          <w:rPr>
            <w:szCs w:val="20"/>
            <w:u w:val="single"/>
          </w:rPr>
          <w:delText>No Partnership.</w:delText>
        </w:r>
        <w:r w:rsidRPr="00B929DC" w:rsidDel="006D0E9C">
          <w:rPr>
            <w:szCs w:val="20"/>
          </w:rPr>
          <w:delTex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delText>
        </w:r>
      </w:del>
    </w:p>
    <w:p w14:paraId="0C9172E2" w14:textId="279D6CE1" w:rsidR="002E7ABF" w:rsidRPr="00B929DC" w:rsidDel="006D0E9C" w:rsidRDefault="002E7ABF" w:rsidP="002E7ABF">
      <w:pPr>
        <w:spacing w:before="120" w:after="120"/>
        <w:ind w:left="720" w:hanging="720"/>
        <w:rPr>
          <w:del w:id="1278" w:author="ERCOT" w:date="2025-10-21T20:44:00Z" w16du:dateUtc="2025-10-22T01:44:00Z"/>
          <w:szCs w:val="20"/>
        </w:rPr>
      </w:pPr>
      <w:del w:id="1279" w:author="ERCOT" w:date="2025-10-21T20:44:00Z" w16du:dateUtc="2025-10-22T01:44:00Z">
        <w:r w:rsidRPr="00B929DC" w:rsidDel="006D0E9C">
          <w:rPr>
            <w:szCs w:val="20"/>
          </w:rPr>
          <w:delText>N.</w:delText>
        </w:r>
        <w:r w:rsidRPr="00B929DC" w:rsidDel="006D0E9C">
          <w:rPr>
            <w:szCs w:val="20"/>
          </w:rPr>
          <w:tab/>
        </w:r>
        <w:r w:rsidRPr="00B929DC" w:rsidDel="006D0E9C">
          <w:rPr>
            <w:szCs w:val="20"/>
            <w:u w:val="single"/>
          </w:rPr>
          <w:delText>Construction.</w:delText>
        </w:r>
        <w:r w:rsidRPr="00B929DC" w:rsidDel="006D0E9C">
          <w:rPr>
            <w:szCs w:val="20"/>
          </w:rPr>
          <w:delText xml:space="preserve"> In this Agreement, the following rules of construction apply, unless expressly provided otherwise or unless the context clearly requires otherwise:</w:delText>
        </w:r>
      </w:del>
    </w:p>
    <w:p w14:paraId="42F0FD60" w14:textId="5D66B85F" w:rsidR="002E7ABF" w:rsidRPr="00B929DC" w:rsidDel="006D0E9C" w:rsidRDefault="002E7ABF" w:rsidP="002E7ABF">
      <w:pPr>
        <w:spacing w:before="120" w:after="120"/>
        <w:ind w:left="1440" w:hanging="720"/>
        <w:rPr>
          <w:del w:id="1280" w:author="ERCOT" w:date="2025-10-21T20:44:00Z" w16du:dateUtc="2025-10-22T01:44:00Z"/>
          <w:szCs w:val="20"/>
        </w:rPr>
      </w:pPr>
      <w:del w:id="1281" w:author="ERCOT" w:date="2025-10-21T20:44:00Z" w16du:dateUtc="2025-10-22T01:44:00Z">
        <w:r w:rsidRPr="00B929DC" w:rsidDel="006D0E9C">
          <w:rPr>
            <w:szCs w:val="20"/>
          </w:rPr>
          <w:delText>(1)</w:delText>
        </w:r>
        <w:r w:rsidRPr="00B929DC" w:rsidDel="006D0E9C">
          <w:rPr>
            <w:szCs w:val="20"/>
          </w:rPr>
          <w:tab/>
          <w:delText>The singular includes the plural, and the plural includes the singular.</w:delText>
        </w:r>
      </w:del>
    </w:p>
    <w:p w14:paraId="32352B56" w14:textId="48BBFD09" w:rsidR="002E7ABF" w:rsidRPr="00B929DC" w:rsidDel="006D0E9C" w:rsidRDefault="002E7ABF" w:rsidP="002E7ABF">
      <w:pPr>
        <w:spacing w:before="120" w:after="120"/>
        <w:ind w:left="1440" w:hanging="720"/>
        <w:rPr>
          <w:del w:id="1282" w:author="ERCOT" w:date="2025-10-21T20:44:00Z" w16du:dateUtc="2025-10-22T01:44:00Z"/>
          <w:szCs w:val="20"/>
        </w:rPr>
      </w:pPr>
      <w:del w:id="1283" w:author="ERCOT" w:date="2025-10-21T20:44:00Z" w16du:dateUtc="2025-10-22T01:44:00Z">
        <w:r w:rsidRPr="00B929DC" w:rsidDel="006D0E9C">
          <w:rPr>
            <w:szCs w:val="20"/>
          </w:rPr>
          <w:delText>(2)</w:delText>
        </w:r>
        <w:r w:rsidRPr="00B929DC" w:rsidDel="006D0E9C">
          <w:rPr>
            <w:szCs w:val="20"/>
          </w:rPr>
          <w:tab/>
          <w:delText>The present tense includes the future tense, and the future tense includes the present tense.</w:delText>
        </w:r>
      </w:del>
    </w:p>
    <w:p w14:paraId="3CCC4574" w14:textId="6EE72B04" w:rsidR="002E7ABF" w:rsidRPr="00B929DC" w:rsidDel="006D0E9C" w:rsidRDefault="002E7ABF" w:rsidP="002E7ABF">
      <w:pPr>
        <w:spacing w:before="120" w:after="120"/>
        <w:ind w:left="1440" w:hanging="720"/>
        <w:rPr>
          <w:del w:id="1284" w:author="ERCOT" w:date="2025-10-21T20:44:00Z" w16du:dateUtc="2025-10-22T01:44:00Z"/>
          <w:szCs w:val="20"/>
        </w:rPr>
      </w:pPr>
      <w:del w:id="1285" w:author="ERCOT" w:date="2025-10-21T20:44:00Z" w16du:dateUtc="2025-10-22T01:44:00Z">
        <w:r w:rsidRPr="00B929DC" w:rsidDel="006D0E9C">
          <w:rPr>
            <w:szCs w:val="20"/>
          </w:rPr>
          <w:delText>(3)</w:delText>
        </w:r>
        <w:r w:rsidRPr="00B929DC" w:rsidDel="006D0E9C">
          <w:rPr>
            <w:szCs w:val="20"/>
          </w:rPr>
          <w:tab/>
          <w:delText>Words importing any gender include the other gender.</w:delText>
        </w:r>
      </w:del>
    </w:p>
    <w:p w14:paraId="03914A5C" w14:textId="356A361C" w:rsidR="002E7ABF" w:rsidRPr="00B929DC" w:rsidDel="006D0E9C" w:rsidRDefault="002E7ABF" w:rsidP="002E7ABF">
      <w:pPr>
        <w:spacing w:before="120" w:after="120"/>
        <w:ind w:left="1440" w:hanging="720"/>
        <w:rPr>
          <w:del w:id="1286" w:author="ERCOT" w:date="2025-10-21T20:44:00Z" w16du:dateUtc="2025-10-22T01:44:00Z"/>
          <w:szCs w:val="20"/>
        </w:rPr>
      </w:pPr>
      <w:del w:id="1287" w:author="ERCOT" w:date="2025-10-21T20:44:00Z" w16du:dateUtc="2025-10-22T01:44:00Z">
        <w:r w:rsidRPr="00B929DC" w:rsidDel="006D0E9C">
          <w:rPr>
            <w:szCs w:val="20"/>
          </w:rPr>
          <w:lastRenderedPageBreak/>
          <w:delText>(4)</w:delText>
        </w:r>
        <w:r w:rsidRPr="00B929DC" w:rsidDel="006D0E9C">
          <w:rPr>
            <w:szCs w:val="20"/>
          </w:rPr>
          <w:tab/>
          <w:delText>The word “shall” denotes a duty.</w:delText>
        </w:r>
      </w:del>
    </w:p>
    <w:p w14:paraId="77DE6F61" w14:textId="46AA9B2D" w:rsidR="002E7ABF" w:rsidRPr="00B929DC" w:rsidDel="006D0E9C" w:rsidRDefault="002E7ABF" w:rsidP="002E7ABF">
      <w:pPr>
        <w:spacing w:before="120" w:after="120"/>
        <w:ind w:left="1440" w:hanging="720"/>
        <w:rPr>
          <w:del w:id="1288" w:author="ERCOT" w:date="2025-10-21T20:44:00Z" w16du:dateUtc="2025-10-22T01:44:00Z"/>
          <w:szCs w:val="20"/>
        </w:rPr>
      </w:pPr>
      <w:del w:id="1289" w:author="ERCOT" w:date="2025-10-21T20:44:00Z" w16du:dateUtc="2025-10-22T01:44:00Z">
        <w:r w:rsidRPr="00B929DC" w:rsidDel="006D0E9C">
          <w:rPr>
            <w:szCs w:val="20"/>
          </w:rPr>
          <w:delText>(5)</w:delText>
        </w:r>
        <w:r w:rsidRPr="00B929DC" w:rsidDel="006D0E9C">
          <w:rPr>
            <w:szCs w:val="20"/>
          </w:rPr>
          <w:tab/>
          <w:delText>The word “must” denotes a condition precedent or subsequent.</w:delText>
        </w:r>
      </w:del>
    </w:p>
    <w:p w14:paraId="2B63D2C7" w14:textId="1A0FE05F" w:rsidR="002E7ABF" w:rsidRPr="00B929DC" w:rsidDel="006D0E9C" w:rsidRDefault="002E7ABF" w:rsidP="002E7ABF">
      <w:pPr>
        <w:spacing w:before="120" w:after="120"/>
        <w:ind w:left="1440" w:hanging="720"/>
        <w:rPr>
          <w:del w:id="1290" w:author="ERCOT" w:date="2025-10-21T20:44:00Z" w16du:dateUtc="2025-10-22T01:44:00Z"/>
          <w:szCs w:val="20"/>
        </w:rPr>
      </w:pPr>
      <w:del w:id="1291" w:author="ERCOT" w:date="2025-10-21T20:44:00Z" w16du:dateUtc="2025-10-22T01:44:00Z">
        <w:r w:rsidRPr="00B929DC" w:rsidDel="006D0E9C">
          <w:rPr>
            <w:szCs w:val="20"/>
          </w:rPr>
          <w:delText>(6)</w:delText>
        </w:r>
        <w:r w:rsidRPr="00B929DC" w:rsidDel="006D0E9C">
          <w:rPr>
            <w:szCs w:val="20"/>
          </w:rPr>
          <w:tab/>
          <w:delText>The word “may” denotes a privilege or discretionary power.</w:delText>
        </w:r>
      </w:del>
    </w:p>
    <w:p w14:paraId="2F99DD8F" w14:textId="6E1F59E0" w:rsidR="002E7ABF" w:rsidRPr="00B929DC" w:rsidDel="006D0E9C" w:rsidRDefault="002E7ABF" w:rsidP="002E7ABF">
      <w:pPr>
        <w:spacing w:before="120" w:after="120"/>
        <w:ind w:left="1440" w:hanging="720"/>
        <w:rPr>
          <w:del w:id="1292" w:author="ERCOT" w:date="2025-10-21T20:44:00Z" w16du:dateUtc="2025-10-22T01:44:00Z"/>
          <w:szCs w:val="20"/>
        </w:rPr>
      </w:pPr>
      <w:del w:id="1293" w:author="ERCOT" w:date="2025-10-21T20:44:00Z" w16du:dateUtc="2025-10-22T01:44:00Z">
        <w:r w:rsidRPr="00B929DC" w:rsidDel="006D0E9C">
          <w:rPr>
            <w:szCs w:val="20"/>
          </w:rPr>
          <w:delText>(7)</w:delText>
        </w:r>
        <w:r w:rsidRPr="00B929DC" w:rsidDel="006D0E9C">
          <w:rPr>
            <w:szCs w:val="20"/>
          </w:rPr>
          <w:tab/>
          <w:delText>The phrase “may not” denotes a prohibition.</w:delText>
        </w:r>
      </w:del>
    </w:p>
    <w:p w14:paraId="3CD57271" w14:textId="43C7DD83" w:rsidR="002E7ABF" w:rsidRPr="00B929DC" w:rsidDel="006D0E9C" w:rsidRDefault="002E7ABF" w:rsidP="002E7ABF">
      <w:pPr>
        <w:spacing w:before="120" w:after="120"/>
        <w:ind w:left="1440" w:hanging="720"/>
        <w:rPr>
          <w:del w:id="1294" w:author="ERCOT" w:date="2025-10-21T20:44:00Z" w16du:dateUtc="2025-10-22T01:44:00Z"/>
          <w:szCs w:val="20"/>
        </w:rPr>
      </w:pPr>
      <w:del w:id="1295" w:author="ERCOT" w:date="2025-10-21T20:44:00Z" w16du:dateUtc="2025-10-22T01:44:00Z">
        <w:r w:rsidRPr="00B929DC" w:rsidDel="006D0E9C">
          <w:rPr>
            <w:szCs w:val="20"/>
          </w:rPr>
          <w:delText>(8)</w:delText>
        </w:r>
        <w:r w:rsidRPr="00B929DC" w:rsidDel="006D0E9C">
          <w:rPr>
            <w:szCs w:val="20"/>
          </w:rPr>
          <w:tab/>
          <w:delText>References to statutes, tariffs, regulations, or ERCOT Protocols include all provisions consolidating, amending, or replacing the statutes, tariffs, regulations, or ERCOT Protocols referred to.</w:delText>
        </w:r>
      </w:del>
    </w:p>
    <w:p w14:paraId="63943B6E" w14:textId="6589BD3C" w:rsidR="002E7ABF" w:rsidRPr="00B929DC" w:rsidDel="006D0E9C" w:rsidRDefault="002E7ABF" w:rsidP="002E7ABF">
      <w:pPr>
        <w:spacing w:before="120" w:after="120"/>
        <w:ind w:left="1440" w:hanging="720"/>
        <w:rPr>
          <w:del w:id="1296" w:author="ERCOT" w:date="2025-10-21T20:44:00Z" w16du:dateUtc="2025-10-22T01:44:00Z"/>
          <w:szCs w:val="20"/>
        </w:rPr>
      </w:pPr>
      <w:del w:id="1297" w:author="ERCOT" w:date="2025-10-21T20:44:00Z" w16du:dateUtc="2025-10-22T01:44:00Z">
        <w:r w:rsidRPr="00B929DC" w:rsidDel="006D0E9C">
          <w:rPr>
            <w:szCs w:val="20"/>
          </w:rPr>
          <w:delText>(9)</w:delText>
        </w:r>
        <w:r w:rsidRPr="00B929DC" w:rsidDel="006D0E9C">
          <w:rPr>
            <w:szCs w:val="20"/>
          </w:rPr>
          <w:tab/>
          <w:delText>References to “writing” include printing, typing, lithography, and other means of reproducing words in a tangible visible form.</w:delText>
        </w:r>
      </w:del>
    </w:p>
    <w:p w14:paraId="48B8D7C2" w14:textId="702D8E0C" w:rsidR="002E7ABF" w:rsidRPr="00B929DC" w:rsidDel="006D0E9C" w:rsidRDefault="002E7ABF" w:rsidP="002E7ABF">
      <w:pPr>
        <w:spacing w:before="120" w:after="120"/>
        <w:ind w:left="1440" w:hanging="720"/>
        <w:rPr>
          <w:del w:id="1298" w:author="ERCOT" w:date="2025-10-21T20:44:00Z" w16du:dateUtc="2025-10-22T01:44:00Z"/>
          <w:szCs w:val="20"/>
        </w:rPr>
      </w:pPr>
      <w:del w:id="1299" w:author="ERCOT" w:date="2025-10-21T20:44:00Z" w16du:dateUtc="2025-10-22T01:44:00Z">
        <w:r w:rsidRPr="00B929DC" w:rsidDel="006D0E9C">
          <w:rPr>
            <w:szCs w:val="20"/>
          </w:rPr>
          <w:delText>(10)</w:delText>
        </w:r>
        <w:r w:rsidRPr="00B929DC" w:rsidDel="006D0E9C">
          <w:rPr>
            <w:szCs w:val="20"/>
          </w:rPr>
          <w:tab/>
          <w:delText>The words “including,” “includes,” and “include” are deemed to be followed by the words “without limitation.”</w:delText>
        </w:r>
      </w:del>
    </w:p>
    <w:p w14:paraId="7639FD6C" w14:textId="1EAF47BD" w:rsidR="002E7ABF" w:rsidRPr="00B929DC" w:rsidDel="006D0E9C" w:rsidRDefault="002E7ABF" w:rsidP="002E7ABF">
      <w:pPr>
        <w:spacing w:before="120" w:after="120"/>
        <w:ind w:left="1440" w:hanging="720"/>
        <w:rPr>
          <w:del w:id="1300" w:author="ERCOT" w:date="2025-10-21T20:44:00Z" w16du:dateUtc="2025-10-22T01:44:00Z"/>
          <w:szCs w:val="20"/>
        </w:rPr>
      </w:pPr>
      <w:del w:id="1301" w:author="ERCOT" w:date="2025-10-21T20:44:00Z" w16du:dateUtc="2025-10-22T01:44:00Z">
        <w:r w:rsidRPr="00B929DC" w:rsidDel="006D0E9C">
          <w:rPr>
            <w:szCs w:val="20"/>
          </w:rPr>
          <w:delText>(11)</w:delText>
        </w:r>
        <w:r w:rsidRPr="00B929DC" w:rsidDel="006D0E9C">
          <w:rPr>
            <w:szCs w:val="20"/>
          </w:rPr>
          <w:tab/>
          <w:delText>Any reference to a day, week, month or year is to a calendar day, week, month or year unless otherwise indicated.</w:delText>
        </w:r>
      </w:del>
    </w:p>
    <w:p w14:paraId="29BC112C" w14:textId="455FEE5C" w:rsidR="002E7ABF" w:rsidRPr="00B929DC" w:rsidDel="006D0E9C" w:rsidRDefault="002E7ABF" w:rsidP="002E7ABF">
      <w:pPr>
        <w:spacing w:before="120" w:after="120"/>
        <w:ind w:left="1440" w:hanging="720"/>
        <w:rPr>
          <w:del w:id="1302" w:author="ERCOT" w:date="2025-10-21T20:44:00Z" w16du:dateUtc="2025-10-22T01:44:00Z"/>
          <w:szCs w:val="20"/>
        </w:rPr>
      </w:pPr>
      <w:del w:id="1303" w:author="ERCOT" w:date="2025-10-21T20:44:00Z" w16du:dateUtc="2025-10-22T01:44:00Z">
        <w:r w:rsidRPr="00B929DC" w:rsidDel="006D0E9C">
          <w:rPr>
            <w:szCs w:val="20"/>
          </w:rPr>
          <w:delText>(12)</w:delText>
        </w:r>
        <w:r w:rsidRPr="00B929DC" w:rsidDel="006D0E9C">
          <w:rPr>
            <w:szCs w:val="20"/>
          </w:rPr>
          <w:tab/>
          <w:delText>References to articles, Sections (or subdivisions of Sections), exhibits, annexes or schedules are to this Agreement, unless expressly stated otherwise.</w:delText>
        </w:r>
      </w:del>
    </w:p>
    <w:p w14:paraId="2EEB7F0E" w14:textId="0C480AF4" w:rsidR="002E7ABF" w:rsidRPr="00B929DC" w:rsidDel="006D0E9C" w:rsidRDefault="002E7ABF" w:rsidP="002E7ABF">
      <w:pPr>
        <w:spacing w:before="120" w:after="120"/>
        <w:ind w:left="1440" w:hanging="720"/>
        <w:rPr>
          <w:del w:id="1304" w:author="ERCOT" w:date="2025-10-21T20:44:00Z" w16du:dateUtc="2025-10-22T01:44:00Z"/>
          <w:szCs w:val="20"/>
        </w:rPr>
      </w:pPr>
      <w:del w:id="1305" w:author="ERCOT" w:date="2025-10-21T20:44:00Z" w16du:dateUtc="2025-10-22T01:44:00Z">
        <w:r w:rsidRPr="00B929DC" w:rsidDel="006D0E9C">
          <w:rPr>
            <w:szCs w:val="20"/>
          </w:rPr>
          <w:delText>(13)</w:delText>
        </w:r>
        <w:r w:rsidRPr="00B929DC" w:rsidDel="006D0E9C">
          <w:rPr>
            <w:szCs w:val="20"/>
          </w:rPr>
          <w:tab/>
          <w:delTex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delText>
        </w:r>
      </w:del>
    </w:p>
    <w:p w14:paraId="1B760D29" w14:textId="42D8E9B7" w:rsidR="002E7ABF" w:rsidRPr="00B929DC" w:rsidDel="006D0E9C" w:rsidRDefault="002E7ABF" w:rsidP="002E7ABF">
      <w:pPr>
        <w:spacing w:before="120" w:after="120"/>
        <w:ind w:left="1440" w:hanging="720"/>
        <w:rPr>
          <w:del w:id="1306" w:author="ERCOT" w:date="2025-10-21T20:44:00Z" w16du:dateUtc="2025-10-22T01:44:00Z"/>
          <w:szCs w:val="20"/>
        </w:rPr>
      </w:pPr>
      <w:del w:id="1307" w:author="ERCOT" w:date="2025-10-21T20:44:00Z" w16du:dateUtc="2025-10-22T01:44:00Z">
        <w:r w:rsidRPr="00B929DC" w:rsidDel="006D0E9C">
          <w:rPr>
            <w:szCs w:val="20"/>
          </w:rPr>
          <w:delText>(14)</w:delText>
        </w:r>
        <w:r w:rsidRPr="00B929DC" w:rsidDel="006D0E9C">
          <w:rPr>
            <w:szCs w:val="20"/>
          </w:rPr>
          <w:tab/>
          <w:delText>References to persons or Entities include their respective successors and permitted assigns and, for governmental Entities, Entities succeeding to their respective functions and capacities.</w:delText>
        </w:r>
      </w:del>
    </w:p>
    <w:p w14:paraId="1AE3A5E7" w14:textId="168AD85E" w:rsidR="002E7ABF" w:rsidRPr="00B929DC" w:rsidDel="006D0E9C" w:rsidRDefault="002E7ABF" w:rsidP="002E7ABF">
      <w:pPr>
        <w:spacing w:before="120" w:after="120"/>
        <w:ind w:left="1440" w:hanging="720"/>
        <w:rPr>
          <w:del w:id="1308" w:author="ERCOT" w:date="2025-10-21T20:44:00Z" w16du:dateUtc="2025-10-22T01:44:00Z"/>
          <w:szCs w:val="20"/>
        </w:rPr>
      </w:pPr>
      <w:del w:id="1309" w:author="ERCOT" w:date="2025-10-21T20:44:00Z" w16du:dateUtc="2025-10-22T01:44:00Z">
        <w:r w:rsidRPr="00B929DC" w:rsidDel="006D0E9C">
          <w:rPr>
            <w:szCs w:val="20"/>
          </w:rPr>
          <w:delText>(15)</w:delText>
        </w:r>
        <w:r w:rsidRPr="00B929DC" w:rsidDel="006D0E9C">
          <w:rPr>
            <w:szCs w:val="20"/>
          </w:rPr>
          <w:tab/>
          <w:delText>References to time are to Central Prevailing Time (CPT).</w:delText>
        </w:r>
      </w:del>
    </w:p>
    <w:p w14:paraId="2A6057C0" w14:textId="22B7924A" w:rsidR="002E7ABF" w:rsidDel="006D0E9C" w:rsidRDefault="002E7ABF" w:rsidP="002E7ABF">
      <w:pPr>
        <w:spacing w:before="120" w:after="120"/>
        <w:ind w:left="720" w:hanging="720"/>
        <w:rPr>
          <w:del w:id="1310" w:author="ERCOT" w:date="2025-10-21T20:44:00Z" w16du:dateUtc="2025-10-22T01:44:00Z"/>
          <w:szCs w:val="20"/>
        </w:rPr>
      </w:pPr>
      <w:del w:id="1311" w:author="ERCOT" w:date="2025-10-21T20:44:00Z" w16du:dateUtc="2025-10-22T01:44:00Z">
        <w:r w:rsidRPr="00B929DC" w:rsidDel="006D0E9C">
          <w:rPr>
            <w:szCs w:val="20"/>
          </w:rPr>
          <w:delText>O.</w:delText>
        </w:r>
        <w:r w:rsidRPr="00B929DC" w:rsidDel="006D0E9C">
          <w:rPr>
            <w:szCs w:val="20"/>
          </w:rPr>
          <w:tab/>
        </w:r>
        <w:r w:rsidRPr="00B929DC" w:rsidDel="006D0E9C">
          <w:rPr>
            <w:szCs w:val="20"/>
            <w:u w:val="single"/>
          </w:rPr>
          <w:delText>Multiple Counterparts.</w:delText>
        </w:r>
        <w:r w:rsidRPr="00B929DC" w:rsidDel="006D0E9C">
          <w:rPr>
            <w:szCs w:val="20"/>
          </w:rPr>
          <w:delText xml:space="preserve"> This Agreement may be executed in two or more counterparts, each of which is deemed an original but all constitute one and the same instrument.</w:delText>
        </w:r>
      </w:del>
    </w:p>
    <w:p w14:paraId="4D132981" w14:textId="7773E896" w:rsidR="002E7ABF" w:rsidRPr="00B929DC" w:rsidDel="006D0E9C" w:rsidRDefault="002E7ABF" w:rsidP="002E7ABF">
      <w:pPr>
        <w:spacing w:before="120" w:after="120"/>
        <w:ind w:left="720" w:hanging="720"/>
        <w:rPr>
          <w:del w:id="1312" w:author="ERCOT" w:date="2025-10-21T20:44:00Z" w16du:dateUtc="2025-10-22T01:44:00Z"/>
          <w:szCs w:val="20"/>
        </w:rPr>
      </w:pPr>
    </w:p>
    <w:p w14:paraId="732C2203" w14:textId="77777777" w:rsidR="002E7ABF" w:rsidRPr="00B929DC" w:rsidRDefault="002E7ABF" w:rsidP="002E7ABF">
      <w:pPr>
        <w:spacing w:after="240"/>
      </w:pPr>
      <w:r w:rsidRPr="00B929DC">
        <w:t>SIGNED, ACCEPTED, AND AGREED TO by each undersigned signatory who, by signature hereto, represents and warrants that he or she has full power and authority to execute this Agreement.</w:t>
      </w:r>
    </w:p>
    <w:p w14:paraId="7F21B95C" w14:textId="77777777" w:rsidR="002E7ABF" w:rsidRPr="00B929DC" w:rsidRDefault="002E7ABF" w:rsidP="002E7ABF">
      <w:pPr>
        <w:keepNext/>
        <w:tabs>
          <w:tab w:val="left" w:pos="1080"/>
        </w:tabs>
        <w:spacing w:before="240" w:after="240"/>
        <w:ind w:left="1080" w:hanging="1080"/>
        <w:outlineLvl w:val="2"/>
        <w:rPr>
          <w:b/>
          <w:bCs/>
          <w:i/>
          <w:szCs w:val="20"/>
        </w:rPr>
      </w:pPr>
      <w:r w:rsidRPr="00B929DC">
        <w:rPr>
          <w:b/>
          <w:bCs/>
          <w:i/>
          <w:szCs w:val="20"/>
        </w:rPr>
        <w:t>Electric Reliability Council of Texas, Inc.:</w:t>
      </w:r>
    </w:p>
    <w:p w14:paraId="4BD0EA65" w14:textId="77777777" w:rsidR="002E7ABF" w:rsidRPr="00B929DC" w:rsidRDefault="002E7ABF" w:rsidP="002E7ABF"/>
    <w:p w14:paraId="28BCF4CB" w14:textId="77777777" w:rsidR="002E7ABF" w:rsidRPr="00B929DC" w:rsidRDefault="002E7ABF" w:rsidP="002E7ABF">
      <w:pPr>
        <w:spacing w:after="240"/>
      </w:pPr>
      <w:r w:rsidRPr="00B929DC">
        <w:t>By: ______________________________</w:t>
      </w:r>
    </w:p>
    <w:p w14:paraId="7407C9E3" w14:textId="77777777" w:rsidR="002E7ABF" w:rsidRPr="00B929DC" w:rsidRDefault="002E7ABF" w:rsidP="002E7ABF">
      <w:pPr>
        <w:spacing w:after="240"/>
      </w:pPr>
      <w:r w:rsidRPr="00B929DC">
        <w:t>Name: ____________________________</w:t>
      </w:r>
    </w:p>
    <w:p w14:paraId="69D907DE" w14:textId="77777777" w:rsidR="002E7ABF" w:rsidRPr="00B929DC" w:rsidRDefault="002E7ABF" w:rsidP="002E7ABF">
      <w:pPr>
        <w:spacing w:after="240"/>
      </w:pPr>
      <w:r w:rsidRPr="00B929DC">
        <w:t>Title: _____________________________</w:t>
      </w:r>
    </w:p>
    <w:p w14:paraId="460FB9F9" w14:textId="77777777" w:rsidR="002E7ABF" w:rsidRPr="00B929DC" w:rsidRDefault="002E7ABF" w:rsidP="002E7ABF">
      <w:pPr>
        <w:spacing w:after="240"/>
      </w:pPr>
      <w:r w:rsidRPr="00B929DC">
        <w:t>Date: _____________________________</w:t>
      </w:r>
    </w:p>
    <w:p w14:paraId="645E55A1" w14:textId="77777777" w:rsidR="002E7ABF" w:rsidRPr="00B929DC" w:rsidRDefault="002E7ABF" w:rsidP="002E7ABF">
      <w:pPr>
        <w:keepNext/>
        <w:tabs>
          <w:tab w:val="left" w:pos="1080"/>
        </w:tabs>
        <w:spacing w:before="240" w:after="240"/>
        <w:ind w:left="1080" w:hanging="1080"/>
        <w:outlineLvl w:val="2"/>
        <w:rPr>
          <w:b/>
          <w:bCs/>
          <w:i/>
          <w:szCs w:val="20"/>
        </w:rPr>
      </w:pPr>
      <w:r w:rsidRPr="00B929DC">
        <w:rPr>
          <w:b/>
          <w:bCs/>
          <w:i/>
          <w:szCs w:val="20"/>
        </w:rPr>
        <w:lastRenderedPageBreak/>
        <w:t>Participant:</w:t>
      </w:r>
    </w:p>
    <w:p w14:paraId="1207E8F8" w14:textId="77777777" w:rsidR="002E7ABF" w:rsidRPr="00B929DC" w:rsidRDefault="002E7ABF" w:rsidP="002E7ABF">
      <w:pPr>
        <w:keepNext/>
        <w:suppressAutoHyphens/>
        <w:jc w:val="both"/>
        <w:rPr>
          <w:color w:val="333300"/>
        </w:rPr>
      </w:pPr>
    </w:p>
    <w:p w14:paraId="54811FA6" w14:textId="77777777" w:rsidR="002E7ABF" w:rsidRPr="00B929DC" w:rsidRDefault="002E7ABF" w:rsidP="002E7ABF">
      <w:pPr>
        <w:keepNext/>
        <w:suppressAutoHyphens/>
        <w:jc w:val="both"/>
        <w:rPr>
          <w:color w:val="333300"/>
        </w:rPr>
      </w:pPr>
      <w:r w:rsidRPr="00B929DC">
        <w:rPr>
          <w:color w:val="333300"/>
        </w:rPr>
        <w:t>By: ______________________________</w:t>
      </w:r>
    </w:p>
    <w:p w14:paraId="78A80DED" w14:textId="77777777" w:rsidR="002E7ABF" w:rsidRPr="00B929DC" w:rsidRDefault="002E7ABF" w:rsidP="002E7ABF">
      <w:pPr>
        <w:keepNext/>
        <w:suppressAutoHyphens/>
        <w:jc w:val="both"/>
        <w:rPr>
          <w:color w:val="333300"/>
        </w:rPr>
      </w:pPr>
    </w:p>
    <w:p w14:paraId="622B2924" w14:textId="77777777" w:rsidR="002E7ABF" w:rsidRPr="00F72B58" w:rsidRDefault="002E7ABF" w:rsidP="002E7ABF">
      <w:pPr>
        <w:keepNext/>
        <w:suppressAutoHyphens/>
        <w:jc w:val="both"/>
      </w:pPr>
      <w:r w:rsidRPr="00F72B58">
        <w:t xml:space="preserve">Name: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D64796" w14:textId="77777777" w:rsidR="002E7ABF" w:rsidRPr="00F72B58" w:rsidRDefault="002E7ABF" w:rsidP="002E7ABF">
      <w:pPr>
        <w:keepNext/>
        <w:suppressAutoHyphens/>
        <w:jc w:val="both"/>
      </w:pPr>
    </w:p>
    <w:p w14:paraId="3385027C" w14:textId="77777777" w:rsidR="002E7ABF" w:rsidRPr="00F72B58" w:rsidRDefault="002E7ABF" w:rsidP="002E7ABF">
      <w:pPr>
        <w:keepNext/>
        <w:suppressAutoHyphens/>
        <w:jc w:val="both"/>
      </w:pPr>
      <w:r w:rsidRPr="00F72B58">
        <w:t xml:space="preserve">Title: </w:t>
      </w: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0BD2358" w14:textId="77777777" w:rsidR="002E7ABF" w:rsidRPr="00F72B58" w:rsidRDefault="002E7ABF" w:rsidP="002E7ABF">
      <w:pPr>
        <w:keepNext/>
        <w:suppressAutoHyphens/>
        <w:jc w:val="both"/>
      </w:pPr>
    </w:p>
    <w:p w14:paraId="4301A7B5" w14:textId="77777777" w:rsidR="002E7ABF" w:rsidRPr="00F72B58" w:rsidRDefault="002E7ABF" w:rsidP="002E7ABF">
      <w:pPr>
        <w:keepNext/>
        <w:suppressAutoHyphens/>
        <w:jc w:val="both"/>
      </w:pPr>
      <w:r w:rsidRPr="00F72B58">
        <w:t xml:space="preserve">Date: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18BA232" w14:textId="77777777" w:rsidR="002E7ABF" w:rsidRPr="00F72B58" w:rsidRDefault="002E7ABF" w:rsidP="002E7ABF">
      <w:pPr>
        <w:keepNext/>
        <w:suppressAutoHyphens/>
        <w:jc w:val="both"/>
      </w:pPr>
    </w:p>
    <w:p w14:paraId="54DA3107" w14:textId="77777777" w:rsidR="002E7ABF" w:rsidRPr="00F72B58" w:rsidRDefault="002E7ABF" w:rsidP="002E7ABF">
      <w:pPr>
        <w:keepNext/>
        <w:suppressAutoHyphens/>
        <w:jc w:val="both"/>
      </w:pPr>
    </w:p>
    <w:p w14:paraId="5197C3B7" w14:textId="77777777" w:rsidR="002E7ABF" w:rsidRPr="00F72B58" w:rsidRDefault="002E7ABF" w:rsidP="002E7ABF">
      <w:pPr>
        <w:keepNext/>
        <w:suppressAutoHyphens/>
        <w:jc w:val="both"/>
      </w:pPr>
      <w:r w:rsidRPr="00F72B58">
        <w:t xml:space="preserve">Market Participant Name: </w:t>
      </w: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63C2C15" w14:textId="77777777" w:rsidR="002E7ABF" w:rsidRPr="00F72B58" w:rsidRDefault="002E7ABF" w:rsidP="002E7ABF">
      <w:pPr>
        <w:keepNext/>
        <w:suppressAutoHyphens/>
        <w:jc w:val="both"/>
      </w:pPr>
    </w:p>
    <w:p w14:paraId="0D73EAFD" w14:textId="77777777" w:rsidR="002E7ABF" w:rsidRPr="00F72B58" w:rsidRDefault="002E7ABF" w:rsidP="002E7ABF">
      <w:pPr>
        <w:keepNext/>
        <w:suppressAutoHyphens/>
        <w:jc w:val="both"/>
      </w:pPr>
    </w:p>
    <w:p w14:paraId="750FAB49" w14:textId="33999D4F" w:rsidR="002E7ABF" w:rsidRDefault="002E7ABF" w:rsidP="00B813F3">
      <w:pPr>
        <w:keepNext/>
        <w:suppressAutoHyphens/>
        <w:jc w:val="both"/>
      </w:pPr>
      <w:r w:rsidRPr="00F72B58">
        <w:t xml:space="preserve">Market Participant DUNS: </w:t>
      </w: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4039880" w14:textId="77777777" w:rsidR="00606A9C" w:rsidRDefault="00606A9C" w:rsidP="00B813F3">
      <w:pPr>
        <w:keepNext/>
        <w:suppressAutoHyphens/>
        <w:jc w:val="both"/>
        <w:sectPr w:rsidR="00606A9C">
          <w:pgSz w:w="12240" w:h="15840" w:code="1"/>
          <w:pgMar w:top="1440" w:right="1440" w:bottom="1440" w:left="1440" w:header="720" w:footer="720" w:gutter="0"/>
          <w:cols w:space="720"/>
          <w:docGrid w:linePitch="360"/>
        </w:sectPr>
      </w:pPr>
    </w:p>
    <w:p w14:paraId="0559D26B" w14:textId="77777777" w:rsidR="00606A9C" w:rsidRDefault="00606A9C" w:rsidP="00606A9C">
      <w:pPr>
        <w:spacing w:before="120" w:after="120"/>
        <w:jc w:val="center"/>
        <w:outlineLvl w:val="0"/>
        <w:rPr>
          <w:color w:val="333300"/>
        </w:rPr>
      </w:pPr>
    </w:p>
    <w:p w14:paraId="61E9F8B5" w14:textId="77777777" w:rsidR="00606A9C" w:rsidRDefault="00606A9C" w:rsidP="00606A9C">
      <w:pPr>
        <w:jc w:val="center"/>
        <w:outlineLvl w:val="0"/>
        <w:rPr>
          <w:color w:val="333300"/>
        </w:rPr>
      </w:pPr>
    </w:p>
    <w:p w14:paraId="67F72D8A" w14:textId="77777777" w:rsidR="00606A9C" w:rsidRDefault="00606A9C" w:rsidP="00606A9C">
      <w:pPr>
        <w:jc w:val="center"/>
        <w:outlineLvl w:val="0"/>
        <w:rPr>
          <w:color w:val="333300"/>
        </w:rPr>
      </w:pPr>
    </w:p>
    <w:p w14:paraId="109AF5A8" w14:textId="77777777" w:rsidR="00606A9C" w:rsidRDefault="00606A9C" w:rsidP="00606A9C">
      <w:pPr>
        <w:jc w:val="center"/>
        <w:outlineLvl w:val="0"/>
        <w:rPr>
          <w:color w:val="333300"/>
        </w:rPr>
      </w:pPr>
    </w:p>
    <w:p w14:paraId="23CEDE70" w14:textId="77777777" w:rsidR="00606A9C" w:rsidRDefault="00606A9C" w:rsidP="00606A9C">
      <w:pPr>
        <w:jc w:val="center"/>
        <w:outlineLvl w:val="0"/>
        <w:rPr>
          <w:color w:val="333300"/>
        </w:rPr>
      </w:pPr>
    </w:p>
    <w:p w14:paraId="52382F33" w14:textId="77777777" w:rsidR="00606A9C" w:rsidRDefault="00606A9C" w:rsidP="00606A9C">
      <w:pPr>
        <w:jc w:val="center"/>
        <w:outlineLvl w:val="0"/>
        <w:rPr>
          <w:b/>
          <w:bCs/>
          <w:color w:val="333300"/>
        </w:rPr>
      </w:pPr>
    </w:p>
    <w:p w14:paraId="5077A06D" w14:textId="77777777" w:rsidR="00606A9C" w:rsidRPr="00F72B58" w:rsidRDefault="00606A9C" w:rsidP="00606A9C">
      <w:pPr>
        <w:jc w:val="center"/>
        <w:outlineLvl w:val="0"/>
        <w:rPr>
          <w:b/>
          <w:sz w:val="36"/>
          <w:szCs w:val="36"/>
        </w:rPr>
      </w:pPr>
      <w:r w:rsidRPr="00F72B58">
        <w:rPr>
          <w:b/>
          <w:sz w:val="36"/>
          <w:szCs w:val="36"/>
        </w:rPr>
        <w:t>ERCOT Nodal Protocols</w:t>
      </w:r>
    </w:p>
    <w:p w14:paraId="18525AD4" w14:textId="77777777" w:rsidR="00606A9C" w:rsidRPr="00F72B58" w:rsidRDefault="00606A9C" w:rsidP="00606A9C">
      <w:pPr>
        <w:jc w:val="center"/>
        <w:outlineLvl w:val="0"/>
        <w:rPr>
          <w:b/>
          <w:sz w:val="36"/>
          <w:szCs w:val="36"/>
        </w:rPr>
      </w:pPr>
    </w:p>
    <w:p w14:paraId="2A7339B4" w14:textId="77777777" w:rsidR="00606A9C" w:rsidRPr="00F72B58" w:rsidRDefault="00606A9C" w:rsidP="00606A9C">
      <w:pPr>
        <w:jc w:val="center"/>
        <w:outlineLvl w:val="0"/>
        <w:rPr>
          <w:b/>
          <w:sz w:val="36"/>
          <w:szCs w:val="36"/>
        </w:rPr>
      </w:pPr>
      <w:r w:rsidRPr="00F72B58">
        <w:rPr>
          <w:b/>
          <w:sz w:val="36"/>
          <w:szCs w:val="36"/>
        </w:rPr>
        <w:t>Section 2</w:t>
      </w:r>
      <w:r>
        <w:rPr>
          <w:b/>
          <w:sz w:val="36"/>
          <w:szCs w:val="36"/>
        </w:rPr>
        <w:t>3</w:t>
      </w:r>
    </w:p>
    <w:p w14:paraId="21797B32" w14:textId="77777777" w:rsidR="00606A9C" w:rsidRPr="00F72B58" w:rsidRDefault="00606A9C" w:rsidP="00606A9C">
      <w:pPr>
        <w:jc w:val="center"/>
        <w:outlineLvl w:val="0"/>
        <w:rPr>
          <w:b/>
        </w:rPr>
      </w:pPr>
    </w:p>
    <w:p w14:paraId="4C77E79C" w14:textId="77777777" w:rsidR="00606A9C" w:rsidRDefault="00606A9C" w:rsidP="00606A9C">
      <w:pPr>
        <w:jc w:val="center"/>
        <w:outlineLvl w:val="0"/>
        <w:rPr>
          <w:color w:val="333300"/>
        </w:rPr>
      </w:pPr>
      <w:commentRangeStart w:id="1313"/>
      <w:proofErr w:type="gramStart"/>
      <w:r>
        <w:rPr>
          <w:b/>
          <w:sz w:val="36"/>
          <w:szCs w:val="36"/>
        </w:rPr>
        <w:t>Form</w:t>
      </w:r>
      <w:proofErr w:type="gramEnd"/>
      <w:r w:rsidRPr="00F72B58">
        <w:rPr>
          <w:b/>
          <w:sz w:val="36"/>
          <w:szCs w:val="36"/>
        </w:rPr>
        <w:t xml:space="preserve"> </w:t>
      </w:r>
      <w:r>
        <w:rPr>
          <w:b/>
          <w:sz w:val="36"/>
          <w:szCs w:val="36"/>
        </w:rPr>
        <w:t>E</w:t>
      </w:r>
      <w:r w:rsidRPr="00F72B58">
        <w:rPr>
          <w:b/>
          <w:sz w:val="36"/>
          <w:szCs w:val="36"/>
        </w:rPr>
        <w:t>:</w:t>
      </w:r>
      <w:r w:rsidRPr="00A1536D">
        <w:rPr>
          <w:b/>
          <w:sz w:val="36"/>
          <w:szCs w:val="36"/>
        </w:rPr>
        <w:t xml:space="preserve"> </w:t>
      </w:r>
      <w:r>
        <w:rPr>
          <w:b/>
          <w:sz w:val="36"/>
          <w:szCs w:val="36"/>
        </w:rPr>
        <w:t xml:space="preserve"> </w:t>
      </w:r>
      <w:commentRangeEnd w:id="1313"/>
      <w:r w:rsidR="00BA5409">
        <w:rPr>
          <w:rStyle w:val="CommentReference"/>
        </w:rPr>
        <w:commentReference w:id="1313"/>
      </w:r>
      <w:r>
        <w:rPr>
          <w:b/>
          <w:sz w:val="36"/>
          <w:szCs w:val="36"/>
        </w:rPr>
        <w:t>Notice of Change of Information</w:t>
      </w:r>
    </w:p>
    <w:p w14:paraId="2EFD1939" w14:textId="77777777" w:rsidR="00606A9C" w:rsidRDefault="00606A9C" w:rsidP="00606A9C">
      <w:pPr>
        <w:outlineLvl w:val="0"/>
        <w:rPr>
          <w:color w:val="333300"/>
        </w:rPr>
      </w:pPr>
    </w:p>
    <w:p w14:paraId="3EBD7979" w14:textId="78569923" w:rsidR="00606A9C" w:rsidRPr="005B2A3F" w:rsidRDefault="00606A9C" w:rsidP="00606A9C">
      <w:pPr>
        <w:jc w:val="center"/>
        <w:outlineLvl w:val="0"/>
        <w:rPr>
          <w:b/>
          <w:bCs/>
        </w:rPr>
      </w:pPr>
      <w:del w:id="1314" w:author="ERCOT" w:date="2025-10-21T20:51:00Z" w16du:dateUtc="2025-10-22T01:51:00Z">
        <w:r w:rsidDel="00606A9C">
          <w:rPr>
            <w:b/>
            <w:bCs/>
          </w:rPr>
          <w:delText>May 1, 2024</w:delText>
        </w:r>
      </w:del>
      <w:ins w:id="1315" w:author="ERCOT" w:date="2025-10-21T20:51:00Z" w16du:dateUtc="2025-10-22T01:51:00Z">
        <w:r>
          <w:rPr>
            <w:b/>
            <w:bCs/>
          </w:rPr>
          <w:t>TBD</w:t>
        </w:r>
      </w:ins>
    </w:p>
    <w:p w14:paraId="05E9E1AA" w14:textId="77777777" w:rsidR="00606A9C" w:rsidRDefault="00606A9C" w:rsidP="00606A9C">
      <w:pPr>
        <w:jc w:val="center"/>
        <w:outlineLvl w:val="0"/>
        <w:rPr>
          <w:b/>
          <w:bCs/>
        </w:rPr>
      </w:pPr>
    </w:p>
    <w:p w14:paraId="7882EDE7" w14:textId="77777777" w:rsidR="00606A9C" w:rsidRDefault="00606A9C" w:rsidP="00606A9C">
      <w:pPr>
        <w:jc w:val="center"/>
        <w:outlineLvl w:val="0"/>
        <w:rPr>
          <w:b/>
          <w:bCs/>
        </w:rPr>
      </w:pPr>
    </w:p>
    <w:p w14:paraId="51EDAB22" w14:textId="77777777" w:rsidR="00606A9C" w:rsidRDefault="00606A9C" w:rsidP="00606A9C">
      <w:pPr>
        <w:pBdr>
          <w:between w:val="single" w:sz="4" w:space="1" w:color="auto"/>
        </w:pBdr>
        <w:rPr>
          <w:color w:val="333300"/>
        </w:rPr>
      </w:pPr>
    </w:p>
    <w:p w14:paraId="25CB06B4" w14:textId="77777777" w:rsidR="00606A9C" w:rsidRDefault="00606A9C" w:rsidP="00606A9C">
      <w:pPr>
        <w:pBdr>
          <w:between w:val="single" w:sz="4" w:space="1" w:color="auto"/>
        </w:pBdr>
        <w:rPr>
          <w:color w:val="333300"/>
        </w:rPr>
      </w:pPr>
    </w:p>
    <w:p w14:paraId="78CCE893" w14:textId="77777777" w:rsidR="00606A9C" w:rsidRDefault="00606A9C" w:rsidP="00606A9C">
      <w:pPr>
        <w:pBdr>
          <w:between w:val="single" w:sz="4" w:space="1" w:color="auto"/>
        </w:pBdr>
        <w:rPr>
          <w:color w:val="333300"/>
        </w:rPr>
        <w:sectPr w:rsidR="00606A9C" w:rsidSect="00263343">
          <w:footerReference w:type="even" r:id="rId37"/>
          <w:headerReference w:type="first" r:id="rId38"/>
          <w:pgSz w:w="12240" w:h="15840" w:code="1"/>
          <w:pgMar w:top="1440" w:right="1440" w:bottom="1440" w:left="1440" w:header="720" w:footer="720" w:gutter="0"/>
          <w:cols w:space="720"/>
          <w:docGrid w:linePitch="360"/>
        </w:sectPr>
      </w:pPr>
    </w:p>
    <w:p w14:paraId="680350A7" w14:textId="77777777" w:rsidR="00606A9C" w:rsidRPr="00E61FFC" w:rsidRDefault="00606A9C" w:rsidP="00606A9C">
      <w:pPr>
        <w:spacing w:after="240"/>
        <w:jc w:val="center"/>
        <w:rPr>
          <w:rFonts w:eastAsia="Calibri"/>
          <w:b/>
          <w:u w:val="single"/>
        </w:rPr>
      </w:pPr>
      <w:r w:rsidRPr="00E61FFC">
        <w:rPr>
          <w:rFonts w:eastAsia="Calibri"/>
          <w:b/>
          <w:u w:val="single"/>
        </w:rPr>
        <w:lastRenderedPageBreak/>
        <w:t xml:space="preserve">NOTICE OF </w:t>
      </w:r>
      <w:proofErr w:type="gramStart"/>
      <w:r w:rsidRPr="00E61FFC">
        <w:rPr>
          <w:rFonts w:eastAsia="Calibri"/>
          <w:b/>
          <w:u w:val="single"/>
        </w:rPr>
        <w:t>CHANGE OF</w:t>
      </w:r>
      <w:proofErr w:type="gramEnd"/>
      <w:r w:rsidRPr="00E61FFC">
        <w:rPr>
          <w:rFonts w:eastAsia="Calibri"/>
          <w:b/>
          <w:u w:val="single"/>
        </w:rPr>
        <w:t xml:space="preserve"> INFORMATION</w:t>
      </w:r>
    </w:p>
    <w:p w14:paraId="6239FD3E" w14:textId="77777777" w:rsidR="00606A9C" w:rsidRPr="00E61FFC" w:rsidRDefault="00606A9C" w:rsidP="00606A9C">
      <w:pPr>
        <w:spacing w:after="240"/>
        <w:jc w:val="both"/>
        <w:rPr>
          <w:rFonts w:eastAsia="Calibri"/>
        </w:rPr>
      </w:pPr>
      <w:r w:rsidRPr="00E61FFC">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w:t>
      </w:r>
      <w:r>
        <w:rPr>
          <w:rFonts w:eastAsia="Calibri"/>
        </w:rPr>
        <w:t xml:space="preserve"> </w:t>
      </w:r>
      <w:r w:rsidRPr="00E61FFC">
        <w:rPr>
          <w:rFonts w:eastAsia="Calibri"/>
        </w:rPr>
        <w:t xml:space="preserve">Submit all changes and/or additional information by one of the following methods: </w:t>
      </w:r>
      <w:r>
        <w:rPr>
          <w:rFonts w:eastAsia="Calibri"/>
        </w:rPr>
        <w:t xml:space="preserve"> </w:t>
      </w:r>
      <w:r w:rsidRPr="00E61FFC">
        <w:rPr>
          <w:rFonts w:eastAsia="Calibri"/>
        </w:rPr>
        <w:t xml:space="preserve">1) Market Information System </w:t>
      </w:r>
      <w:r w:rsidRPr="006F3812">
        <w:rPr>
          <w:rFonts w:eastAsia="Calibri"/>
        </w:rPr>
        <w:t>(MIS)</w:t>
      </w:r>
      <w:r w:rsidRPr="00E61FFC">
        <w:rPr>
          <w:rFonts w:eastAsia="Calibri"/>
        </w:rPr>
        <w:t xml:space="preserve">; </w:t>
      </w:r>
      <w:r>
        <w:rPr>
          <w:rFonts w:eastAsia="Calibri"/>
        </w:rPr>
        <w:t xml:space="preserve">or </w:t>
      </w:r>
      <w:r w:rsidRPr="00E61FFC">
        <w:rPr>
          <w:rFonts w:eastAsia="Calibri"/>
        </w:rPr>
        <w:t xml:space="preserve">2) email to </w:t>
      </w:r>
      <w:hyperlink r:id="rId39" w:history="1">
        <w:r w:rsidRPr="00871F9D">
          <w:rPr>
            <w:rStyle w:val="Hyperlink"/>
            <w:rFonts w:eastAsia="Calibri"/>
          </w:rPr>
          <w:t>MPRegistration@ercot.com</w:t>
        </w:r>
      </w:hyperlink>
      <w:r w:rsidRPr="00E61FFC">
        <w:rPr>
          <w:rFonts w:eastAsia="Calibri"/>
        </w:rPr>
        <w:t>.</w:t>
      </w:r>
    </w:p>
    <w:p w14:paraId="65B526E9" w14:textId="77777777" w:rsidR="00606A9C" w:rsidRPr="00E61FFC" w:rsidRDefault="00606A9C" w:rsidP="00606A9C">
      <w:pPr>
        <w:spacing w:after="240"/>
        <w:jc w:val="both"/>
        <w:rPr>
          <w:rFonts w:eastAsia="Calibri"/>
        </w:rPr>
      </w:pPr>
      <w:r w:rsidRPr="00E61FFC">
        <w:rPr>
          <w:rFonts w:eastAsia="Calibri"/>
        </w:rPr>
        <w:t xml:space="preserve">Except as otherwise required by </w:t>
      </w:r>
      <w:proofErr w:type="gramStart"/>
      <w:r w:rsidRPr="00E61FFC">
        <w:rPr>
          <w:rFonts w:eastAsia="Calibri"/>
        </w:rPr>
        <w:t>the ERCOT</w:t>
      </w:r>
      <w:proofErr w:type="gramEnd"/>
      <w:r w:rsidRPr="00E61FFC">
        <w:rPr>
          <w:rFonts w:eastAsia="Calibri"/>
        </w:rPr>
        <w:t xml:space="preserve"> Protocols, ERCOT will send a written acknowledgement of receipt of the changes within five Business Days of receipt and will notify Market Participant of any deficiencies or any additional documentation required within 10 days of receipt. </w:t>
      </w:r>
      <w:r>
        <w:rPr>
          <w:rFonts w:eastAsia="Calibri"/>
        </w:rPr>
        <w:t xml:space="preserve"> </w:t>
      </w:r>
      <w:r w:rsidRPr="00E61FFC">
        <w:rPr>
          <w:rFonts w:eastAsia="Calibri"/>
        </w:rPr>
        <w:t xml:space="preserve">The </w:t>
      </w:r>
      <w:proofErr w:type="gramStart"/>
      <w:r w:rsidRPr="00E61FFC">
        <w:rPr>
          <w:rFonts w:eastAsia="Calibri"/>
        </w:rPr>
        <w:t>notice of receipt</w:t>
      </w:r>
      <w:proofErr w:type="gramEnd"/>
      <w:r w:rsidRPr="00E61FFC">
        <w:rPr>
          <w:rFonts w:eastAsia="Calibri"/>
        </w:rPr>
        <w:t xml:space="preserve"> will be sent to the email address of the Authorized Representative on file with ERCOT or the address specified in the NCI received by ERCOT.</w:t>
      </w:r>
    </w:p>
    <w:p w14:paraId="71A2AE5B" w14:textId="77777777" w:rsidR="00606A9C" w:rsidRPr="00E61FFC" w:rsidRDefault="00606A9C" w:rsidP="00606A9C">
      <w:pPr>
        <w:spacing w:after="240"/>
        <w:jc w:val="both"/>
        <w:rPr>
          <w:rFonts w:eastAsia="Calibri"/>
        </w:rPr>
      </w:pPr>
      <w:r w:rsidRPr="00E61FFC">
        <w:rPr>
          <w:rFonts w:eastAsia="Calibri"/>
        </w:rPr>
        <w:t>The following contacts/information can be changed via the submittal of this NCI:</w:t>
      </w:r>
    </w:p>
    <w:p w14:paraId="0907C09D" w14:textId="77777777" w:rsidR="00606A9C" w:rsidRPr="00E61FFC" w:rsidRDefault="00606A9C" w:rsidP="00606A9C">
      <w:pPr>
        <w:numPr>
          <w:ilvl w:val="0"/>
          <w:numId w:val="32"/>
        </w:numPr>
        <w:spacing w:after="240"/>
        <w:ind w:left="360"/>
        <w:jc w:val="both"/>
        <w:rPr>
          <w:rFonts w:eastAsia="Calibri"/>
        </w:rPr>
      </w:pPr>
      <w:r w:rsidRPr="00E61FFC">
        <w:rPr>
          <w:rFonts w:eastAsia="Calibri"/>
          <w:b/>
        </w:rPr>
        <w:t>Authorized Representative (“AR”)</w:t>
      </w:r>
      <w:r w:rsidRPr="00E61FFC">
        <w:rPr>
          <w:rFonts w:eastAsia="Calibri"/>
        </w:rPr>
        <w:t xml:space="preserve"> – Responsible</w:t>
      </w:r>
      <w:r w:rsidRPr="00E61FFC">
        <w:rPr>
          <w:rFonts w:eastAsia="Calibri"/>
          <w:bCs/>
        </w:rPr>
        <w:t xml:space="preserve"> for updating all registration </w:t>
      </w:r>
      <w:proofErr w:type="gramStart"/>
      <w:r w:rsidRPr="00E61FFC">
        <w:rPr>
          <w:rFonts w:eastAsia="Calibri"/>
          <w:bCs/>
        </w:rPr>
        <w:t>information, and</w:t>
      </w:r>
      <w:proofErr w:type="gramEnd"/>
      <w:r w:rsidRPr="00E61FFC">
        <w:rPr>
          <w:rFonts w:eastAsia="Calibri"/>
          <w:bCs/>
        </w:rPr>
        <w:t xml:space="preserve"> will be the contact person between the </w:t>
      </w:r>
      <w:r>
        <w:rPr>
          <w:rFonts w:eastAsia="Calibri"/>
          <w:bCs/>
        </w:rPr>
        <w:t>Market Participant</w:t>
      </w:r>
      <w:r w:rsidRPr="00E61FFC">
        <w:rPr>
          <w:rFonts w:eastAsia="Calibri"/>
          <w:bCs/>
        </w:rPr>
        <w:t xml:space="preserve"> and ERCOT for all business matters requiring authorization by ERCOT. </w:t>
      </w:r>
      <w:r w:rsidRPr="00E61FFC">
        <w:rPr>
          <w:rFonts w:eastAsia="Calibri"/>
          <w:bCs/>
          <w:i/>
        </w:rPr>
        <w:t>(All Market Participant Types)</w:t>
      </w:r>
    </w:p>
    <w:p w14:paraId="0974FBB7" w14:textId="77777777" w:rsidR="00606A9C" w:rsidRPr="00E61FFC" w:rsidRDefault="00606A9C" w:rsidP="00606A9C">
      <w:pPr>
        <w:numPr>
          <w:ilvl w:val="0"/>
          <w:numId w:val="32"/>
        </w:numPr>
        <w:spacing w:after="240"/>
        <w:ind w:left="360"/>
        <w:jc w:val="both"/>
        <w:rPr>
          <w:rFonts w:eastAsia="Calibri"/>
        </w:rPr>
      </w:pPr>
      <w:r w:rsidRPr="00E61FFC">
        <w:rPr>
          <w:rFonts w:eastAsia="Calibri"/>
          <w:b/>
        </w:rPr>
        <w:t>Backup AR</w:t>
      </w:r>
      <w:r w:rsidRPr="00E61FFC">
        <w:rPr>
          <w:rFonts w:eastAsia="Calibri"/>
        </w:rPr>
        <w:t xml:space="preserve"> – M</w:t>
      </w:r>
      <w:r w:rsidRPr="00E61FFC">
        <w:rPr>
          <w:rFonts w:eastAsia="Calibri"/>
          <w:bCs/>
        </w:rPr>
        <w:t xml:space="preserve">ay perform the functions of the AR in the event the AR is unavailable. </w:t>
      </w:r>
      <w:r w:rsidRPr="00E61FFC">
        <w:rPr>
          <w:rFonts w:eastAsia="Calibri"/>
          <w:bCs/>
          <w:i/>
        </w:rPr>
        <w:t>(All Market Participant Types)</w:t>
      </w:r>
    </w:p>
    <w:p w14:paraId="67E94331" w14:textId="77777777" w:rsidR="00606A9C" w:rsidRPr="00E61FFC" w:rsidRDefault="00606A9C" w:rsidP="00606A9C">
      <w:pPr>
        <w:numPr>
          <w:ilvl w:val="0"/>
          <w:numId w:val="32"/>
        </w:numPr>
        <w:spacing w:after="240"/>
        <w:ind w:left="360"/>
        <w:jc w:val="both"/>
        <w:rPr>
          <w:rFonts w:eastAsia="Calibri"/>
        </w:rPr>
      </w:pPr>
      <w:r w:rsidRPr="00E61FFC">
        <w:rPr>
          <w:rFonts w:eastAsia="Calibri"/>
          <w:b/>
          <w:bCs/>
        </w:rPr>
        <w:t>User Security Administrator (USA)</w:t>
      </w:r>
      <w:r w:rsidRPr="00E61FFC">
        <w:rPr>
          <w:rFonts w:eastAsia="Calibri"/>
          <w:bCs/>
        </w:rPr>
        <w:t xml:space="preserve"> – R</w:t>
      </w:r>
      <w:r w:rsidRPr="00E61FFC">
        <w:rPr>
          <w:rFonts w:eastAsia="Calibri"/>
        </w:rPr>
        <w:t>esponsible for managing the Market Participant’s access to ERCOT’s computer systems through Digital Certificates.</w:t>
      </w:r>
      <w:r w:rsidRPr="00E61FFC">
        <w:rPr>
          <w:rFonts w:eastAsia="Calibri"/>
          <w:bCs/>
        </w:rPr>
        <w:t xml:space="preserve"> </w:t>
      </w:r>
      <w:r w:rsidRPr="00E61FFC">
        <w:rPr>
          <w:rFonts w:eastAsia="Calibri"/>
          <w:bCs/>
          <w:i/>
        </w:rPr>
        <w:t>(All Market Participant Types)</w:t>
      </w:r>
    </w:p>
    <w:p w14:paraId="7AC392FA" w14:textId="77777777" w:rsidR="00606A9C" w:rsidRPr="00E61FFC" w:rsidRDefault="00606A9C" w:rsidP="00606A9C">
      <w:pPr>
        <w:numPr>
          <w:ilvl w:val="0"/>
          <w:numId w:val="32"/>
        </w:numPr>
        <w:spacing w:after="240"/>
        <w:ind w:left="360"/>
        <w:jc w:val="both"/>
        <w:rPr>
          <w:rFonts w:eastAsia="Calibri"/>
        </w:rPr>
      </w:pPr>
      <w:r w:rsidRPr="00E61FFC">
        <w:rPr>
          <w:rFonts w:eastAsia="Calibri"/>
          <w:b/>
        </w:rPr>
        <w:t>Backup USA</w:t>
      </w:r>
      <w:r w:rsidRPr="00E61FFC">
        <w:rPr>
          <w:rFonts w:eastAsia="Calibri"/>
        </w:rPr>
        <w:t xml:space="preserve"> – M</w:t>
      </w:r>
      <w:r w:rsidRPr="00E61FFC">
        <w:rPr>
          <w:rFonts w:eastAsia="Calibri"/>
          <w:bCs/>
        </w:rPr>
        <w:t xml:space="preserve">ay perform the functions of the USA in the event the USA is unavailable. </w:t>
      </w:r>
      <w:r w:rsidRPr="00E61FFC">
        <w:rPr>
          <w:rFonts w:eastAsia="Calibri"/>
          <w:bCs/>
          <w:i/>
        </w:rPr>
        <w:t>(All Market Participant Types)</w:t>
      </w:r>
    </w:p>
    <w:p w14:paraId="3BEA7B67" w14:textId="77777777" w:rsidR="00606A9C" w:rsidRPr="00E8753A" w:rsidRDefault="00606A9C" w:rsidP="00606A9C">
      <w:pPr>
        <w:numPr>
          <w:ilvl w:val="0"/>
          <w:numId w:val="32"/>
        </w:numPr>
        <w:spacing w:after="240"/>
        <w:ind w:left="360"/>
        <w:jc w:val="both"/>
        <w:rPr>
          <w:rFonts w:eastAsia="Calibri"/>
        </w:rPr>
      </w:pPr>
      <w:r>
        <w:rPr>
          <w:rFonts w:eastAsia="Calibri"/>
          <w:b/>
        </w:rPr>
        <w:t xml:space="preserve">Cybersecurity </w:t>
      </w:r>
      <w:r>
        <w:rPr>
          <w:rFonts w:eastAsia="Calibri"/>
        </w:rPr>
        <w:t>– Responsible for communicating Cybersecurity Incidents.</w:t>
      </w:r>
    </w:p>
    <w:p w14:paraId="2D8CFE8D" w14:textId="77777777" w:rsidR="00606A9C" w:rsidRPr="00E61FFC" w:rsidRDefault="00606A9C" w:rsidP="00606A9C">
      <w:pPr>
        <w:numPr>
          <w:ilvl w:val="0"/>
          <w:numId w:val="32"/>
        </w:numPr>
        <w:spacing w:after="240"/>
        <w:ind w:left="360"/>
        <w:jc w:val="both"/>
        <w:rPr>
          <w:rFonts w:eastAsia="Calibri"/>
        </w:rPr>
      </w:pPr>
      <w:r w:rsidRPr="00E61FFC">
        <w:rPr>
          <w:rFonts w:eastAsia="Calibri"/>
          <w:b/>
        </w:rPr>
        <w:t>24x7 Control or Operations Center (24x7)</w:t>
      </w:r>
      <w:r w:rsidRPr="00E61FFC">
        <w:rPr>
          <w:rFonts w:eastAsia="Calibri"/>
        </w:rPr>
        <w:t xml:space="preserve"> – Responsible for operational communications. Shall have sufficient authority to commit and bind the entity. </w:t>
      </w:r>
      <w:r>
        <w:rPr>
          <w:rFonts w:eastAsia="Calibri"/>
        </w:rPr>
        <w:t xml:space="preserve"> </w:t>
      </w:r>
      <w:r w:rsidRPr="00E61FFC">
        <w:rPr>
          <w:rFonts w:eastAsia="Calibri"/>
        </w:rPr>
        <w:t xml:space="preserve">The Market Participant must provide a 24x7 phone number for the operations desk in a manner that reasonably assures continuous communication with ERCOT and is not affected by </w:t>
      </w:r>
      <w:r>
        <w:rPr>
          <w:rFonts w:eastAsia="Calibri"/>
        </w:rPr>
        <w:t>private branch exchange (</w:t>
      </w:r>
      <w:r w:rsidRPr="00E61FFC">
        <w:rPr>
          <w:rFonts w:eastAsia="Calibri"/>
        </w:rPr>
        <w:t>PBX</w:t>
      </w:r>
      <w:r>
        <w:rPr>
          <w:rFonts w:eastAsia="Calibri"/>
        </w:rPr>
        <w:t>)</w:t>
      </w:r>
      <w:r w:rsidRPr="00E61FFC">
        <w:rPr>
          <w:rFonts w:eastAsia="Calibri"/>
        </w:rPr>
        <w:t xml:space="preserve"> features such as automatic transfer or roll to voice mail. </w:t>
      </w:r>
      <w:r w:rsidRPr="00E61FFC">
        <w:rPr>
          <w:rFonts w:eastAsia="Calibri"/>
          <w:i/>
        </w:rPr>
        <w:t>(</w:t>
      </w:r>
      <w:r>
        <w:rPr>
          <w:rFonts w:eastAsia="Calibri"/>
          <w:i/>
        </w:rPr>
        <w:t>Qualified Scheduling Entities (</w:t>
      </w:r>
      <w:r w:rsidRPr="00E61FFC">
        <w:rPr>
          <w:rFonts w:eastAsia="Calibri"/>
          <w:i/>
        </w:rPr>
        <w:t>QSEs</w:t>
      </w:r>
      <w:r>
        <w:rPr>
          <w:rFonts w:eastAsia="Calibri"/>
          <w:i/>
        </w:rPr>
        <w:t>)</w:t>
      </w:r>
      <w:r w:rsidRPr="00131B5C">
        <w:rPr>
          <w:i/>
        </w:rPr>
        <w:t xml:space="preserve"> </w:t>
      </w:r>
      <w:r w:rsidRPr="001D6590">
        <w:rPr>
          <w:i/>
        </w:rPr>
        <w:t>that are Wide Area Network (WAN) Participants</w:t>
      </w:r>
      <w:r w:rsidRPr="00E61FFC">
        <w:rPr>
          <w:rFonts w:eastAsia="Calibri"/>
          <w:i/>
        </w:rPr>
        <w:t>, sub-QSEs</w:t>
      </w:r>
      <w:r w:rsidRPr="001D6590">
        <w:rPr>
          <w:rFonts w:eastAsia="Calibri"/>
          <w:i/>
        </w:rPr>
        <w:t xml:space="preserve"> </w:t>
      </w:r>
      <w:r w:rsidRPr="001D6590">
        <w:rPr>
          <w:i/>
        </w:rPr>
        <w:t>that are WAN Participants</w:t>
      </w:r>
      <w:r w:rsidRPr="00E61FFC">
        <w:rPr>
          <w:rFonts w:eastAsia="Calibri"/>
          <w:i/>
        </w:rPr>
        <w:t xml:space="preserve">, </w:t>
      </w:r>
      <w:r>
        <w:rPr>
          <w:rFonts w:eastAsia="Calibri"/>
          <w:i/>
        </w:rPr>
        <w:t>Transmission Service Providers (</w:t>
      </w:r>
      <w:r w:rsidRPr="00E61FFC">
        <w:rPr>
          <w:rFonts w:eastAsia="Calibri"/>
          <w:i/>
        </w:rPr>
        <w:t>TSPs</w:t>
      </w:r>
      <w:r>
        <w:rPr>
          <w:rFonts w:eastAsia="Calibri"/>
          <w:i/>
        </w:rPr>
        <w:t>)</w:t>
      </w:r>
      <w:r w:rsidRPr="00E61FFC">
        <w:rPr>
          <w:rFonts w:eastAsia="Calibri"/>
          <w:i/>
        </w:rPr>
        <w:t>)</w:t>
      </w:r>
    </w:p>
    <w:p w14:paraId="150E42CA" w14:textId="77777777" w:rsidR="00606A9C" w:rsidRPr="00E61FFC" w:rsidRDefault="00606A9C" w:rsidP="00606A9C">
      <w:pPr>
        <w:numPr>
          <w:ilvl w:val="0"/>
          <w:numId w:val="32"/>
        </w:numPr>
        <w:spacing w:after="240"/>
        <w:ind w:left="360"/>
        <w:jc w:val="both"/>
        <w:rPr>
          <w:rFonts w:eastAsia="Calibri"/>
        </w:rPr>
      </w:pPr>
      <w:r w:rsidRPr="00E61FFC">
        <w:rPr>
          <w:rFonts w:eastAsia="Calibri"/>
          <w:b/>
        </w:rPr>
        <w:t>Compliance</w:t>
      </w:r>
      <w:r w:rsidRPr="00E61FFC">
        <w:rPr>
          <w:rFonts w:eastAsia="Calibri"/>
        </w:rPr>
        <w:t xml:space="preserve"> – Responsible for compliance related issues. </w:t>
      </w:r>
      <w:r w:rsidRPr="00E61FFC">
        <w:rPr>
          <w:rFonts w:eastAsia="Calibri"/>
          <w:i/>
        </w:rPr>
        <w:t>(QSEs, Sub-QSEs, Resource Entities</w:t>
      </w:r>
      <w:r>
        <w:rPr>
          <w:rFonts w:eastAsia="Calibri"/>
          <w:i/>
        </w:rPr>
        <w:t xml:space="preserve"> (“REs”)</w:t>
      </w:r>
      <w:r w:rsidRPr="00E61FFC">
        <w:rPr>
          <w:rFonts w:eastAsia="Calibri"/>
          <w:i/>
        </w:rPr>
        <w:t xml:space="preserve">, TSPs, </w:t>
      </w:r>
      <w:r>
        <w:rPr>
          <w:rFonts w:eastAsia="Calibri"/>
          <w:i/>
        </w:rPr>
        <w:t>Distribution Service Providers (</w:t>
      </w:r>
      <w:r w:rsidRPr="00E61FFC">
        <w:rPr>
          <w:rFonts w:eastAsia="Calibri"/>
          <w:i/>
        </w:rPr>
        <w:t>DSPs</w:t>
      </w:r>
      <w:r>
        <w:rPr>
          <w:rFonts w:eastAsia="Calibri"/>
          <w:i/>
        </w:rPr>
        <w:t>)</w:t>
      </w:r>
      <w:r w:rsidRPr="00E61FFC">
        <w:rPr>
          <w:rFonts w:eastAsia="Calibri"/>
          <w:i/>
        </w:rPr>
        <w:t>)</w:t>
      </w:r>
    </w:p>
    <w:p w14:paraId="5F24F182" w14:textId="77777777" w:rsidR="00606A9C" w:rsidRPr="00E61FFC" w:rsidRDefault="00606A9C" w:rsidP="00606A9C">
      <w:pPr>
        <w:numPr>
          <w:ilvl w:val="0"/>
          <w:numId w:val="32"/>
        </w:numPr>
        <w:spacing w:after="240"/>
        <w:ind w:left="360"/>
        <w:jc w:val="both"/>
        <w:rPr>
          <w:rFonts w:eastAsia="Calibri"/>
        </w:rPr>
      </w:pPr>
      <w:r w:rsidRPr="00E61FFC">
        <w:rPr>
          <w:rFonts w:eastAsia="Calibri"/>
          <w:b/>
        </w:rPr>
        <w:t>Accounts Payable (“AP”)</w:t>
      </w:r>
      <w:r w:rsidRPr="00E61FFC">
        <w:rPr>
          <w:rFonts w:eastAsia="Calibri"/>
        </w:rPr>
        <w:t xml:space="preserve"> – Responsible for settlements and billing. </w:t>
      </w:r>
      <w:r w:rsidRPr="00E61FFC">
        <w:rPr>
          <w:rFonts w:eastAsia="Calibri"/>
          <w:i/>
        </w:rPr>
        <w:t>(</w:t>
      </w:r>
      <w:r>
        <w:rPr>
          <w:rFonts w:eastAsia="Calibri"/>
          <w:i/>
        </w:rPr>
        <w:t>Congestion Revenue Right (CRR) Account Holders (</w:t>
      </w:r>
      <w:r w:rsidRPr="00E61FFC">
        <w:rPr>
          <w:rFonts w:eastAsia="Calibri"/>
          <w:i/>
        </w:rPr>
        <w:t>CRRAHs</w:t>
      </w:r>
      <w:r>
        <w:rPr>
          <w:rFonts w:eastAsia="Calibri"/>
          <w:i/>
        </w:rPr>
        <w:t>)</w:t>
      </w:r>
      <w:r w:rsidRPr="00E61FFC">
        <w:rPr>
          <w:rFonts w:eastAsia="Calibri"/>
          <w:i/>
        </w:rPr>
        <w:t>, QSEs, Sub-QSEs)</w:t>
      </w:r>
    </w:p>
    <w:p w14:paraId="2751F5EC" w14:textId="77777777" w:rsidR="00606A9C" w:rsidRPr="00E61FFC" w:rsidRDefault="00606A9C" w:rsidP="00606A9C">
      <w:pPr>
        <w:numPr>
          <w:ilvl w:val="0"/>
          <w:numId w:val="32"/>
        </w:numPr>
        <w:spacing w:after="240"/>
        <w:ind w:left="360"/>
        <w:jc w:val="both"/>
        <w:rPr>
          <w:rFonts w:eastAsia="Calibri"/>
        </w:rPr>
      </w:pPr>
      <w:r w:rsidRPr="00E61FFC">
        <w:rPr>
          <w:rFonts w:eastAsia="Calibri"/>
          <w:b/>
        </w:rPr>
        <w:lastRenderedPageBreak/>
        <w:t>Backup AP</w:t>
      </w:r>
      <w:r w:rsidRPr="00E61FFC">
        <w:rPr>
          <w:rFonts w:eastAsia="Calibri"/>
        </w:rPr>
        <w:t xml:space="preserve"> – May perform the functions of the AP in the event the AP is unavailable. </w:t>
      </w:r>
      <w:r w:rsidRPr="00E61FFC">
        <w:rPr>
          <w:rFonts w:eastAsia="Calibri"/>
          <w:i/>
        </w:rPr>
        <w:t>(CRRAHs, QSEs, Sub-QSEs)</w:t>
      </w:r>
    </w:p>
    <w:p w14:paraId="0E543594" w14:textId="77777777" w:rsidR="00606A9C" w:rsidRPr="00E61FFC" w:rsidRDefault="00606A9C" w:rsidP="00606A9C">
      <w:pPr>
        <w:numPr>
          <w:ilvl w:val="0"/>
          <w:numId w:val="32"/>
        </w:numPr>
        <w:spacing w:after="240"/>
        <w:ind w:left="360"/>
        <w:jc w:val="both"/>
        <w:rPr>
          <w:rFonts w:eastAsia="Calibri"/>
        </w:rPr>
      </w:pPr>
      <w:r w:rsidRPr="00E61FFC">
        <w:rPr>
          <w:rFonts w:eastAsia="Calibri"/>
          <w:b/>
        </w:rPr>
        <w:t>Credit</w:t>
      </w:r>
      <w:r w:rsidRPr="00E61FFC">
        <w:rPr>
          <w:rFonts w:eastAsia="Calibri"/>
        </w:rPr>
        <w:t xml:space="preserve"> – Responsible for all credit-related matters. </w:t>
      </w:r>
      <w:r w:rsidRPr="00E61FFC">
        <w:rPr>
          <w:rFonts w:eastAsia="Calibri"/>
          <w:i/>
        </w:rPr>
        <w:t>(</w:t>
      </w:r>
      <w:proofErr w:type="gramStart"/>
      <w:r w:rsidRPr="00E61FFC">
        <w:rPr>
          <w:rFonts w:eastAsia="Calibri"/>
          <w:i/>
        </w:rPr>
        <w:t>Counter-Parties</w:t>
      </w:r>
      <w:proofErr w:type="gramEnd"/>
      <w:r>
        <w:rPr>
          <w:rFonts w:eastAsia="Calibri"/>
          <w:i/>
        </w:rPr>
        <w:t xml:space="preserve"> (CPs)</w:t>
      </w:r>
      <w:r w:rsidRPr="00E61FFC">
        <w:rPr>
          <w:rFonts w:eastAsia="Calibri"/>
          <w:i/>
        </w:rPr>
        <w:t>)</w:t>
      </w:r>
    </w:p>
    <w:p w14:paraId="4F98363F" w14:textId="77777777" w:rsidR="00606A9C" w:rsidRPr="00E61FFC" w:rsidRDefault="00606A9C" w:rsidP="00606A9C">
      <w:pPr>
        <w:numPr>
          <w:ilvl w:val="0"/>
          <w:numId w:val="32"/>
        </w:numPr>
        <w:spacing w:after="240"/>
        <w:ind w:left="360"/>
        <w:jc w:val="both"/>
        <w:rPr>
          <w:rFonts w:eastAsia="Calibri"/>
        </w:rPr>
      </w:pPr>
      <w:r w:rsidRPr="00E61FFC">
        <w:rPr>
          <w:rFonts w:eastAsia="Calibri"/>
          <w:b/>
        </w:rPr>
        <w:t>Backup Credit</w:t>
      </w:r>
      <w:r w:rsidRPr="00E61FFC">
        <w:rPr>
          <w:rFonts w:eastAsia="Calibri"/>
        </w:rPr>
        <w:t xml:space="preserve"> – May perform the functions of the Credit in the event the Credit is unavailable.</w:t>
      </w:r>
      <w:r w:rsidRPr="00E61FFC">
        <w:rPr>
          <w:rFonts w:eastAsia="Calibri"/>
          <w:i/>
        </w:rPr>
        <w:t xml:space="preserve"> (CPs)</w:t>
      </w:r>
    </w:p>
    <w:p w14:paraId="1D65F3AB" w14:textId="77777777" w:rsidR="00606A9C" w:rsidRPr="00E61FFC" w:rsidRDefault="00606A9C" w:rsidP="00606A9C">
      <w:pPr>
        <w:numPr>
          <w:ilvl w:val="0"/>
          <w:numId w:val="32"/>
        </w:numPr>
        <w:spacing w:after="240"/>
        <w:ind w:left="360"/>
        <w:jc w:val="both"/>
        <w:rPr>
          <w:rFonts w:eastAsia="Calibri"/>
        </w:rPr>
      </w:pPr>
      <w:r w:rsidRPr="00E61FFC">
        <w:rPr>
          <w:rFonts w:eastAsia="Calibri"/>
          <w:b/>
        </w:rPr>
        <w:t>Transition/Acquisition (“TA”)</w:t>
      </w:r>
      <w:r w:rsidRPr="00E61FFC">
        <w:rPr>
          <w:rFonts w:eastAsia="Calibri"/>
        </w:rPr>
        <w:t xml:space="preserve"> – Requirement for Competitive Retailers (CRs) and Transmission and/or Distribution Service Providers (TDSPs). </w:t>
      </w:r>
      <w:r>
        <w:rPr>
          <w:rFonts w:eastAsia="Calibri"/>
        </w:rPr>
        <w:t xml:space="preserve"> </w:t>
      </w:r>
      <w:r w:rsidRPr="00E61FFC">
        <w:rPr>
          <w:rFonts w:eastAsia="Calibri"/>
        </w:rPr>
        <w:t xml:space="preserve">Responsible for coordinating Mass TA events between ERCOT, TDSPs and CRs. </w:t>
      </w:r>
      <w:r>
        <w:rPr>
          <w:rFonts w:eastAsia="Calibri"/>
        </w:rPr>
        <w:t xml:space="preserve"> </w:t>
      </w:r>
      <w:r w:rsidRPr="00E61FFC">
        <w:rPr>
          <w:rFonts w:eastAsia="Calibri"/>
        </w:rPr>
        <w:t xml:space="preserve">The CR may be a Provider of Last Resort (POLR), Designated CR, Gaining CR or Losing CR. </w:t>
      </w:r>
      <w:r>
        <w:rPr>
          <w:rFonts w:eastAsia="Calibri"/>
        </w:rPr>
        <w:t xml:space="preserve"> </w:t>
      </w:r>
      <w:r w:rsidRPr="00E61FFC">
        <w:rPr>
          <w:rFonts w:eastAsia="Calibri"/>
        </w:rPr>
        <w:t xml:space="preserve">Includes TA Business (“TAB”), TA Regulatory (“TAR”) and TA Technical (“TAT”). </w:t>
      </w:r>
      <w:r>
        <w:rPr>
          <w:rFonts w:eastAsia="Calibri"/>
        </w:rPr>
        <w:t xml:space="preserve"> </w:t>
      </w:r>
      <w:r w:rsidRPr="00E61FFC">
        <w:rPr>
          <w:rFonts w:eastAsia="Calibri"/>
        </w:rPr>
        <w:t xml:space="preserve">List one contact per TA. </w:t>
      </w:r>
      <w:r w:rsidRPr="00E61FFC">
        <w:rPr>
          <w:rFonts w:eastAsia="Calibri"/>
          <w:i/>
        </w:rPr>
        <w:t>(</w:t>
      </w:r>
      <w:r>
        <w:rPr>
          <w:rFonts w:eastAsia="Calibri"/>
          <w:i/>
        </w:rPr>
        <w:t>Load Serving Entities (</w:t>
      </w:r>
      <w:r w:rsidRPr="00E61FFC">
        <w:rPr>
          <w:rFonts w:eastAsia="Calibri"/>
          <w:i/>
        </w:rPr>
        <w:t>LSEs</w:t>
      </w:r>
      <w:r>
        <w:rPr>
          <w:rFonts w:eastAsia="Calibri"/>
          <w:i/>
        </w:rPr>
        <w:t>)</w:t>
      </w:r>
      <w:r w:rsidRPr="00E61FFC">
        <w:rPr>
          <w:rFonts w:eastAsia="Calibri"/>
          <w:i/>
        </w:rPr>
        <w:t>, TSPs, DSPs)</w:t>
      </w:r>
    </w:p>
    <w:p w14:paraId="6B41A65C" w14:textId="77777777" w:rsidR="00606A9C" w:rsidRPr="00606A9C" w:rsidRDefault="00606A9C" w:rsidP="00606A9C">
      <w:pPr>
        <w:numPr>
          <w:ilvl w:val="0"/>
          <w:numId w:val="32"/>
        </w:numPr>
        <w:spacing w:after="240"/>
        <w:ind w:left="360"/>
        <w:jc w:val="both"/>
        <w:rPr>
          <w:ins w:id="1316" w:author="ERCOT" w:date="2025-10-21T20:52:00Z" w16du:dateUtc="2025-10-22T01:52:00Z"/>
          <w:rFonts w:eastAsia="Calibri"/>
        </w:rPr>
      </w:pPr>
      <w:r w:rsidRPr="00E61FFC">
        <w:rPr>
          <w:rFonts w:eastAsia="Calibri"/>
          <w:b/>
        </w:rPr>
        <w:t>Legal Address Change</w:t>
      </w:r>
      <w:r w:rsidRPr="00E61FFC">
        <w:rPr>
          <w:rFonts w:eastAsia="Calibri"/>
        </w:rPr>
        <w:t xml:space="preserve"> </w:t>
      </w:r>
      <w:r w:rsidRPr="00E61FFC">
        <w:rPr>
          <w:rFonts w:eastAsia="Calibri"/>
          <w:i/>
        </w:rPr>
        <w:t>(All Market Participant Types)</w:t>
      </w:r>
    </w:p>
    <w:p w14:paraId="6F96EC46" w14:textId="14F8A0DB" w:rsidR="00606A9C" w:rsidRPr="00606A9C" w:rsidRDefault="00606A9C" w:rsidP="00606A9C">
      <w:pPr>
        <w:numPr>
          <w:ilvl w:val="0"/>
          <w:numId w:val="32"/>
        </w:numPr>
        <w:spacing w:after="240"/>
        <w:ind w:left="360"/>
        <w:jc w:val="both"/>
        <w:rPr>
          <w:rFonts w:eastAsia="Calibri"/>
        </w:rPr>
      </w:pPr>
      <w:ins w:id="1317" w:author="ERCOT" w:date="2025-10-21T20:52:00Z" w16du:dateUtc="2025-10-22T01:52:00Z">
        <w:r>
          <w:rPr>
            <w:rFonts w:eastAsia="Calibri"/>
            <w:b/>
          </w:rPr>
          <w:t>Contact for Legal Notice</w:t>
        </w:r>
        <w:r>
          <w:rPr>
            <w:rFonts w:eastAsia="Calibri"/>
            <w:bCs/>
          </w:rPr>
          <w:t xml:space="preserve"> – The Market Participant’s contact for legal notice as provided in the Standard Form Agreement in Section 22, Attachment A of the Protocols</w:t>
        </w:r>
        <w:r>
          <w:rPr>
            <w:rFonts w:eastAsia="Calibri"/>
            <w:b/>
          </w:rPr>
          <w:t xml:space="preserve"> </w:t>
        </w:r>
        <w:r>
          <w:rPr>
            <w:rFonts w:eastAsia="Calibri"/>
            <w:bCs/>
            <w:i/>
            <w:iCs/>
          </w:rPr>
          <w:t xml:space="preserve">(All Market Participant Types) </w:t>
        </w:r>
      </w:ins>
    </w:p>
    <w:p w14:paraId="5097FCF3" w14:textId="77777777" w:rsidR="00606A9C" w:rsidRPr="00E61FFC" w:rsidRDefault="00606A9C" w:rsidP="00606A9C">
      <w:pPr>
        <w:jc w:val="both"/>
        <w:rPr>
          <w:rFonts w:eastAsia="Calibri"/>
          <w:sz w:val="22"/>
          <w:szCs w:val="22"/>
        </w:rPr>
      </w:pPr>
      <w:r w:rsidRPr="00E61FFC">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606A9C" w:rsidRPr="003A5F25" w14:paraId="0CA19396" w14:textId="77777777" w:rsidTr="001451D2">
        <w:tc>
          <w:tcPr>
            <w:tcW w:w="1687" w:type="pct"/>
          </w:tcPr>
          <w:p w14:paraId="71CFD4E9" w14:textId="77777777" w:rsidR="00606A9C" w:rsidRPr="003A5F25" w:rsidRDefault="00606A9C" w:rsidP="001451D2">
            <w:pPr>
              <w:jc w:val="both"/>
              <w:rPr>
                <w:bCs/>
              </w:rPr>
            </w:pPr>
            <w:r w:rsidRPr="003A5F25">
              <w:rPr>
                <w:bCs/>
              </w:rPr>
              <w:lastRenderedPageBreak/>
              <w:t>*Market Participant Account Name(s):</w:t>
            </w:r>
          </w:p>
        </w:tc>
        <w:bookmarkStart w:id="1318" w:name="Text101"/>
        <w:tc>
          <w:tcPr>
            <w:tcW w:w="3313" w:type="pct"/>
          </w:tcPr>
          <w:p w14:paraId="4D27D84B" w14:textId="77777777" w:rsidR="00606A9C" w:rsidRPr="003A5F25" w:rsidRDefault="00606A9C" w:rsidP="001451D2">
            <w:pPr>
              <w:jc w:val="both"/>
              <w:rPr>
                <w:bCs/>
              </w:rPr>
            </w:pPr>
            <w:r w:rsidRPr="003A5F25">
              <w:fldChar w:fldCharType="begin">
                <w:ffData>
                  <w:name w:val="Text101"/>
                  <w:enabled/>
                  <w:calcOnExit w:val="0"/>
                  <w:textInput/>
                </w:ffData>
              </w:fldChar>
            </w:r>
            <w:r w:rsidRPr="003A5F25">
              <w:instrText xml:space="preserve"> FORMTEXT </w:instrText>
            </w:r>
            <w:r w:rsidRPr="003A5F25">
              <w:fldChar w:fldCharType="separate"/>
            </w:r>
            <w:r w:rsidRPr="003A5F25">
              <w:t> </w:t>
            </w:r>
            <w:r w:rsidRPr="003A5F25">
              <w:t> </w:t>
            </w:r>
            <w:r w:rsidRPr="003A5F25">
              <w:t> </w:t>
            </w:r>
            <w:r w:rsidRPr="003A5F25">
              <w:t> </w:t>
            </w:r>
            <w:r w:rsidRPr="003A5F25">
              <w:t> </w:t>
            </w:r>
            <w:r w:rsidRPr="003A5F25">
              <w:fldChar w:fldCharType="end"/>
            </w:r>
            <w:bookmarkEnd w:id="1318"/>
            <w:r w:rsidRPr="003A5F25">
              <w:fldChar w:fldCharType="begin">
                <w:ffData>
                  <w:name w:val="Text14"/>
                  <w:enabled/>
                  <w:calcOnExit w:val="0"/>
                  <w:textInput/>
                </w:ffData>
              </w:fldChar>
            </w:r>
            <w:r w:rsidRPr="003A5F25">
              <w:instrText xml:space="preserve"> FORMTEXT </w:instrText>
            </w:r>
            <w:r w:rsidRPr="003A5F25">
              <w:fldChar w:fldCharType="separate"/>
            </w:r>
            <w:r w:rsidRPr="003A5F25">
              <w:fldChar w:fldCharType="end"/>
            </w:r>
          </w:p>
        </w:tc>
      </w:tr>
      <w:tr w:rsidR="00606A9C" w:rsidRPr="003A5F25" w14:paraId="0A230333" w14:textId="77777777" w:rsidTr="001451D2">
        <w:tc>
          <w:tcPr>
            <w:tcW w:w="1687" w:type="pct"/>
          </w:tcPr>
          <w:p w14:paraId="2DA788E8" w14:textId="77777777" w:rsidR="00606A9C" w:rsidRPr="003A5F25" w:rsidRDefault="00606A9C" w:rsidP="001451D2">
            <w:pPr>
              <w:jc w:val="both"/>
              <w:rPr>
                <w:bCs/>
              </w:rPr>
            </w:pPr>
            <w:r w:rsidRPr="003A5F25">
              <w:rPr>
                <w:bCs/>
              </w:rPr>
              <w:t>*</w:t>
            </w:r>
            <w:r>
              <w:rPr>
                <w:bCs/>
              </w:rPr>
              <w:t>Data Universal Numbering System (</w:t>
            </w:r>
            <w:r w:rsidRPr="003A5F25">
              <w:rPr>
                <w:bCs/>
              </w:rPr>
              <w:t>DUNS</w:t>
            </w:r>
            <w:r>
              <w:rPr>
                <w:bCs/>
              </w:rPr>
              <w:t>)</w:t>
            </w:r>
            <w:r w:rsidRPr="003A5F25">
              <w:rPr>
                <w:bCs/>
              </w:rPr>
              <w:t xml:space="preserve"> Number(s):</w:t>
            </w:r>
          </w:p>
        </w:tc>
        <w:tc>
          <w:tcPr>
            <w:tcW w:w="3313" w:type="pct"/>
          </w:tcPr>
          <w:p w14:paraId="0F3BF497" w14:textId="77777777" w:rsidR="00606A9C" w:rsidRPr="003A5F25" w:rsidRDefault="00606A9C" w:rsidP="001451D2">
            <w:pPr>
              <w:jc w:val="both"/>
              <w:rPr>
                <w:bCs/>
              </w:rPr>
            </w:pPr>
            <w:r w:rsidRPr="003A5F25">
              <w:fldChar w:fldCharType="begin">
                <w:ffData>
                  <w:name w:val=""/>
                  <w:enabled/>
                  <w:calcOnExit w:val="0"/>
                  <w:textInput/>
                </w:ffData>
              </w:fldChar>
            </w:r>
            <w:r w:rsidRPr="003A5F25">
              <w:instrText xml:space="preserve"> FORMTEXT </w:instrText>
            </w:r>
            <w:r w:rsidRPr="003A5F25">
              <w:fldChar w:fldCharType="separate"/>
            </w:r>
            <w:r w:rsidRPr="003A5F25">
              <w:rPr>
                <w:noProof/>
              </w:rPr>
              <w:t> </w:t>
            </w:r>
            <w:r w:rsidRPr="003A5F25">
              <w:rPr>
                <w:noProof/>
              </w:rPr>
              <w:t> </w:t>
            </w:r>
            <w:r w:rsidRPr="003A5F25">
              <w:rPr>
                <w:noProof/>
              </w:rPr>
              <w:t> </w:t>
            </w:r>
            <w:r w:rsidRPr="003A5F25">
              <w:rPr>
                <w:noProof/>
              </w:rPr>
              <w:t> </w:t>
            </w:r>
            <w:r w:rsidRPr="003A5F25">
              <w:rPr>
                <w:noProof/>
              </w:rPr>
              <w:t> </w:t>
            </w:r>
            <w:r w:rsidRPr="003A5F25">
              <w:fldChar w:fldCharType="end"/>
            </w:r>
          </w:p>
        </w:tc>
      </w:tr>
      <w:tr w:rsidR="00606A9C" w:rsidRPr="003A5F25" w14:paraId="670AFB57" w14:textId="77777777" w:rsidTr="001451D2">
        <w:tc>
          <w:tcPr>
            <w:tcW w:w="1687" w:type="pct"/>
          </w:tcPr>
          <w:p w14:paraId="7C3E73CC" w14:textId="77777777" w:rsidR="00606A9C" w:rsidRPr="003A5F25" w:rsidRDefault="00606A9C" w:rsidP="001451D2">
            <w:pPr>
              <w:jc w:val="both"/>
              <w:rPr>
                <w:bCs/>
              </w:rPr>
            </w:pPr>
            <w:r w:rsidRPr="003A5F25">
              <w:t>*Market Participant Type(s):</w:t>
            </w:r>
          </w:p>
        </w:tc>
        <w:tc>
          <w:tcPr>
            <w:tcW w:w="3313" w:type="pct"/>
          </w:tcPr>
          <w:p w14:paraId="02ED42C3" w14:textId="77777777" w:rsidR="00606A9C" w:rsidRPr="003A5F25" w:rsidRDefault="00606A9C" w:rsidP="001451D2">
            <w:pPr>
              <w:jc w:val="both"/>
            </w:pPr>
            <w:r w:rsidRPr="003A5F25">
              <w:fldChar w:fldCharType="begin">
                <w:ffData>
                  <w:name w:val="Check1"/>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CP </w:t>
            </w:r>
            <w:r w:rsidRPr="003A5F25">
              <w:fldChar w:fldCharType="begin">
                <w:ffData>
                  <w:name w:val="Check1"/>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CRRAH </w:t>
            </w:r>
            <w:r w:rsidRPr="003A5F25">
              <w:fldChar w:fldCharType="begin">
                <w:ffData>
                  <w:name w:val="Check1"/>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w:t>
            </w:r>
            <w:r>
              <w:t>Independent Market Information System Registered Entity (</w:t>
            </w:r>
            <w:r w:rsidRPr="003A5F25">
              <w:t>IMRE</w:t>
            </w:r>
            <w:r>
              <w:t>)</w:t>
            </w:r>
            <w:r w:rsidRPr="003A5F25">
              <w:t xml:space="preserve"> </w:t>
            </w:r>
            <w:r w:rsidRPr="003A5F25">
              <w:fldChar w:fldCharType="begin">
                <w:ffData>
                  <w:name w:val="Check1"/>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LSE  </w:t>
            </w:r>
            <w:r w:rsidRPr="003A5F25">
              <w:fldChar w:fldCharType="begin">
                <w:ffData>
                  <w:name w:val="Check3"/>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QSE</w:t>
            </w:r>
            <w:bookmarkStart w:id="1319" w:name="Check20"/>
            <w:r w:rsidRPr="003A5F25">
              <w:t>/Sub-QSE</w:t>
            </w:r>
            <w:bookmarkEnd w:id="1319"/>
          </w:p>
          <w:p w14:paraId="6326EACF" w14:textId="77777777" w:rsidR="00606A9C" w:rsidRPr="003A5F25" w:rsidRDefault="00606A9C" w:rsidP="001451D2">
            <w:pPr>
              <w:jc w:val="both"/>
            </w:pPr>
            <w:r w:rsidRPr="003A5F25">
              <w:fldChar w:fldCharType="begin">
                <w:ffData>
                  <w:name w:val=""/>
                  <w:enabled/>
                  <w:calcOnExit w:val="0"/>
                  <w:checkBox>
                    <w:sizeAuto/>
                    <w:default w:val="0"/>
                  </w:checkBox>
                </w:ffData>
              </w:fldChar>
            </w:r>
            <w:r w:rsidRPr="003A5F25">
              <w:instrText xml:space="preserve"> FORMCHECKBOX </w:instrText>
            </w:r>
            <w:r w:rsidRPr="003A5F25">
              <w:fldChar w:fldCharType="separate"/>
            </w:r>
            <w:r w:rsidRPr="003A5F25">
              <w:fldChar w:fldCharType="end"/>
            </w:r>
            <w:r w:rsidRPr="003A5F25">
              <w:t xml:space="preserve"> RE </w:t>
            </w:r>
            <w:r w:rsidRPr="003A5F25">
              <w:fldChar w:fldCharType="begin">
                <w:ffData>
                  <w:name w:val="Check2"/>
                  <w:enabled/>
                  <w:calcOnExit w:val="0"/>
                  <w:checkBox>
                    <w:sizeAuto/>
                    <w:default w:val="0"/>
                  </w:checkBox>
                </w:ffData>
              </w:fldChar>
            </w:r>
            <w:r w:rsidRPr="003A5F25">
              <w:instrText xml:space="preserve"> FORMCHECKBOX </w:instrText>
            </w:r>
            <w:r w:rsidRPr="003A5F25">
              <w:fldChar w:fldCharType="separate"/>
            </w:r>
            <w:r w:rsidRPr="003A5F25">
              <w:fldChar w:fldCharType="end"/>
            </w:r>
            <w:r w:rsidRPr="003A5F25">
              <w:t xml:space="preserve"> TSP and/or DSP</w:t>
            </w:r>
          </w:p>
        </w:tc>
      </w:tr>
    </w:tbl>
    <w:p w14:paraId="2B5917EA" w14:textId="77777777" w:rsidR="00606A9C" w:rsidRDefault="00606A9C" w:rsidP="00606A9C">
      <w:pPr>
        <w:spacing w:before="240" w:after="240"/>
        <w:jc w:val="both"/>
        <w:rPr>
          <w:rFonts w:eastAsia="Calibri"/>
        </w:rPr>
      </w:pPr>
      <w:r w:rsidRPr="00E61FFC">
        <w:rPr>
          <w:noProof/>
        </w:rPr>
        <mc:AlternateContent>
          <mc:Choice Requires="wps">
            <w:drawing>
              <wp:anchor distT="0" distB="0" distL="114300" distR="114300" simplePos="0" relativeHeight="251659264" behindDoc="0" locked="0" layoutInCell="1" allowOverlap="1" wp14:anchorId="213A80CF" wp14:editId="5C6C4B55">
                <wp:simplePos x="0" y="0"/>
                <wp:positionH relativeFrom="margin">
                  <wp:align>right</wp:align>
                </wp:positionH>
                <wp:positionV relativeFrom="page">
                  <wp:posOffset>717578</wp:posOffset>
                </wp:positionV>
                <wp:extent cx="2377440" cy="338455"/>
                <wp:effectExtent l="0" t="0" r="22860"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159D2AC2" w14:textId="77777777" w:rsidR="00606A9C" w:rsidRDefault="00606A9C" w:rsidP="00606A9C">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213A80CF" id="_x0000_t202" coordsize="21600,21600" o:spt="202" path="m,l,21600r21600,l21600,xe">
                <v:stroke joinstyle="miter"/>
                <v:path gradientshapeok="t" o:connecttype="rect"/>
              </v:shapetype>
              <v:shape id="Text Box 2" o:spid="_x0000_s1026" type="#_x0000_t202" style="position:absolute;left:0;text-align:left;margin-left:136pt;margin-top:56.5pt;width:187.2pt;height:26.65pt;z-index:251659264;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">
                <v:textbox>
                  <w:txbxContent>
                    <w:p w14:paraId="159D2AC2" w14:textId="77777777" w:rsidR="00606A9C" w:rsidRDefault="00606A9C" w:rsidP="00606A9C">
                      <w:r>
                        <w:t>Received: ______________________</w:t>
                      </w:r>
                    </w:p>
                  </w:txbxContent>
                </v:textbox>
                <w10:wrap anchorx="margin" anchory="page"/>
              </v:shape>
            </w:pict>
          </mc:Fallback>
        </mc:AlternateContent>
      </w:r>
    </w:p>
    <w:p w14:paraId="13F747A6" w14:textId="77777777" w:rsidR="00606A9C" w:rsidRPr="003A5F25" w:rsidRDefault="00606A9C" w:rsidP="00606A9C">
      <w:pPr>
        <w:spacing w:before="240" w:after="240"/>
        <w:jc w:val="both"/>
        <w:rPr>
          <w:rFonts w:eastAsia="Calibri"/>
          <w:u w:val="single"/>
        </w:rPr>
      </w:pPr>
      <w:r w:rsidRPr="003A5F25">
        <w:rPr>
          <w:rFonts w:eastAsia="Calibri"/>
        </w:rPr>
        <w:t xml:space="preserve">Comments (if necessary): </w:t>
      </w:r>
      <w:r w:rsidRPr="003A5F25">
        <w:rPr>
          <w:rFonts w:eastAsia="Calibri"/>
          <w:u w:val="single"/>
        </w:rPr>
        <w:fldChar w:fldCharType="begin">
          <w:ffData>
            <w:name w:val="Text7"/>
            <w:enabled/>
            <w:calcOnExit w:val="0"/>
            <w:textInput/>
          </w:ffData>
        </w:fldChar>
      </w:r>
      <w:r w:rsidRPr="003A5F25">
        <w:rPr>
          <w:rFonts w:eastAsia="Calibri"/>
          <w:u w:val="single"/>
        </w:rPr>
        <w:instrText xml:space="preserve"> FORMTEXT </w:instrText>
      </w:r>
      <w:r w:rsidRPr="003A5F25">
        <w:rPr>
          <w:rFonts w:eastAsia="Calibri"/>
          <w:u w:val="single"/>
        </w:rPr>
      </w:r>
      <w:r w:rsidRPr="003A5F25">
        <w:rPr>
          <w:rFonts w:eastAsia="Calibri"/>
          <w:u w:val="single"/>
        </w:rPr>
        <w:fldChar w:fldCharType="separate"/>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fldChar w:fldCharType="end"/>
      </w:r>
      <w:r w:rsidRPr="00865198">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606A9C" w:rsidRPr="003A5F25" w14:paraId="7595A5B4" w14:textId="77777777" w:rsidTr="001451D2">
        <w:tc>
          <w:tcPr>
            <w:tcW w:w="1439" w:type="pct"/>
          </w:tcPr>
          <w:p w14:paraId="10846467" w14:textId="77777777" w:rsidR="00606A9C" w:rsidRPr="003A5F25" w:rsidRDefault="00606A9C" w:rsidP="001451D2">
            <w:pPr>
              <w:jc w:val="both"/>
              <w:rPr>
                <w:rFonts w:eastAsia="Calibri"/>
              </w:rPr>
            </w:pPr>
            <w:r w:rsidRPr="003A5F25">
              <w:rPr>
                <w:rFonts w:eastAsia="Calibri"/>
              </w:rPr>
              <w:t>*AR, Backup AR or Officer:</w:t>
            </w:r>
          </w:p>
        </w:tc>
        <w:bookmarkStart w:id="1320" w:name="Text96"/>
        <w:tc>
          <w:tcPr>
            <w:tcW w:w="3561" w:type="pct"/>
          </w:tcPr>
          <w:p w14:paraId="420C86A1" w14:textId="77777777" w:rsidR="00606A9C" w:rsidRPr="003A5F25" w:rsidRDefault="00606A9C" w:rsidP="001451D2">
            <w:pPr>
              <w:jc w:val="both"/>
              <w:rPr>
                <w:rFonts w:eastAsia="Calibri"/>
              </w:rPr>
            </w:pPr>
            <w:r w:rsidRPr="003A5F25">
              <w:rPr>
                <w:rFonts w:eastAsia="Calibri"/>
              </w:rPr>
              <w:fldChar w:fldCharType="begin">
                <w:ffData>
                  <w:name w:val="Text96"/>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1320"/>
          </w:p>
        </w:tc>
      </w:tr>
      <w:tr w:rsidR="00606A9C" w:rsidRPr="003A5F25" w14:paraId="476B0E04" w14:textId="77777777" w:rsidTr="001451D2">
        <w:tc>
          <w:tcPr>
            <w:tcW w:w="1439" w:type="pct"/>
          </w:tcPr>
          <w:p w14:paraId="0902D4B8" w14:textId="77777777" w:rsidR="00606A9C" w:rsidRPr="003A5F25" w:rsidRDefault="00606A9C" w:rsidP="001451D2">
            <w:pPr>
              <w:jc w:val="both"/>
              <w:rPr>
                <w:rFonts w:eastAsia="Calibri"/>
              </w:rPr>
            </w:pPr>
            <w:r w:rsidRPr="003A5F25">
              <w:rPr>
                <w:rFonts w:eastAsia="Calibri"/>
              </w:rPr>
              <w:t>*Signature:</w:t>
            </w:r>
          </w:p>
        </w:tc>
        <w:tc>
          <w:tcPr>
            <w:tcW w:w="3561" w:type="pct"/>
          </w:tcPr>
          <w:p w14:paraId="4CA740BA" w14:textId="77777777" w:rsidR="00606A9C" w:rsidRPr="003A5F25" w:rsidRDefault="00606A9C" w:rsidP="001451D2">
            <w:pPr>
              <w:jc w:val="both"/>
              <w:rPr>
                <w:rFonts w:eastAsia="Calibri"/>
              </w:rPr>
            </w:pPr>
          </w:p>
        </w:tc>
      </w:tr>
      <w:tr w:rsidR="00606A9C" w:rsidRPr="003A5F25" w14:paraId="56A34A69" w14:textId="77777777" w:rsidTr="001451D2">
        <w:tc>
          <w:tcPr>
            <w:tcW w:w="1439" w:type="pct"/>
          </w:tcPr>
          <w:p w14:paraId="71057F40" w14:textId="77777777" w:rsidR="00606A9C" w:rsidRPr="003A5F25" w:rsidRDefault="00606A9C" w:rsidP="001451D2">
            <w:pPr>
              <w:jc w:val="both"/>
              <w:rPr>
                <w:rFonts w:eastAsia="Calibri"/>
              </w:rPr>
            </w:pPr>
            <w:r w:rsidRPr="003A5F25">
              <w:rPr>
                <w:rFonts w:eastAsia="Calibri"/>
              </w:rPr>
              <w:t>*Email:</w:t>
            </w:r>
          </w:p>
        </w:tc>
        <w:bookmarkStart w:id="1321" w:name="Text97"/>
        <w:tc>
          <w:tcPr>
            <w:tcW w:w="3561" w:type="pct"/>
          </w:tcPr>
          <w:p w14:paraId="7AEFA53F" w14:textId="77777777" w:rsidR="00606A9C" w:rsidRPr="003A5F25" w:rsidRDefault="00606A9C" w:rsidP="001451D2">
            <w:pPr>
              <w:jc w:val="both"/>
              <w:rPr>
                <w:rFonts w:eastAsia="Calibri"/>
              </w:rPr>
            </w:pPr>
            <w:r w:rsidRPr="003A5F25">
              <w:rPr>
                <w:rFonts w:eastAsia="Calibri"/>
              </w:rPr>
              <w:fldChar w:fldCharType="begin">
                <w:ffData>
                  <w:name w:val="Text97"/>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1321"/>
          </w:p>
        </w:tc>
      </w:tr>
      <w:tr w:rsidR="00606A9C" w:rsidRPr="003A5F25" w14:paraId="750887DD" w14:textId="77777777" w:rsidTr="001451D2">
        <w:tc>
          <w:tcPr>
            <w:tcW w:w="1439" w:type="pct"/>
          </w:tcPr>
          <w:p w14:paraId="516A86F8" w14:textId="77777777" w:rsidR="00606A9C" w:rsidRPr="003A5F25" w:rsidRDefault="00606A9C" w:rsidP="001451D2">
            <w:pPr>
              <w:jc w:val="both"/>
              <w:rPr>
                <w:rFonts w:eastAsia="Calibri"/>
              </w:rPr>
            </w:pPr>
            <w:r w:rsidRPr="003A5F25">
              <w:rPr>
                <w:rFonts w:eastAsia="Calibri"/>
              </w:rPr>
              <w:t>*Phone Number:</w:t>
            </w:r>
          </w:p>
        </w:tc>
        <w:bookmarkStart w:id="1322" w:name="Text98"/>
        <w:tc>
          <w:tcPr>
            <w:tcW w:w="3561" w:type="pct"/>
          </w:tcPr>
          <w:p w14:paraId="7EC8B65A" w14:textId="77777777" w:rsidR="00606A9C" w:rsidRPr="003A5F25" w:rsidRDefault="00606A9C" w:rsidP="001451D2">
            <w:pPr>
              <w:jc w:val="both"/>
              <w:rPr>
                <w:rFonts w:eastAsia="Calibri"/>
              </w:rPr>
            </w:pPr>
            <w:r w:rsidRPr="003A5F25">
              <w:rPr>
                <w:rFonts w:eastAsia="Calibri"/>
              </w:rPr>
              <w:fldChar w:fldCharType="begin">
                <w:ffData>
                  <w:name w:val="Text98"/>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1322"/>
          </w:p>
        </w:tc>
      </w:tr>
    </w:tbl>
    <w:p w14:paraId="63511C26" w14:textId="77777777" w:rsidR="00606A9C" w:rsidRDefault="00606A9C" w:rsidP="00606A9C">
      <w:pPr>
        <w:spacing w:before="240"/>
        <w:jc w:val="both"/>
        <w:rPr>
          <w:lang w:val="x-none" w:eastAsia="x-none"/>
        </w:rPr>
      </w:pPr>
      <w:r w:rsidRPr="00E61FFC">
        <w:rPr>
          <w:b/>
          <w:lang w:val="x-none" w:eastAsia="x-none"/>
        </w:rPr>
        <w:t>1. Contact type(s):</w:t>
      </w:r>
      <w:bookmarkStart w:id="1323" w:name="Check21"/>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bookmarkEnd w:id="1323"/>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14:paraId="39B1C92D" w14:textId="77777777" w:rsidR="00606A9C" w:rsidRDefault="00606A9C" w:rsidP="00606A9C">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p>
    <w:p w14:paraId="747FA859" w14:textId="77777777" w:rsidR="00606A9C" w:rsidRPr="00E61FFC" w:rsidRDefault="00606A9C" w:rsidP="00606A9C">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09765BA0" w14:textId="77777777" w:rsidTr="001451D2">
        <w:tc>
          <w:tcPr>
            <w:tcW w:w="547" w:type="pct"/>
          </w:tcPr>
          <w:p w14:paraId="606A58D7" w14:textId="77777777" w:rsidR="00606A9C" w:rsidRPr="00E61FFC" w:rsidRDefault="00606A9C" w:rsidP="001451D2">
            <w:pPr>
              <w:jc w:val="both"/>
              <w:rPr>
                <w:rFonts w:eastAsia="Calibri"/>
              </w:rPr>
            </w:pPr>
            <w:r w:rsidRPr="00E61FFC">
              <w:rPr>
                <w:rFonts w:eastAsia="Calibri"/>
              </w:rPr>
              <w:t>Name:</w:t>
            </w:r>
          </w:p>
        </w:tc>
        <w:tc>
          <w:tcPr>
            <w:tcW w:w="4453" w:type="pct"/>
            <w:gridSpan w:val="3"/>
          </w:tcPr>
          <w:p w14:paraId="6ADF0958"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2C31E419" w14:textId="77777777" w:rsidTr="001451D2">
        <w:tc>
          <w:tcPr>
            <w:tcW w:w="693" w:type="pct"/>
            <w:gridSpan w:val="2"/>
          </w:tcPr>
          <w:p w14:paraId="1CA5B6E9"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1C66BB73"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659CCAAF" w14:textId="77777777" w:rsidTr="001451D2">
        <w:tc>
          <w:tcPr>
            <w:tcW w:w="911" w:type="pct"/>
            <w:gridSpan w:val="3"/>
          </w:tcPr>
          <w:p w14:paraId="11086B33" w14:textId="77777777" w:rsidR="00606A9C" w:rsidRPr="00E61FFC" w:rsidRDefault="00606A9C" w:rsidP="001451D2">
            <w:pPr>
              <w:jc w:val="both"/>
              <w:rPr>
                <w:rFonts w:eastAsia="Calibri"/>
              </w:rPr>
            </w:pPr>
            <w:r w:rsidRPr="00E61FFC">
              <w:rPr>
                <w:rFonts w:eastAsia="Calibri"/>
              </w:rPr>
              <w:t>Email Address:</w:t>
            </w:r>
          </w:p>
        </w:tc>
        <w:tc>
          <w:tcPr>
            <w:tcW w:w="4089" w:type="pct"/>
          </w:tcPr>
          <w:p w14:paraId="0B054E62"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B18878C"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714D5E3" w14:textId="77777777" w:rsidR="00606A9C" w:rsidRPr="00E61FFC" w:rsidRDefault="00606A9C" w:rsidP="00606A9C">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5CD56788" w14:textId="77777777" w:rsidTr="001451D2">
        <w:tc>
          <w:tcPr>
            <w:tcW w:w="547" w:type="pct"/>
          </w:tcPr>
          <w:p w14:paraId="455E18A4" w14:textId="77777777" w:rsidR="00606A9C" w:rsidRPr="00E61FFC" w:rsidRDefault="00606A9C" w:rsidP="001451D2">
            <w:pPr>
              <w:jc w:val="both"/>
              <w:rPr>
                <w:rFonts w:eastAsia="Calibri"/>
              </w:rPr>
            </w:pPr>
            <w:r w:rsidRPr="00E61FFC">
              <w:rPr>
                <w:rFonts w:eastAsia="Calibri"/>
              </w:rPr>
              <w:t>Name:</w:t>
            </w:r>
          </w:p>
        </w:tc>
        <w:tc>
          <w:tcPr>
            <w:tcW w:w="4453" w:type="pct"/>
            <w:gridSpan w:val="3"/>
          </w:tcPr>
          <w:p w14:paraId="45E427BD"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32FEFC7F" w14:textId="77777777" w:rsidTr="001451D2">
        <w:tc>
          <w:tcPr>
            <w:tcW w:w="693" w:type="pct"/>
            <w:gridSpan w:val="2"/>
          </w:tcPr>
          <w:p w14:paraId="01F1BF80"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324C44FA"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2B0A314F" w14:textId="77777777" w:rsidTr="001451D2">
        <w:tc>
          <w:tcPr>
            <w:tcW w:w="911" w:type="pct"/>
            <w:gridSpan w:val="3"/>
          </w:tcPr>
          <w:p w14:paraId="7B295E2A" w14:textId="77777777" w:rsidR="00606A9C" w:rsidRPr="00E61FFC" w:rsidRDefault="00606A9C" w:rsidP="001451D2">
            <w:pPr>
              <w:jc w:val="both"/>
              <w:rPr>
                <w:rFonts w:eastAsia="Calibri"/>
              </w:rPr>
            </w:pPr>
            <w:r w:rsidRPr="00E61FFC">
              <w:rPr>
                <w:rFonts w:eastAsia="Calibri"/>
              </w:rPr>
              <w:t>Email Address:</w:t>
            </w:r>
          </w:p>
        </w:tc>
        <w:tc>
          <w:tcPr>
            <w:tcW w:w="4089" w:type="pct"/>
          </w:tcPr>
          <w:p w14:paraId="7D0E5CC7"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11276A5"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7C5E74B3" w14:textId="77777777" w:rsidR="00606A9C" w:rsidRPr="00E61FFC" w:rsidRDefault="00606A9C" w:rsidP="00606A9C">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3564CC49" w14:textId="77777777" w:rsidTr="001451D2">
        <w:tc>
          <w:tcPr>
            <w:tcW w:w="547" w:type="pct"/>
          </w:tcPr>
          <w:p w14:paraId="4EAFF249" w14:textId="77777777" w:rsidR="00606A9C" w:rsidRPr="00E61FFC" w:rsidRDefault="00606A9C" w:rsidP="001451D2">
            <w:pPr>
              <w:jc w:val="both"/>
              <w:rPr>
                <w:rFonts w:eastAsia="Calibri"/>
              </w:rPr>
            </w:pPr>
            <w:r w:rsidRPr="00E61FFC">
              <w:rPr>
                <w:rFonts w:eastAsia="Calibri"/>
              </w:rPr>
              <w:t>Name:</w:t>
            </w:r>
          </w:p>
        </w:tc>
        <w:tc>
          <w:tcPr>
            <w:tcW w:w="4453" w:type="pct"/>
            <w:gridSpan w:val="3"/>
          </w:tcPr>
          <w:p w14:paraId="4EEEACB7"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5130C252" w14:textId="77777777" w:rsidTr="001451D2">
        <w:tc>
          <w:tcPr>
            <w:tcW w:w="693" w:type="pct"/>
            <w:gridSpan w:val="2"/>
          </w:tcPr>
          <w:p w14:paraId="76FDE442"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052AACB8"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05871735" w14:textId="77777777" w:rsidTr="001451D2">
        <w:tc>
          <w:tcPr>
            <w:tcW w:w="911" w:type="pct"/>
            <w:gridSpan w:val="3"/>
          </w:tcPr>
          <w:p w14:paraId="569B9576" w14:textId="77777777" w:rsidR="00606A9C" w:rsidRPr="00E61FFC" w:rsidRDefault="00606A9C" w:rsidP="001451D2">
            <w:pPr>
              <w:jc w:val="both"/>
              <w:rPr>
                <w:rFonts w:eastAsia="Calibri"/>
              </w:rPr>
            </w:pPr>
            <w:r w:rsidRPr="00E61FFC">
              <w:rPr>
                <w:rFonts w:eastAsia="Calibri"/>
              </w:rPr>
              <w:t>Email Address:</w:t>
            </w:r>
          </w:p>
        </w:tc>
        <w:tc>
          <w:tcPr>
            <w:tcW w:w="4089" w:type="pct"/>
          </w:tcPr>
          <w:p w14:paraId="29C1A942"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A91F1A5"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3BF012EB" w14:textId="77777777" w:rsidR="00606A9C" w:rsidRPr="00E61FFC" w:rsidRDefault="00606A9C" w:rsidP="00606A9C">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1E2C29FF" w14:textId="77777777" w:rsidTr="001451D2">
        <w:tc>
          <w:tcPr>
            <w:tcW w:w="547" w:type="pct"/>
          </w:tcPr>
          <w:p w14:paraId="0412A242" w14:textId="77777777" w:rsidR="00606A9C" w:rsidRPr="00E61FFC" w:rsidRDefault="00606A9C" w:rsidP="001451D2">
            <w:pPr>
              <w:jc w:val="both"/>
              <w:rPr>
                <w:rFonts w:eastAsia="Calibri"/>
              </w:rPr>
            </w:pPr>
            <w:r w:rsidRPr="00E61FFC">
              <w:rPr>
                <w:rFonts w:eastAsia="Calibri"/>
              </w:rPr>
              <w:lastRenderedPageBreak/>
              <w:t>Name:</w:t>
            </w:r>
          </w:p>
        </w:tc>
        <w:tc>
          <w:tcPr>
            <w:tcW w:w="4453" w:type="pct"/>
            <w:gridSpan w:val="3"/>
          </w:tcPr>
          <w:p w14:paraId="59E76C22"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16D1DF35" w14:textId="77777777" w:rsidTr="001451D2">
        <w:tc>
          <w:tcPr>
            <w:tcW w:w="693" w:type="pct"/>
            <w:gridSpan w:val="2"/>
          </w:tcPr>
          <w:p w14:paraId="1F53E6B8"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70C6D477"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22965262" w14:textId="77777777" w:rsidTr="001451D2">
        <w:tc>
          <w:tcPr>
            <w:tcW w:w="911" w:type="pct"/>
            <w:gridSpan w:val="3"/>
          </w:tcPr>
          <w:p w14:paraId="0C6C9F0B" w14:textId="77777777" w:rsidR="00606A9C" w:rsidRPr="00E61FFC" w:rsidRDefault="00606A9C" w:rsidP="001451D2">
            <w:pPr>
              <w:jc w:val="both"/>
              <w:rPr>
                <w:rFonts w:eastAsia="Calibri"/>
              </w:rPr>
            </w:pPr>
            <w:r w:rsidRPr="00E61FFC">
              <w:rPr>
                <w:rFonts w:eastAsia="Calibri"/>
              </w:rPr>
              <w:t>Email Address:</w:t>
            </w:r>
          </w:p>
        </w:tc>
        <w:tc>
          <w:tcPr>
            <w:tcW w:w="4089" w:type="pct"/>
          </w:tcPr>
          <w:p w14:paraId="3E1E119C"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7BE342BA"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883E490" w14:textId="77777777" w:rsidR="00606A9C" w:rsidRPr="00E61FFC" w:rsidRDefault="00606A9C" w:rsidP="00606A9C">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2248B38F" w14:textId="77777777" w:rsidTr="001451D2">
        <w:tc>
          <w:tcPr>
            <w:tcW w:w="547" w:type="pct"/>
          </w:tcPr>
          <w:p w14:paraId="56E4400D" w14:textId="77777777" w:rsidR="00606A9C" w:rsidRPr="00E61FFC" w:rsidRDefault="00606A9C" w:rsidP="001451D2">
            <w:pPr>
              <w:jc w:val="both"/>
              <w:rPr>
                <w:rFonts w:eastAsia="Calibri"/>
              </w:rPr>
            </w:pPr>
            <w:r w:rsidRPr="00E61FFC">
              <w:rPr>
                <w:rFonts w:eastAsia="Calibri"/>
              </w:rPr>
              <w:t>Name:</w:t>
            </w:r>
          </w:p>
        </w:tc>
        <w:tc>
          <w:tcPr>
            <w:tcW w:w="4453" w:type="pct"/>
            <w:gridSpan w:val="3"/>
          </w:tcPr>
          <w:p w14:paraId="0D7A2777"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619485BA" w14:textId="77777777" w:rsidTr="001451D2">
        <w:tc>
          <w:tcPr>
            <w:tcW w:w="693" w:type="pct"/>
            <w:gridSpan w:val="2"/>
          </w:tcPr>
          <w:p w14:paraId="5A1D38AF"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2E147335"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39CF249D" w14:textId="77777777" w:rsidTr="001451D2">
        <w:tc>
          <w:tcPr>
            <w:tcW w:w="911" w:type="pct"/>
            <w:gridSpan w:val="3"/>
          </w:tcPr>
          <w:p w14:paraId="19DB29BB" w14:textId="77777777" w:rsidR="00606A9C" w:rsidRPr="00E61FFC" w:rsidRDefault="00606A9C" w:rsidP="001451D2">
            <w:pPr>
              <w:jc w:val="both"/>
              <w:rPr>
                <w:rFonts w:eastAsia="Calibri"/>
              </w:rPr>
            </w:pPr>
            <w:r w:rsidRPr="00E61FFC">
              <w:rPr>
                <w:rFonts w:eastAsia="Calibri"/>
              </w:rPr>
              <w:t>Email Address:</w:t>
            </w:r>
          </w:p>
        </w:tc>
        <w:tc>
          <w:tcPr>
            <w:tcW w:w="4089" w:type="pct"/>
          </w:tcPr>
          <w:p w14:paraId="07DCB9C3"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ABC6C68"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997B5AA" w14:textId="77777777" w:rsidR="00606A9C" w:rsidRPr="00E61FFC" w:rsidRDefault="00606A9C" w:rsidP="00606A9C">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2636C8E1" w14:textId="77777777" w:rsidTr="001451D2">
        <w:tc>
          <w:tcPr>
            <w:tcW w:w="547" w:type="pct"/>
          </w:tcPr>
          <w:p w14:paraId="1C20F31B" w14:textId="77777777" w:rsidR="00606A9C" w:rsidRPr="00E61FFC" w:rsidRDefault="00606A9C" w:rsidP="001451D2">
            <w:pPr>
              <w:jc w:val="both"/>
              <w:rPr>
                <w:rFonts w:eastAsia="Calibri"/>
              </w:rPr>
            </w:pPr>
            <w:r w:rsidRPr="00E61FFC">
              <w:rPr>
                <w:rFonts w:eastAsia="Calibri"/>
              </w:rPr>
              <w:t>Name:</w:t>
            </w:r>
          </w:p>
        </w:tc>
        <w:tc>
          <w:tcPr>
            <w:tcW w:w="4453" w:type="pct"/>
            <w:gridSpan w:val="3"/>
          </w:tcPr>
          <w:p w14:paraId="371B1D10"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218B8F79" w14:textId="77777777" w:rsidTr="001451D2">
        <w:tc>
          <w:tcPr>
            <w:tcW w:w="693" w:type="pct"/>
            <w:gridSpan w:val="2"/>
          </w:tcPr>
          <w:p w14:paraId="1EC51FF4"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0B67A0AC"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2E359105" w14:textId="77777777" w:rsidTr="001451D2">
        <w:tc>
          <w:tcPr>
            <w:tcW w:w="911" w:type="pct"/>
            <w:gridSpan w:val="3"/>
          </w:tcPr>
          <w:p w14:paraId="020BD626" w14:textId="77777777" w:rsidR="00606A9C" w:rsidRPr="00E61FFC" w:rsidRDefault="00606A9C" w:rsidP="001451D2">
            <w:pPr>
              <w:jc w:val="both"/>
              <w:rPr>
                <w:rFonts w:eastAsia="Calibri"/>
              </w:rPr>
            </w:pPr>
            <w:r w:rsidRPr="00E61FFC">
              <w:rPr>
                <w:rFonts w:eastAsia="Calibri"/>
              </w:rPr>
              <w:t>Email Address:</w:t>
            </w:r>
          </w:p>
        </w:tc>
        <w:tc>
          <w:tcPr>
            <w:tcW w:w="4089" w:type="pct"/>
          </w:tcPr>
          <w:p w14:paraId="1B232455"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80949E0"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77640724" w14:textId="77777777" w:rsidR="00606A9C" w:rsidRPr="00E61FFC" w:rsidRDefault="00606A9C" w:rsidP="00606A9C">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4158C2B9" w14:textId="77777777" w:rsidTr="001451D2">
        <w:tc>
          <w:tcPr>
            <w:tcW w:w="547" w:type="pct"/>
          </w:tcPr>
          <w:p w14:paraId="5372D814" w14:textId="77777777" w:rsidR="00606A9C" w:rsidRPr="00E61FFC" w:rsidRDefault="00606A9C" w:rsidP="001451D2">
            <w:pPr>
              <w:jc w:val="both"/>
              <w:rPr>
                <w:rFonts w:eastAsia="Calibri"/>
              </w:rPr>
            </w:pPr>
            <w:r w:rsidRPr="00E61FFC">
              <w:rPr>
                <w:rFonts w:eastAsia="Calibri"/>
              </w:rPr>
              <w:t>Name:</w:t>
            </w:r>
          </w:p>
        </w:tc>
        <w:tc>
          <w:tcPr>
            <w:tcW w:w="4453" w:type="pct"/>
            <w:gridSpan w:val="3"/>
          </w:tcPr>
          <w:p w14:paraId="77D85599"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23AFB0AA" w14:textId="77777777" w:rsidTr="001451D2">
        <w:tc>
          <w:tcPr>
            <w:tcW w:w="693" w:type="pct"/>
            <w:gridSpan w:val="2"/>
          </w:tcPr>
          <w:p w14:paraId="0532FBAB"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0FED750A"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78AF36D1" w14:textId="77777777" w:rsidTr="001451D2">
        <w:tc>
          <w:tcPr>
            <w:tcW w:w="911" w:type="pct"/>
            <w:gridSpan w:val="3"/>
          </w:tcPr>
          <w:p w14:paraId="26192DCB" w14:textId="77777777" w:rsidR="00606A9C" w:rsidRPr="00E61FFC" w:rsidRDefault="00606A9C" w:rsidP="001451D2">
            <w:pPr>
              <w:jc w:val="both"/>
              <w:rPr>
                <w:rFonts w:eastAsia="Calibri"/>
              </w:rPr>
            </w:pPr>
            <w:r w:rsidRPr="00E61FFC">
              <w:rPr>
                <w:rFonts w:eastAsia="Calibri"/>
              </w:rPr>
              <w:t>Email Address:</w:t>
            </w:r>
          </w:p>
        </w:tc>
        <w:tc>
          <w:tcPr>
            <w:tcW w:w="4089" w:type="pct"/>
          </w:tcPr>
          <w:p w14:paraId="2EFE9BE4"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74D6EA95"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73F23D4D" w14:textId="77777777" w:rsidR="00606A9C" w:rsidRPr="00E61FFC" w:rsidRDefault="00606A9C" w:rsidP="00606A9C">
      <w:pPr>
        <w:spacing w:before="240"/>
        <w:jc w:val="both"/>
        <w:outlineLvl w:val="0"/>
        <w:rPr>
          <w:rFonts w:eastAsia="Calibri"/>
        </w:rPr>
      </w:pPr>
      <w:r>
        <w:rPr>
          <w:rFonts w:eastAsia="Calibri"/>
          <w:b/>
        </w:rPr>
        <w:t>2</w:t>
      </w:r>
      <w:r w:rsidRPr="00E61FFC">
        <w:rPr>
          <w:rFonts w:eastAsia="Calibri"/>
          <w:b/>
        </w:rPr>
        <w:t>.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606A9C" w:rsidRPr="00E61FFC" w14:paraId="7B66CF13" w14:textId="77777777" w:rsidTr="001451D2">
        <w:tc>
          <w:tcPr>
            <w:tcW w:w="5000" w:type="pct"/>
          </w:tcPr>
          <w:p w14:paraId="2F26B7D2" w14:textId="77777777" w:rsidR="00606A9C" w:rsidRPr="00E61FFC" w:rsidRDefault="00606A9C" w:rsidP="001451D2">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02C2B9F2" w14:textId="77777777" w:rsidTr="001451D2">
        <w:tc>
          <w:tcPr>
            <w:tcW w:w="5000" w:type="pct"/>
          </w:tcPr>
          <w:p w14:paraId="3222F94C" w14:textId="77777777" w:rsidR="00606A9C" w:rsidRPr="00E61FFC" w:rsidRDefault="00606A9C" w:rsidP="001451D2">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3642A85" w14:textId="77777777" w:rsidR="00606A9C" w:rsidRDefault="00606A9C" w:rsidP="00606A9C">
      <w:pPr>
        <w:rPr>
          <w:b/>
          <w:bCs/>
        </w:rPr>
      </w:pPr>
    </w:p>
    <w:p w14:paraId="34BFED3D" w14:textId="77777777" w:rsidR="00606A9C" w:rsidRDefault="00606A9C" w:rsidP="00606A9C">
      <w:pPr>
        <w:rPr>
          <w:b/>
          <w:bCs/>
        </w:rPr>
      </w:pPr>
      <w:r>
        <w:rPr>
          <w:b/>
          <w:bCs/>
        </w:rPr>
        <w:t>3. Cancelation of User Security Administrator (USA) and Digital Certificate Opt-Out</w:t>
      </w:r>
    </w:p>
    <w:p w14:paraId="41FCFB1E" w14:textId="77777777" w:rsidR="00606A9C" w:rsidRDefault="00606A9C" w:rsidP="00606A9C">
      <w:pPr>
        <w:jc w:val="both"/>
        <w:rPr>
          <w:ins w:id="1324" w:author="ERCOT" w:date="2025-10-21T20:53:00Z" w16du:dateUtc="2025-10-22T01:53:00Z"/>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Pr>
          <w:lang w:eastAsia="x-none"/>
        </w:rPr>
        <w:t xml:space="preserve"> By checking this box, Market Participant elects to:  (</w:t>
      </w:r>
      <w:proofErr w:type="spellStart"/>
      <w:r>
        <w:rPr>
          <w:lang w:eastAsia="x-none"/>
        </w:rPr>
        <w:t>i</w:t>
      </w:r>
      <w:proofErr w:type="spellEnd"/>
      <w:r>
        <w:rPr>
          <w:lang w:eastAsia="x-none"/>
        </w:rPr>
        <w:t xml:space="preserve">) cancel its USA and Digital Certificate Opt-Out; (ii) designate a USA and optionally a Backup USA, listed in Section 1, Contact type(s), of this NCI form; and (iii) receive Digital Certificates as required by Section 16.12, </w:t>
      </w:r>
      <w:r w:rsidRPr="002631D7">
        <w:t>User Security Administrator and Digital Certificates</w:t>
      </w:r>
      <w:r>
        <w:rPr>
          <w:lang w:eastAsia="x-none"/>
        </w:rPr>
        <w:t>.  Market Participant understands that designation of a USA and Backup USA, and issuance of Digital Certificates, is subject to the requirements in Section 16.12.</w:t>
      </w:r>
    </w:p>
    <w:p w14:paraId="6C0168DF" w14:textId="77777777" w:rsidR="00606A9C" w:rsidRDefault="00606A9C" w:rsidP="00606A9C">
      <w:pPr>
        <w:jc w:val="both"/>
        <w:rPr>
          <w:ins w:id="1325" w:author="ERCOT" w:date="2025-10-21T20:53:00Z" w16du:dateUtc="2025-10-22T01:53:00Z"/>
          <w:lang w:eastAsia="x-none"/>
        </w:rPr>
      </w:pPr>
    </w:p>
    <w:p w14:paraId="695AD017" w14:textId="77777777" w:rsidR="00606A9C" w:rsidRPr="00D93B62" w:rsidRDefault="00606A9C" w:rsidP="00606A9C">
      <w:pPr>
        <w:jc w:val="both"/>
        <w:rPr>
          <w:ins w:id="1326" w:author="ERCOT" w:date="2025-10-21T20:53:00Z" w16du:dateUtc="2025-10-22T01:53:00Z"/>
          <w:b/>
          <w:lang w:eastAsia="x-none"/>
        </w:rPr>
      </w:pPr>
      <w:ins w:id="1327" w:author="ERCOT" w:date="2025-10-21T20:53:00Z" w16du:dateUtc="2025-10-22T01:53:00Z">
        <w:r w:rsidRPr="00D93B62">
          <w:rPr>
            <w:b/>
            <w:bCs/>
            <w:lang w:eastAsia="x-none"/>
          </w:rPr>
          <w:t>4</w:t>
        </w:r>
        <w:r w:rsidRPr="00D93B62">
          <w:rPr>
            <w:lang w:eastAsia="x-none"/>
          </w:rPr>
          <w:t>.</w:t>
        </w:r>
        <w:r w:rsidRPr="00D93B62">
          <w:rPr>
            <w:rFonts w:eastAsia="Calibri"/>
            <w:b/>
          </w:rPr>
          <w:t xml:space="preserve"> Contact for Legal Notice</w:t>
        </w:r>
        <w:r w:rsidRPr="00D93B62">
          <w:rPr>
            <w:rFonts w:eastAsia="Calibri"/>
            <w:bCs/>
          </w:rPr>
          <w:t xml:space="preserve"> </w:t>
        </w:r>
        <w:r w:rsidRPr="00D93B62">
          <w:rPr>
            <w:rFonts w:eastAsia="Calibri"/>
            <w:b/>
          </w:rPr>
          <w:t>(Section 1 of the Standard Form Agreement)</w:t>
        </w:r>
      </w:ins>
    </w:p>
    <w:p w14:paraId="5BEDFB83" w14:textId="77777777" w:rsidR="00606A9C" w:rsidRPr="00D93B62" w:rsidRDefault="00606A9C" w:rsidP="00606A9C">
      <w:pPr>
        <w:rPr>
          <w:ins w:id="1328" w:author="ERCOT" w:date="2025-10-21T20:53:00Z" w16du:dateUtc="2025-10-22T01:53:00Z"/>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7"/>
        <w:gridCol w:w="2394"/>
        <w:gridCol w:w="767"/>
        <w:gridCol w:w="430"/>
        <w:gridCol w:w="737"/>
        <w:gridCol w:w="727"/>
        <w:gridCol w:w="668"/>
        <w:gridCol w:w="1924"/>
      </w:tblGrid>
      <w:tr w:rsidR="00606A9C" w:rsidRPr="00D93B62" w14:paraId="394085EE" w14:textId="77777777" w:rsidTr="001451D2">
        <w:trPr>
          <w:ins w:id="1329" w:author="ERCOT" w:date="2025-10-21T20:53:00Z"/>
        </w:trPr>
        <w:tc>
          <w:tcPr>
            <w:tcW w:w="547" w:type="pct"/>
          </w:tcPr>
          <w:p w14:paraId="53D6C5C7" w14:textId="77777777" w:rsidR="00606A9C" w:rsidRPr="00D93B62" w:rsidRDefault="00606A9C" w:rsidP="001451D2">
            <w:pPr>
              <w:jc w:val="both"/>
              <w:rPr>
                <w:ins w:id="1330" w:author="ERCOT" w:date="2025-10-21T20:53:00Z" w16du:dateUtc="2025-10-22T01:53:00Z"/>
                <w:rFonts w:eastAsia="Calibri"/>
              </w:rPr>
            </w:pPr>
            <w:ins w:id="1331" w:author="ERCOT" w:date="2025-10-21T20:53:00Z" w16du:dateUtc="2025-10-22T01:53:00Z">
              <w:r w:rsidRPr="00D93B62">
                <w:rPr>
                  <w:rFonts w:eastAsia="Calibri"/>
                </w:rPr>
                <w:t>Name:</w:t>
              </w:r>
            </w:ins>
          </w:p>
        </w:tc>
        <w:tc>
          <w:tcPr>
            <w:tcW w:w="2284" w:type="pct"/>
            <w:gridSpan w:val="5"/>
          </w:tcPr>
          <w:p w14:paraId="716E406D" w14:textId="77777777" w:rsidR="00606A9C" w:rsidRPr="00D93B62" w:rsidRDefault="00606A9C" w:rsidP="001451D2">
            <w:pPr>
              <w:jc w:val="both"/>
              <w:rPr>
                <w:ins w:id="1332" w:author="ERCOT" w:date="2025-10-21T20:53:00Z" w16du:dateUtc="2025-10-22T01:53:00Z"/>
                <w:rFonts w:eastAsia="Calibri"/>
              </w:rPr>
            </w:pPr>
            <w:ins w:id="1333"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c>
          <w:tcPr>
            <w:tcW w:w="394" w:type="pct"/>
          </w:tcPr>
          <w:p w14:paraId="2DAA8D56" w14:textId="77777777" w:rsidR="00606A9C" w:rsidRPr="00D93B62" w:rsidRDefault="00606A9C" w:rsidP="001451D2">
            <w:pPr>
              <w:jc w:val="both"/>
              <w:rPr>
                <w:ins w:id="1334" w:author="ERCOT" w:date="2025-10-21T20:53:00Z" w16du:dateUtc="2025-10-22T01:53:00Z"/>
                <w:rFonts w:eastAsia="Calibri"/>
              </w:rPr>
            </w:pPr>
            <w:ins w:id="1335" w:author="ERCOT" w:date="2025-10-21T20:53:00Z" w16du:dateUtc="2025-10-22T01:53:00Z">
              <w:r w:rsidRPr="00D93B62">
                <w:rPr>
                  <w:rFonts w:eastAsia="Calibri"/>
                </w:rPr>
                <w:t>Title:</w:t>
              </w:r>
            </w:ins>
          </w:p>
        </w:tc>
        <w:tc>
          <w:tcPr>
            <w:tcW w:w="1775" w:type="pct"/>
            <w:gridSpan w:val="3"/>
          </w:tcPr>
          <w:p w14:paraId="02FCD9EA" w14:textId="77777777" w:rsidR="00606A9C" w:rsidRPr="00D93B62" w:rsidRDefault="00606A9C" w:rsidP="001451D2">
            <w:pPr>
              <w:jc w:val="both"/>
              <w:rPr>
                <w:ins w:id="1336" w:author="ERCOT" w:date="2025-10-21T20:53:00Z" w16du:dateUtc="2025-10-22T01:53:00Z"/>
                <w:rFonts w:eastAsia="Calibri"/>
              </w:rPr>
            </w:pPr>
            <w:ins w:id="1337"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r>
      <w:tr w:rsidR="00606A9C" w:rsidRPr="00D93B62" w14:paraId="6431CE78" w14:textId="77777777" w:rsidTr="001451D2">
        <w:trPr>
          <w:ins w:id="1338" w:author="ERCOT" w:date="2025-10-21T20:53:00Z"/>
        </w:trPr>
        <w:tc>
          <w:tcPr>
            <w:tcW w:w="693" w:type="pct"/>
            <w:gridSpan w:val="2"/>
          </w:tcPr>
          <w:p w14:paraId="7B5EBD79" w14:textId="77777777" w:rsidR="00606A9C" w:rsidRPr="00D93B62" w:rsidRDefault="00606A9C" w:rsidP="001451D2">
            <w:pPr>
              <w:jc w:val="both"/>
              <w:rPr>
                <w:ins w:id="1339" w:author="ERCOT" w:date="2025-10-21T20:53:00Z" w16du:dateUtc="2025-10-22T01:53:00Z"/>
                <w:rFonts w:eastAsia="Calibri"/>
              </w:rPr>
            </w:pPr>
            <w:ins w:id="1340" w:author="ERCOT" w:date="2025-10-21T20:53:00Z" w16du:dateUtc="2025-10-22T01:53:00Z">
              <w:r w:rsidRPr="00D93B62">
                <w:rPr>
                  <w:rFonts w:eastAsia="Calibri"/>
                </w:rPr>
                <w:lastRenderedPageBreak/>
                <w:t>Address:</w:t>
              </w:r>
            </w:ins>
          </w:p>
        </w:tc>
        <w:tc>
          <w:tcPr>
            <w:tcW w:w="4307" w:type="pct"/>
            <w:gridSpan w:val="8"/>
          </w:tcPr>
          <w:p w14:paraId="7C97BCC5" w14:textId="77777777" w:rsidR="00606A9C" w:rsidRPr="00D93B62" w:rsidRDefault="00606A9C" w:rsidP="001451D2">
            <w:pPr>
              <w:jc w:val="both"/>
              <w:rPr>
                <w:ins w:id="1341" w:author="ERCOT" w:date="2025-10-21T20:53:00Z" w16du:dateUtc="2025-10-22T01:53:00Z"/>
                <w:rFonts w:eastAsia="Calibri"/>
              </w:rPr>
            </w:pPr>
            <w:ins w:id="1342"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r>
      <w:tr w:rsidR="00606A9C" w:rsidRPr="00D93B62" w14:paraId="75A814F9" w14:textId="77777777" w:rsidTr="001451D2">
        <w:trPr>
          <w:ins w:id="1343" w:author="ERCOT" w:date="2025-10-21T20:53:00Z"/>
        </w:trPr>
        <w:tc>
          <w:tcPr>
            <w:tcW w:w="547" w:type="pct"/>
          </w:tcPr>
          <w:p w14:paraId="65CACA00" w14:textId="77777777" w:rsidR="00606A9C" w:rsidRPr="00D93B62" w:rsidRDefault="00606A9C" w:rsidP="001451D2">
            <w:pPr>
              <w:jc w:val="both"/>
              <w:rPr>
                <w:ins w:id="1344" w:author="ERCOT" w:date="2025-10-21T20:53:00Z" w16du:dateUtc="2025-10-22T01:53:00Z"/>
                <w:rFonts w:eastAsia="Calibri"/>
              </w:rPr>
            </w:pPr>
            <w:ins w:id="1345" w:author="ERCOT" w:date="2025-10-21T20:53:00Z" w16du:dateUtc="2025-10-22T01:53:00Z">
              <w:r w:rsidRPr="00D93B62">
                <w:rPr>
                  <w:rFonts w:eastAsia="Calibri"/>
                </w:rPr>
                <w:t>City:</w:t>
              </w:r>
            </w:ins>
          </w:p>
        </w:tc>
        <w:tc>
          <w:tcPr>
            <w:tcW w:w="1644" w:type="pct"/>
            <w:gridSpan w:val="3"/>
          </w:tcPr>
          <w:p w14:paraId="2FB45E3C" w14:textId="77777777" w:rsidR="00606A9C" w:rsidRPr="00D93B62" w:rsidRDefault="00606A9C" w:rsidP="001451D2">
            <w:pPr>
              <w:jc w:val="both"/>
              <w:rPr>
                <w:ins w:id="1346" w:author="ERCOT" w:date="2025-10-21T20:53:00Z" w16du:dateUtc="2025-10-22T01:53:00Z"/>
                <w:rFonts w:eastAsia="Calibri"/>
              </w:rPr>
            </w:pPr>
            <w:ins w:id="1347"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c>
          <w:tcPr>
            <w:tcW w:w="410" w:type="pct"/>
          </w:tcPr>
          <w:p w14:paraId="358FDD6B" w14:textId="77777777" w:rsidR="00606A9C" w:rsidRPr="00D93B62" w:rsidRDefault="00606A9C" w:rsidP="001451D2">
            <w:pPr>
              <w:jc w:val="both"/>
              <w:rPr>
                <w:ins w:id="1348" w:author="ERCOT" w:date="2025-10-21T20:53:00Z" w16du:dateUtc="2025-10-22T01:53:00Z"/>
                <w:rFonts w:eastAsia="Calibri"/>
              </w:rPr>
            </w:pPr>
            <w:ins w:id="1349" w:author="ERCOT" w:date="2025-10-21T20:53:00Z" w16du:dateUtc="2025-10-22T01:53:00Z">
              <w:r w:rsidRPr="00D93B62">
                <w:rPr>
                  <w:rFonts w:eastAsia="Calibri"/>
                </w:rPr>
                <w:t>State:</w:t>
              </w:r>
            </w:ins>
          </w:p>
        </w:tc>
        <w:tc>
          <w:tcPr>
            <w:tcW w:w="1013" w:type="pct"/>
            <w:gridSpan w:val="3"/>
          </w:tcPr>
          <w:p w14:paraId="6B2E1F7F" w14:textId="77777777" w:rsidR="00606A9C" w:rsidRPr="00D93B62" w:rsidRDefault="00606A9C" w:rsidP="001451D2">
            <w:pPr>
              <w:jc w:val="both"/>
              <w:rPr>
                <w:ins w:id="1350" w:author="ERCOT" w:date="2025-10-21T20:53:00Z" w16du:dateUtc="2025-10-22T01:53:00Z"/>
                <w:rFonts w:eastAsia="Calibri"/>
              </w:rPr>
            </w:pPr>
            <w:ins w:id="1351"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c>
          <w:tcPr>
            <w:tcW w:w="357" w:type="pct"/>
          </w:tcPr>
          <w:p w14:paraId="637B2BDE" w14:textId="77777777" w:rsidR="00606A9C" w:rsidRPr="00D93B62" w:rsidRDefault="00606A9C" w:rsidP="001451D2">
            <w:pPr>
              <w:jc w:val="both"/>
              <w:rPr>
                <w:ins w:id="1352" w:author="ERCOT" w:date="2025-10-21T20:53:00Z" w16du:dateUtc="2025-10-22T01:53:00Z"/>
                <w:rFonts w:eastAsia="Calibri"/>
              </w:rPr>
            </w:pPr>
            <w:ins w:id="1353" w:author="ERCOT" w:date="2025-10-21T20:53:00Z" w16du:dateUtc="2025-10-22T01:53:00Z">
              <w:r w:rsidRPr="00D93B62">
                <w:rPr>
                  <w:rFonts w:eastAsia="Calibri"/>
                </w:rPr>
                <w:t>Zip:</w:t>
              </w:r>
            </w:ins>
          </w:p>
        </w:tc>
        <w:tc>
          <w:tcPr>
            <w:tcW w:w="1029" w:type="pct"/>
          </w:tcPr>
          <w:p w14:paraId="074ED0AC" w14:textId="77777777" w:rsidR="00606A9C" w:rsidRPr="00D93B62" w:rsidRDefault="00606A9C" w:rsidP="001451D2">
            <w:pPr>
              <w:jc w:val="both"/>
              <w:rPr>
                <w:ins w:id="1354" w:author="ERCOT" w:date="2025-10-21T20:53:00Z" w16du:dateUtc="2025-10-22T01:53:00Z"/>
                <w:rFonts w:eastAsia="Calibri"/>
              </w:rPr>
            </w:pPr>
            <w:ins w:id="1355"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r>
      <w:tr w:rsidR="00606A9C" w:rsidRPr="00D93B62" w14:paraId="0CD48B16" w14:textId="77777777" w:rsidTr="001451D2">
        <w:trPr>
          <w:ins w:id="1356" w:author="ERCOT" w:date="2025-10-21T20:53:00Z"/>
        </w:trPr>
        <w:tc>
          <w:tcPr>
            <w:tcW w:w="693" w:type="pct"/>
            <w:gridSpan w:val="2"/>
          </w:tcPr>
          <w:p w14:paraId="4C398107" w14:textId="77777777" w:rsidR="00606A9C" w:rsidRPr="00D93B62" w:rsidRDefault="00606A9C" w:rsidP="001451D2">
            <w:pPr>
              <w:jc w:val="both"/>
              <w:rPr>
                <w:ins w:id="1357" w:author="ERCOT" w:date="2025-10-21T20:53:00Z" w16du:dateUtc="2025-10-22T01:53:00Z"/>
                <w:rFonts w:eastAsia="Calibri"/>
              </w:rPr>
            </w:pPr>
            <w:ins w:id="1358" w:author="ERCOT" w:date="2025-10-21T20:53:00Z" w16du:dateUtc="2025-10-22T01:53:00Z">
              <w:r w:rsidRPr="00D93B62">
                <w:rPr>
                  <w:rFonts w:eastAsia="Calibri"/>
                </w:rPr>
                <w:t>Telephone:</w:t>
              </w:r>
            </w:ins>
          </w:p>
        </w:tc>
        <w:tc>
          <w:tcPr>
            <w:tcW w:w="4307" w:type="pct"/>
            <w:gridSpan w:val="8"/>
          </w:tcPr>
          <w:p w14:paraId="5517CB06" w14:textId="77777777" w:rsidR="00606A9C" w:rsidRPr="00D93B62" w:rsidRDefault="00606A9C" w:rsidP="001451D2">
            <w:pPr>
              <w:jc w:val="both"/>
              <w:rPr>
                <w:ins w:id="1359" w:author="ERCOT" w:date="2025-10-21T20:53:00Z" w16du:dateUtc="2025-10-22T01:53:00Z"/>
                <w:rFonts w:eastAsia="Calibri"/>
              </w:rPr>
            </w:pPr>
            <w:ins w:id="1360"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r>
      <w:tr w:rsidR="00606A9C" w:rsidRPr="00E61FFC" w14:paraId="19AD0F59" w14:textId="77777777" w:rsidTr="001451D2">
        <w:trPr>
          <w:ins w:id="1361" w:author="ERCOT" w:date="2025-10-21T20:53:00Z"/>
        </w:trPr>
        <w:tc>
          <w:tcPr>
            <w:tcW w:w="911" w:type="pct"/>
            <w:gridSpan w:val="3"/>
          </w:tcPr>
          <w:p w14:paraId="50E87FAB" w14:textId="77777777" w:rsidR="00606A9C" w:rsidRPr="00D93B62" w:rsidRDefault="00606A9C" w:rsidP="001451D2">
            <w:pPr>
              <w:jc w:val="both"/>
              <w:rPr>
                <w:ins w:id="1362" w:author="ERCOT" w:date="2025-10-21T20:53:00Z" w16du:dateUtc="2025-10-22T01:53:00Z"/>
                <w:rFonts w:eastAsia="Calibri"/>
              </w:rPr>
            </w:pPr>
            <w:ins w:id="1363" w:author="ERCOT" w:date="2025-10-21T20:53:00Z" w16du:dateUtc="2025-10-22T01:53:00Z">
              <w:r w:rsidRPr="00D93B62">
                <w:rPr>
                  <w:rFonts w:eastAsia="Calibri"/>
                </w:rPr>
                <w:t>Email Address:</w:t>
              </w:r>
            </w:ins>
          </w:p>
        </w:tc>
        <w:tc>
          <w:tcPr>
            <w:tcW w:w="4089" w:type="pct"/>
            <w:gridSpan w:val="7"/>
          </w:tcPr>
          <w:p w14:paraId="02769133" w14:textId="77777777" w:rsidR="00606A9C" w:rsidRPr="00E61FFC" w:rsidRDefault="00606A9C" w:rsidP="001451D2">
            <w:pPr>
              <w:jc w:val="both"/>
              <w:rPr>
                <w:ins w:id="1364" w:author="ERCOT" w:date="2025-10-21T20:53:00Z" w16du:dateUtc="2025-10-22T01:53:00Z"/>
                <w:rFonts w:eastAsia="Calibri"/>
              </w:rPr>
            </w:pPr>
            <w:ins w:id="1365"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r>
    </w:tbl>
    <w:p w14:paraId="63C853D3" w14:textId="77777777" w:rsidR="00606A9C" w:rsidRPr="00394938" w:rsidRDefault="00606A9C" w:rsidP="00606A9C">
      <w:pPr>
        <w:jc w:val="both"/>
        <w:rPr>
          <w:b/>
          <w:bCs/>
        </w:rPr>
      </w:pPr>
    </w:p>
    <w:p w14:paraId="4141E932" w14:textId="77777777" w:rsidR="00606A9C" w:rsidRDefault="00606A9C" w:rsidP="00B813F3">
      <w:pPr>
        <w:keepNext/>
        <w:suppressAutoHyphens/>
        <w:jc w:val="both"/>
      </w:pPr>
    </w:p>
    <w:sectPr w:rsidR="00606A9C" w:rsidSect="00263343">
      <w:footerReference w:type="even" r:id="rId40"/>
      <w:footerReference w:type="default" r:id="rId41"/>
      <w:footerReference w:type="first" r:id="rId42"/>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313" w:author="ERCOT Market Rules" w:date="2025-10-21T20:59:00Z" w:initials="BA">
    <w:p w14:paraId="03B88936" w14:textId="74453BF0" w:rsidR="00BA5409" w:rsidRDefault="00BA5409" w:rsidP="00BA5409">
      <w:pPr>
        <w:pStyle w:val="CommentText"/>
      </w:pPr>
      <w:r>
        <w:rPr>
          <w:rStyle w:val="CommentReference"/>
        </w:rPr>
        <w:annotationRef/>
      </w:r>
      <w:r>
        <w:t>Please note NPRR1302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3B8893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8F7CE8D" w16cex:dateUtc="2025-10-22T01:59:00Z">
    <w16cex:extLst>
      <w16:ext w16:uri="{CE6994B0-6A32-4C9F-8C6B-6E91EDA988CE}">
        <cr:reactions xmlns:cr="http://schemas.microsoft.com/office/comments/2020/reactions">
          <cr:reaction reactionType="1">
            <cr:reactionInfo dateUtc="2025-11-25T20:14:55Z">
              <cr:user userId="S::Sidne.Finke@ercot.com::fd408435-a2ae-46de-8f42-c0e2a48ca324" userProvider="AD" userName="ERCOT"/>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B88936" w16cid:durableId="28F7CE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903C6" w14:textId="77777777" w:rsidR="00116B22" w:rsidRDefault="00116B22">
      <w:r>
        <w:separator/>
      </w:r>
    </w:p>
  </w:endnote>
  <w:endnote w:type="continuationSeparator" w:id="0">
    <w:p w14:paraId="05244CB3" w14:textId="77777777" w:rsidR="00116B22" w:rsidRDefault="00116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ans-serif">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9F169" w14:textId="77777777" w:rsidR="002E7ABF" w:rsidRDefault="002E7ABF">
    <w:pPr>
      <w:pStyle w:val="Footer"/>
      <w:framePr w:wrap="around" w:vAnchor="text" w:hAnchor="margin" w:xAlign="right" w:y="1"/>
    </w:pPr>
    <w:r>
      <w:fldChar w:fldCharType="begin"/>
    </w:r>
    <w:r>
      <w:instrText xml:space="preserve">PAGE  </w:instrText>
    </w:r>
    <w:r>
      <w:fldChar w:fldCharType="separate"/>
    </w:r>
    <w:r>
      <w:t>1</w:t>
    </w:r>
    <w:r>
      <w:fldChar w:fldCharType="end"/>
    </w:r>
  </w:p>
  <w:p w14:paraId="34AF3F62" w14:textId="77777777" w:rsidR="002E7ABF" w:rsidRDefault="002E7ABF">
    <w:pPr>
      <w:pStyle w:val="Footer"/>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38CBF" w14:textId="77777777" w:rsidR="002E7ABF" w:rsidRDefault="002E7AB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DA9D1" w14:textId="77777777" w:rsidR="00606A9C" w:rsidRDefault="00606A9C">
    <w:pPr>
      <w:pStyle w:val="Footer"/>
      <w:framePr w:wrap="around" w:vAnchor="text" w:hAnchor="margin" w:xAlign="right" w:y="1"/>
    </w:pPr>
    <w:r>
      <w:fldChar w:fldCharType="begin"/>
    </w:r>
    <w:r>
      <w:instrText xml:space="preserve">PAGE  </w:instrText>
    </w:r>
    <w:r>
      <w:fldChar w:fldCharType="separate"/>
    </w:r>
    <w:r>
      <w:t>1</w:t>
    </w:r>
    <w:r>
      <w:fldChar w:fldCharType="end"/>
    </w:r>
  </w:p>
  <w:p w14:paraId="45388CDE" w14:textId="77777777" w:rsidR="00606A9C" w:rsidRDefault="00606A9C">
    <w:pPr>
      <w:pStyle w:val="Footer"/>
      <w:ind w:right="360" w:firstLine="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16990" w14:textId="77777777" w:rsidR="00606A9C" w:rsidRDefault="00606A9C">
    <w:pPr>
      <w:pStyle w:val="Footer"/>
      <w:framePr w:wrap="around" w:vAnchor="text" w:hAnchor="margin" w:xAlign="right" w:y="1"/>
    </w:pPr>
    <w:r>
      <w:fldChar w:fldCharType="begin"/>
    </w:r>
    <w:r>
      <w:instrText xml:space="preserve">PAGE  </w:instrText>
    </w:r>
    <w:r>
      <w:fldChar w:fldCharType="separate"/>
    </w:r>
    <w:r>
      <w:t>1</w:t>
    </w:r>
    <w:r>
      <w:fldChar w:fldCharType="end"/>
    </w:r>
  </w:p>
  <w:p w14:paraId="4E0B6213" w14:textId="77777777" w:rsidR="00606A9C" w:rsidRDefault="00606A9C">
    <w:pPr>
      <w:pStyle w:val="Footer"/>
      <w:ind w:right="360" w:firstLine="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64D1F" w14:textId="14A1A798" w:rsidR="00E327C3" w:rsidRPr="003E4248" w:rsidRDefault="00362AB3">
    <w:pPr>
      <w:pStyle w:val="Footer"/>
      <w:tabs>
        <w:tab w:val="clear" w:pos="4320"/>
        <w:tab w:val="clear" w:pos="8640"/>
        <w:tab w:val="right" w:pos="9360"/>
      </w:tabs>
      <w:rPr>
        <w:rFonts w:ascii="Arial" w:hAnsi="Arial" w:cs="Arial"/>
        <w:sz w:val="18"/>
        <w:szCs w:val="18"/>
      </w:rPr>
    </w:pPr>
    <w:r>
      <w:rPr>
        <w:rFonts w:ascii="Arial" w:hAnsi="Arial" w:cs="Arial"/>
        <w:sz w:val="18"/>
        <w:szCs w:val="18"/>
      </w:rPr>
      <w:t>1312</w:t>
    </w:r>
    <w:r w:rsidR="00E327C3" w:rsidRPr="003E4248">
      <w:rPr>
        <w:rFonts w:ascii="Arial" w:hAnsi="Arial" w:cs="Arial"/>
        <w:sz w:val="18"/>
        <w:szCs w:val="18"/>
      </w:rPr>
      <w:t xml:space="preserve">NPRR-01 Revisions to the Standard Form Agreement (SFA) </w:t>
    </w:r>
    <w:r w:rsidR="00E327C3">
      <w:rPr>
        <w:rFonts w:ascii="Arial" w:hAnsi="Arial" w:cs="Arial"/>
        <w:sz w:val="18"/>
        <w:szCs w:val="18"/>
      </w:rPr>
      <w:t>1126</w:t>
    </w:r>
    <w:r w:rsidR="00E327C3" w:rsidRPr="003E4248">
      <w:rPr>
        <w:rFonts w:ascii="Arial" w:hAnsi="Arial" w:cs="Arial"/>
        <w:sz w:val="18"/>
        <w:szCs w:val="18"/>
      </w:rPr>
      <w:t>25</w:t>
    </w:r>
    <w:r w:rsidR="00E327C3" w:rsidRPr="003E4248">
      <w:rPr>
        <w:rFonts w:ascii="Arial" w:hAnsi="Arial" w:cs="Arial"/>
        <w:sz w:val="18"/>
        <w:szCs w:val="18"/>
      </w:rPr>
      <w:tab/>
      <w:t xml:space="preserve">Page </w:t>
    </w:r>
    <w:r w:rsidR="00E327C3" w:rsidRPr="003E4248">
      <w:rPr>
        <w:rFonts w:ascii="Arial" w:hAnsi="Arial" w:cs="Arial"/>
        <w:sz w:val="18"/>
        <w:szCs w:val="18"/>
      </w:rPr>
      <w:fldChar w:fldCharType="begin"/>
    </w:r>
    <w:r w:rsidR="00E327C3" w:rsidRPr="003E4248">
      <w:rPr>
        <w:rFonts w:ascii="Arial" w:hAnsi="Arial" w:cs="Arial"/>
        <w:sz w:val="18"/>
        <w:szCs w:val="18"/>
      </w:rPr>
      <w:instrText xml:space="preserve"> PAGE </w:instrText>
    </w:r>
    <w:r w:rsidR="00E327C3" w:rsidRPr="003E4248">
      <w:rPr>
        <w:rFonts w:ascii="Arial" w:hAnsi="Arial" w:cs="Arial"/>
        <w:sz w:val="18"/>
        <w:szCs w:val="18"/>
      </w:rPr>
      <w:fldChar w:fldCharType="separate"/>
    </w:r>
    <w:r w:rsidR="00E327C3" w:rsidRPr="003E4248">
      <w:rPr>
        <w:rFonts w:ascii="Arial" w:hAnsi="Arial" w:cs="Arial"/>
        <w:noProof/>
        <w:sz w:val="18"/>
        <w:szCs w:val="18"/>
      </w:rPr>
      <w:t>1</w:t>
    </w:r>
    <w:r w:rsidR="00E327C3" w:rsidRPr="003E4248">
      <w:rPr>
        <w:rFonts w:ascii="Arial" w:hAnsi="Arial" w:cs="Arial"/>
        <w:sz w:val="18"/>
        <w:szCs w:val="18"/>
      </w:rPr>
      <w:fldChar w:fldCharType="end"/>
    </w:r>
    <w:r w:rsidR="00E327C3" w:rsidRPr="003E4248">
      <w:rPr>
        <w:rFonts w:ascii="Arial" w:hAnsi="Arial" w:cs="Arial"/>
        <w:sz w:val="18"/>
        <w:szCs w:val="18"/>
      </w:rPr>
      <w:t xml:space="preserve"> of </w:t>
    </w:r>
    <w:r w:rsidR="00E327C3" w:rsidRPr="003E4248">
      <w:rPr>
        <w:rFonts w:ascii="Arial" w:hAnsi="Arial" w:cs="Arial"/>
        <w:sz w:val="18"/>
        <w:szCs w:val="18"/>
      </w:rPr>
      <w:fldChar w:fldCharType="begin"/>
    </w:r>
    <w:r w:rsidR="00E327C3" w:rsidRPr="003E4248">
      <w:rPr>
        <w:rFonts w:ascii="Arial" w:hAnsi="Arial" w:cs="Arial"/>
        <w:sz w:val="18"/>
        <w:szCs w:val="18"/>
      </w:rPr>
      <w:instrText xml:space="preserve"> NUMPAGES </w:instrText>
    </w:r>
    <w:r w:rsidR="00E327C3" w:rsidRPr="003E4248">
      <w:rPr>
        <w:rFonts w:ascii="Arial" w:hAnsi="Arial" w:cs="Arial"/>
        <w:sz w:val="18"/>
        <w:szCs w:val="18"/>
      </w:rPr>
      <w:fldChar w:fldCharType="separate"/>
    </w:r>
    <w:r w:rsidR="00E327C3" w:rsidRPr="003E4248">
      <w:rPr>
        <w:rFonts w:ascii="Arial" w:hAnsi="Arial" w:cs="Arial"/>
        <w:noProof/>
        <w:sz w:val="18"/>
        <w:szCs w:val="18"/>
      </w:rPr>
      <w:t>2</w:t>
    </w:r>
    <w:r w:rsidR="00E327C3" w:rsidRPr="003E4248">
      <w:rPr>
        <w:rFonts w:ascii="Arial" w:hAnsi="Arial" w:cs="Arial"/>
        <w:sz w:val="18"/>
        <w:szCs w:val="18"/>
      </w:rPr>
      <w:fldChar w:fldCharType="end"/>
    </w:r>
  </w:p>
  <w:p w14:paraId="7A1978B2" w14:textId="77777777" w:rsidR="00E327C3" w:rsidRPr="003E4248" w:rsidRDefault="00E327C3">
    <w:pPr>
      <w:pStyle w:val="Footer"/>
      <w:tabs>
        <w:tab w:val="clear" w:pos="4320"/>
        <w:tab w:val="clear" w:pos="8640"/>
        <w:tab w:val="right" w:pos="9360"/>
      </w:tabs>
      <w:rPr>
        <w:rFonts w:ascii="Arial" w:hAnsi="Arial" w:cs="Arial"/>
        <w:sz w:val="18"/>
        <w:szCs w:val="18"/>
      </w:rPr>
    </w:pPr>
    <w:r w:rsidRPr="003E4248">
      <w:rPr>
        <w:rFonts w:ascii="Arial" w:hAnsi="Arial" w:cs="Arial"/>
        <w:sz w:val="18"/>
        <w:szCs w:val="18"/>
      </w:rPr>
      <w:t>PUBLIC</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61447" w14:textId="77777777" w:rsidR="00606A9C" w:rsidRPr="0012002B" w:rsidRDefault="00606A9C">
    <w:pPr>
      <w:pStyle w:val="Footer"/>
      <w:jc w:val="center"/>
      <w:rPr>
        <w:smallCaps/>
        <w:sz w:val="20"/>
        <w:szCs w:val="20"/>
      </w:rPr>
    </w:pPr>
    <w:r w:rsidRPr="0012002B">
      <w:rPr>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CD69E" w14:textId="276ED7EE" w:rsidR="0051173C" w:rsidRPr="003E4248" w:rsidRDefault="00362AB3" w:rsidP="0051173C">
    <w:pPr>
      <w:pStyle w:val="Footer"/>
      <w:tabs>
        <w:tab w:val="clear" w:pos="4320"/>
        <w:tab w:val="clear" w:pos="8640"/>
        <w:tab w:val="right" w:pos="9360"/>
      </w:tabs>
      <w:rPr>
        <w:rFonts w:ascii="Arial" w:hAnsi="Arial" w:cs="Arial"/>
        <w:sz w:val="18"/>
        <w:szCs w:val="18"/>
      </w:rPr>
    </w:pPr>
    <w:r>
      <w:rPr>
        <w:rFonts w:ascii="Arial" w:hAnsi="Arial" w:cs="Arial"/>
        <w:sz w:val="18"/>
        <w:szCs w:val="18"/>
      </w:rPr>
      <w:t>1312</w:t>
    </w:r>
    <w:r w:rsidR="0051173C" w:rsidRPr="003E4248">
      <w:rPr>
        <w:rFonts w:ascii="Arial" w:hAnsi="Arial" w:cs="Arial"/>
        <w:sz w:val="18"/>
        <w:szCs w:val="18"/>
      </w:rPr>
      <w:t xml:space="preserve">NPRR-01 Revisions to the Standard Form Agreement (SFA) </w:t>
    </w:r>
    <w:r w:rsidR="00745752">
      <w:rPr>
        <w:rFonts w:ascii="Arial" w:hAnsi="Arial" w:cs="Arial"/>
        <w:sz w:val="18"/>
        <w:szCs w:val="18"/>
      </w:rPr>
      <w:t>1126</w:t>
    </w:r>
    <w:r w:rsidR="004B55FC">
      <w:rPr>
        <w:rFonts w:ascii="Arial" w:hAnsi="Arial" w:cs="Arial"/>
        <w:sz w:val="18"/>
        <w:szCs w:val="18"/>
      </w:rPr>
      <w:t>25</w:t>
    </w:r>
    <w:r w:rsidR="0051173C" w:rsidRPr="003E4248">
      <w:rPr>
        <w:rFonts w:ascii="Arial" w:hAnsi="Arial" w:cs="Arial"/>
        <w:sz w:val="18"/>
        <w:szCs w:val="18"/>
      </w:rPr>
      <w:tab/>
      <w:t xml:space="preserve">Page </w:t>
    </w:r>
    <w:r w:rsidR="0051173C" w:rsidRPr="003E4248">
      <w:rPr>
        <w:rFonts w:ascii="Arial" w:hAnsi="Arial" w:cs="Arial"/>
        <w:sz w:val="18"/>
        <w:szCs w:val="18"/>
      </w:rPr>
      <w:fldChar w:fldCharType="begin"/>
    </w:r>
    <w:r w:rsidR="0051173C" w:rsidRPr="003E4248">
      <w:rPr>
        <w:rFonts w:ascii="Arial" w:hAnsi="Arial" w:cs="Arial"/>
        <w:sz w:val="18"/>
        <w:szCs w:val="18"/>
      </w:rPr>
      <w:instrText xml:space="preserve"> PAGE </w:instrText>
    </w:r>
    <w:r w:rsidR="0051173C" w:rsidRPr="003E4248">
      <w:rPr>
        <w:rFonts w:ascii="Arial" w:hAnsi="Arial" w:cs="Arial"/>
        <w:sz w:val="18"/>
        <w:szCs w:val="18"/>
      </w:rPr>
      <w:fldChar w:fldCharType="separate"/>
    </w:r>
    <w:r w:rsidR="0051173C">
      <w:rPr>
        <w:rFonts w:ascii="Arial" w:hAnsi="Arial" w:cs="Arial"/>
        <w:sz w:val="18"/>
        <w:szCs w:val="18"/>
      </w:rPr>
      <w:t>40</w:t>
    </w:r>
    <w:r w:rsidR="0051173C" w:rsidRPr="003E4248">
      <w:rPr>
        <w:rFonts w:ascii="Arial" w:hAnsi="Arial" w:cs="Arial"/>
        <w:sz w:val="18"/>
        <w:szCs w:val="18"/>
      </w:rPr>
      <w:fldChar w:fldCharType="end"/>
    </w:r>
    <w:r w:rsidR="0051173C" w:rsidRPr="003E4248">
      <w:rPr>
        <w:rFonts w:ascii="Arial" w:hAnsi="Arial" w:cs="Arial"/>
        <w:sz w:val="18"/>
        <w:szCs w:val="18"/>
      </w:rPr>
      <w:t xml:space="preserve"> of </w:t>
    </w:r>
    <w:r w:rsidR="0051173C" w:rsidRPr="003E4248">
      <w:rPr>
        <w:rFonts w:ascii="Arial" w:hAnsi="Arial" w:cs="Arial"/>
        <w:sz w:val="18"/>
        <w:szCs w:val="18"/>
      </w:rPr>
      <w:fldChar w:fldCharType="begin"/>
    </w:r>
    <w:r w:rsidR="0051173C" w:rsidRPr="003E4248">
      <w:rPr>
        <w:rFonts w:ascii="Arial" w:hAnsi="Arial" w:cs="Arial"/>
        <w:sz w:val="18"/>
        <w:szCs w:val="18"/>
      </w:rPr>
      <w:instrText xml:space="preserve"> NUMPAGES </w:instrText>
    </w:r>
    <w:r w:rsidR="0051173C" w:rsidRPr="003E4248">
      <w:rPr>
        <w:rFonts w:ascii="Arial" w:hAnsi="Arial" w:cs="Arial"/>
        <w:sz w:val="18"/>
        <w:szCs w:val="18"/>
      </w:rPr>
      <w:fldChar w:fldCharType="separate"/>
    </w:r>
    <w:r w:rsidR="0051173C">
      <w:rPr>
        <w:rFonts w:ascii="Arial" w:hAnsi="Arial" w:cs="Arial"/>
        <w:sz w:val="18"/>
        <w:szCs w:val="18"/>
      </w:rPr>
      <w:t>82</w:t>
    </w:r>
    <w:r w:rsidR="0051173C" w:rsidRPr="003E4248">
      <w:rPr>
        <w:rFonts w:ascii="Arial" w:hAnsi="Arial" w:cs="Arial"/>
        <w:sz w:val="18"/>
        <w:szCs w:val="18"/>
      </w:rPr>
      <w:fldChar w:fldCharType="end"/>
    </w:r>
  </w:p>
  <w:p w14:paraId="389C875F" w14:textId="00EE5CD2" w:rsidR="002E7ABF" w:rsidRPr="0051173C" w:rsidRDefault="0051173C" w:rsidP="0051173C">
    <w:pPr>
      <w:pStyle w:val="Footer"/>
      <w:tabs>
        <w:tab w:val="clear" w:pos="4320"/>
        <w:tab w:val="clear" w:pos="8640"/>
        <w:tab w:val="right" w:pos="9360"/>
      </w:tabs>
      <w:rPr>
        <w:rFonts w:ascii="Arial" w:hAnsi="Arial" w:cs="Arial"/>
        <w:sz w:val="18"/>
        <w:szCs w:val="18"/>
      </w:rPr>
    </w:pPr>
    <w:r w:rsidRPr="003E4248">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BEDEC" w14:textId="2FC2FF3C" w:rsidR="0051173C" w:rsidRPr="003E4248" w:rsidRDefault="00362AB3" w:rsidP="0051173C">
    <w:pPr>
      <w:pStyle w:val="Footer"/>
      <w:tabs>
        <w:tab w:val="clear" w:pos="4320"/>
        <w:tab w:val="clear" w:pos="8640"/>
        <w:tab w:val="right" w:pos="9360"/>
      </w:tabs>
      <w:rPr>
        <w:rFonts w:ascii="Arial" w:hAnsi="Arial" w:cs="Arial"/>
        <w:sz w:val="18"/>
        <w:szCs w:val="18"/>
      </w:rPr>
    </w:pPr>
    <w:r>
      <w:rPr>
        <w:rFonts w:ascii="Arial" w:hAnsi="Arial" w:cs="Arial"/>
        <w:sz w:val="18"/>
        <w:szCs w:val="18"/>
      </w:rPr>
      <w:t>1312</w:t>
    </w:r>
    <w:r w:rsidR="0051173C" w:rsidRPr="003E4248">
      <w:rPr>
        <w:rFonts w:ascii="Arial" w:hAnsi="Arial" w:cs="Arial"/>
        <w:sz w:val="18"/>
        <w:szCs w:val="18"/>
      </w:rPr>
      <w:t xml:space="preserve">NPRR-01 Revisions to the Standard Form Agreement (SFA) </w:t>
    </w:r>
    <w:r w:rsidR="00072ACD">
      <w:rPr>
        <w:rFonts w:ascii="Arial" w:hAnsi="Arial" w:cs="Arial"/>
        <w:sz w:val="18"/>
        <w:szCs w:val="18"/>
      </w:rPr>
      <w:t>1126</w:t>
    </w:r>
    <w:r w:rsidR="00A3056C">
      <w:rPr>
        <w:rFonts w:ascii="Arial" w:hAnsi="Arial" w:cs="Arial"/>
        <w:sz w:val="18"/>
        <w:szCs w:val="18"/>
      </w:rPr>
      <w:t>25</w:t>
    </w:r>
    <w:r w:rsidR="0051173C" w:rsidRPr="003E4248">
      <w:rPr>
        <w:rFonts w:ascii="Arial" w:hAnsi="Arial" w:cs="Arial"/>
        <w:sz w:val="18"/>
        <w:szCs w:val="18"/>
      </w:rPr>
      <w:tab/>
      <w:t xml:space="preserve">Page </w:t>
    </w:r>
    <w:r w:rsidR="0051173C" w:rsidRPr="003E4248">
      <w:rPr>
        <w:rFonts w:ascii="Arial" w:hAnsi="Arial" w:cs="Arial"/>
        <w:sz w:val="18"/>
        <w:szCs w:val="18"/>
      </w:rPr>
      <w:fldChar w:fldCharType="begin"/>
    </w:r>
    <w:r w:rsidR="0051173C" w:rsidRPr="003E4248">
      <w:rPr>
        <w:rFonts w:ascii="Arial" w:hAnsi="Arial" w:cs="Arial"/>
        <w:sz w:val="18"/>
        <w:szCs w:val="18"/>
      </w:rPr>
      <w:instrText xml:space="preserve"> PAGE </w:instrText>
    </w:r>
    <w:r w:rsidR="0051173C" w:rsidRPr="003E4248">
      <w:rPr>
        <w:rFonts w:ascii="Arial" w:hAnsi="Arial" w:cs="Arial"/>
        <w:sz w:val="18"/>
        <w:szCs w:val="18"/>
      </w:rPr>
      <w:fldChar w:fldCharType="separate"/>
    </w:r>
    <w:r w:rsidR="0051173C">
      <w:rPr>
        <w:rFonts w:ascii="Arial" w:hAnsi="Arial" w:cs="Arial"/>
        <w:sz w:val="18"/>
        <w:szCs w:val="18"/>
      </w:rPr>
      <w:t>15</w:t>
    </w:r>
    <w:r w:rsidR="0051173C" w:rsidRPr="003E4248">
      <w:rPr>
        <w:rFonts w:ascii="Arial" w:hAnsi="Arial" w:cs="Arial"/>
        <w:sz w:val="18"/>
        <w:szCs w:val="18"/>
      </w:rPr>
      <w:fldChar w:fldCharType="end"/>
    </w:r>
    <w:r w:rsidR="0051173C" w:rsidRPr="003E4248">
      <w:rPr>
        <w:rFonts w:ascii="Arial" w:hAnsi="Arial" w:cs="Arial"/>
        <w:sz w:val="18"/>
        <w:szCs w:val="18"/>
      </w:rPr>
      <w:t xml:space="preserve"> of </w:t>
    </w:r>
    <w:r w:rsidR="0051173C" w:rsidRPr="003E4248">
      <w:rPr>
        <w:rFonts w:ascii="Arial" w:hAnsi="Arial" w:cs="Arial"/>
        <w:sz w:val="18"/>
        <w:szCs w:val="18"/>
      </w:rPr>
      <w:fldChar w:fldCharType="begin"/>
    </w:r>
    <w:r w:rsidR="0051173C" w:rsidRPr="003E4248">
      <w:rPr>
        <w:rFonts w:ascii="Arial" w:hAnsi="Arial" w:cs="Arial"/>
        <w:sz w:val="18"/>
        <w:szCs w:val="18"/>
      </w:rPr>
      <w:instrText xml:space="preserve"> NUMPAGES </w:instrText>
    </w:r>
    <w:r w:rsidR="0051173C" w:rsidRPr="003E4248">
      <w:rPr>
        <w:rFonts w:ascii="Arial" w:hAnsi="Arial" w:cs="Arial"/>
        <w:sz w:val="18"/>
        <w:szCs w:val="18"/>
      </w:rPr>
      <w:fldChar w:fldCharType="separate"/>
    </w:r>
    <w:r w:rsidR="0051173C">
      <w:rPr>
        <w:rFonts w:ascii="Arial" w:hAnsi="Arial" w:cs="Arial"/>
        <w:sz w:val="18"/>
        <w:szCs w:val="18"/>
      </w:rPr>
      <w:t>82</w:t>
    </w:r>
    <w:r w:rsidR="0051173C" w:rsidRPr="003E4248">
      <w:rPr>
        <w:rFonts w:ascii="Arial" w:hAnsi="Arial" w:cs="Arial"/>
        <w:sz w:val="18"/>
        <w:szCs w:val="18"/>
      </w:rPr>
      <w:fldChar w:fldCharType="end"/>
    </w:r>
  </w:p>
  <w:p w14:paraId="69132AA8" w14:textId="77777777" w:rsidR="0051173C" w:rsidRPr="003E4248" w:rsidRDefault="0051173C" w:rsidP="0051173C">
    <w:pPr>
      <w:pStyle w:val="Footer"/>
      <w:tabs>
        <w:tab w:val="clear" w:pos="4320"/>
        <w:tab w:val="clear" w:pos="8640"/>
        <w:tab w:val="right" w:pos="9360"/>
      </w:tabs>
      <w:rPr>
        <w:rFonts w:ascii="Arial" w:hAnsi="Arial" w:cs="Arial"/>
        <w:sz w:val="18"/>
        <w:szCs w:val="18"/>
      </w:rPr>
    </w:pPr>
    <w:r w:rsidRPr="003E4248">
      <w:rPr>
        <w:rFonts w:ascii="Arial" w:hAnsi="Arial" w:cs="Arial"/>
        <w:sz w:val="18"/>
        <w:szCs w:val="18"/>
      </w:rPr>
      <w:t>PUBLIC</w:t>
    </w:r>
  </w:p>
  <w:p w14:paraId="33DD75D8" w14:textId="77ED938F" w:rsidR="002E7ABF" w:rsidRPr="0012002B" w:rsidRDefault="002E7ABF" w:rsidP="0051173C">
    <w:pPr>
      <w:pStyle w:val="Footer"/>
      <w:rPr>
        <w:smallCaps/>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5BE8C619" w:rsidR="00D176CF" w:rsidRPr="003E4248" w:rsidRDefault="00362AB3">
    <w:pPr>
      <w:pStyle w:val="Footer"/>
      <w:tabs>
        <w:tab w:val="clear" w:pos="4320"/>
        <w:tab w:val="clear" w:pos="8640"/>
        <w:tab w:val="right" w:pos="9360"/>
      </w:tabs>
      <w:rPr>
        <w:rFonts w:ascii="Arial" w:hAnsi="Arial" w:cs="Arial"/>
        <w:sz w:val="18"/>
        <w:szCs w:val="18"/>
      </w:rPr>
    </w:pPr>
    <w:r>
      <w:rPr>
        <w:rFonts w:ascii="Arial" w:hAnsi="Arial" w:cs="Arial"/>
        <w:sz w:val="18"/>
        <w:szCs w:val="18"/>
      </w:rPr>
      <w:t>1312</w:t>
    </w:r>
    <w:r w:rsidR="003E4248" w:rsidRPr="003E4248">
      <w:rPr>
        <w:rFonts w:ascii="Arial" w:hAnsi="Arial" w:cs="Arial"/>
        <w:sz w:val="18"/>
        <w:szCs w:val="18"/>
      </w:rPr>
      <w:t xml:space="preserve">NPRR-01 Revisions to the Standard Form Agreement (SFA) </w:t>
    </w:r>
    <w:r w:rsidR="00072ACD">
      <w:rPr>
        <w:rFonts w:ascii="Arial" w:hAnsi="Arial" w:cs="Arial"/>
        <w:sz w:val="18"/>
        <w:szCs w:val="18"/>
      </w:rPr>
      <w:t>1126</w:t>
    </w:r>
    <w:r w:rsidR="003E4248" w:rsidRPr="003E4248">
      <w:rPr>
        <w:rFonts w:ascii="Arial" w:hAnsi="Arial" w:cs="Arial"/>
        <w:sz w:val="18"/>
        <w:szCs w:val="18"/>
      </w:rPr>
      <w:t>25</w:t>
    </w:r>
    <w:r w:rsidR="00D176CF" w:rsidRPr="003E4248">
      <w:rPr>
        <w:rFonts w:ascii="Arial" w:hAnsi="Arial" w:cs="Arial"/>
        <w:sz w:val="18"/>
        <w:szCs w:val="18"/>
      </w:rPr>
      <w:tab/>
      <w:t xml:space="preserve">Page </w:t>
    </w:r>
    <w:r w:rsidR="00D176CF" w:rsidRPr="003E4248">
      <w:rPr>
        <w:rFonts w:ascii="Arial" w:hAnsi="Arial" w:cs="Arial"/>
        <w:sz w:val="18"/>
        <w:szCs w:val="18"/>
      </w:rPr>
      <w:fldChar w:fldCharType="begin"/>
    </w:r>
    <w:r w:rsidR="00D176CF" w:rsidRPr="003E4248">
      <w:rPr>
        <w:rFonts w:ascii="Arial" w:hAnsi="Arial" w:cs="Arial"/>
        <w:sz w:val="18"/>
        <w:szCs w:val="18"/>
      </w:rPr>
      <w:instrText xml:space="preserve"> PAGE </w:instrText>
    </w:r>
    <w:r w:rsidR="00D176CF" w:rsidRPr="003E4248">
      <w:rPr>
        <w:rFonts w:ascii="Arial" w:hAnsi="Arial" w:cs="Arial"/>
        <w:sz w:val="18"/>
        <w:szCs w:val="18"/>
      </w:rPr>
      <w:fldChar w:fldCharType="separate"/>
    </w:r>
    <w:r w:rsidR="006E4597" w:rsidRPr="003E4248">
      <w:rPr>
        <w:rFonts w:ascii="Arial" w:hAnsi="Arial" w:cs="Arial"/>
        <w:noProof/>
        <w:sz w:val="18"/>
        <w:szCs w:val="18"/>
      </w:rPr>
      <w:t>1</w:t>
    </w:r>
    <w:r w:rsidR="00D176CF" w:rsidRPr="003E4248">
      <w:rPr>
        <w:rFonts w:ascii="Arial" w:hAnsi="Arial" w:cs="Arial"/>
        <w:sz w:val="18"/>
        <w:szCs w:val="18"/>
      </w:rPr>
      <w:fldChar w:fldCharType="end"/>
    </w:r>
    <w:r w:rsidR="00D176CF" w:rsidRPr="003E4248">
      <w:rPr>
        <w:rFonts w:ascii="Arial" w:hAnsi="Arial" w:cs="Arial"/>
        <w:sz w:val="18"/>
        <w:szCs w:val="18"/>
      </w:rPr>
      <w:t xml:space="preserve"> of </w:t>
    </w:r>
    <w:r w:rsidR="00D176CF" w:rsidRPr="003E4248">
      <w:rPr>
        <w:rFonts w:ascii="Arial" w:hAnsi="Arial" w:cs="Arial"/>
        <w:sz w:val="18"/>
        <w:szCs w:val="18"/>
      </w:rPr>
      <w:fldChar w:fldCharType="begin"/>
    </w:r>
    <w:r w:rsidR="00D176CF" w:rsidRPr="003E4248">
      <w:rPr>
        <w:rFonts w:ascii="Arial" w:hAnsi="Arial" w:cs="Arial"/>
        <w:sz w:val="18"/>
        <w:szCs w:val="18"/>
      </w:rPr>
      <w:instrText xml:space="preserve"> NUMPAGES </w:instrText>
    </w:r>
    <w:r w:rsidR="00D176CF" w:rsidRPr="003E4248">
      <w:rPr>
        <w:rFonts w:ascii="Arial" w:hAnsi="Arial" w:cs="Arial"/>
        <w:sz w:val="18"/>
        <w:szCs w:val="18"/>
      </w:rPr>
      <w:fldChar w:fldCharType="separate"/>
    </w:r>
    <w:r w:rsidR="006E4597" w:rsidRPr="003E4248">
      <w:rPr>
        <w:rFonts w:ascii="Arial" w:hAnsi="Arial" w:cs="Arial"/>
        <w:noProof/>
        <w:sz w:val="18"/>
        <w:szCs w:val="18"/>
      </w:rPr>
      <w:t>2</w:t>
    </w:r>
    <w:r w:rsidR="00D176CF" w:rsidRPr="003E4248">
      <w:rPr>
        <w:rFonts w:ascii="Arial" w:hAnsi="Arial" w:cs="Arial"/>
        <w:sz w:val="18"/>
        <w:szCs w:val="18"/>
      </w:rPr>
      <w:fldChar w:fldCharType="end"/>
    </w:r>
  </w:p>
  <w:p w14:paraId="24F97763" w14:textId="77777777" w:rsidR="00D176CF" w:rsidRPr="003E4248" w:rsidRDefault="00D176CF">
    <w:pPr>
      <w:pStyle w:val="Footer"/>
      <w:tabs>
        <w:tab w:val="clear" w:pos="4320"/>
        <w:tab w:val="clear" w:pos="8640"/>
        <w:tab w:val="right" w:pos="9360"/>
      </w:tabs>
      <w:rPr>
        <w:rFonts w:ascii="Arial" w:hAnsi="Arial" w:cs="Arial"/>
        <w:sz w:val="18"/>
        <w:szCs w:val="18"/>
      </w:rPr>
    </w:pPr>
    <w:r w:rsidRPr="003E4248">
      <w:rPr>
        <w:rFonts w:ascii="Arial" w:hAnsi="Arial" w:cs="Arial"/>
        <w:sz w:val="18"/>
        <w:szCs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83758" w14:textId="77777777" w:rsidR="002E7ABF" w:rsidRDefault="002E7ABF">
    <w:pPr>
      <w:pStyle w:val="Footer"/>
      <w:framePr w:wrap="around" w:vAnchor="text" w:hAnchor="margin" w:xAlign="right" w:y="1"/>
    </w:pPr>
    <w:r>
      <w:fldChar w:fldCharType="begin"/>
    </w:r>
    <w:r>
      <w:instrText xml:space="preserve">PAGE  </w:instrText>
    </w:r>
    <w:r>
      <w:fldChar w:fldCharType="separate"/>
    </w:r>
    <w:r>
      <w:t>1</w:t>
    </w:r>
    <w:r>
      <w:fldChar w:fldCharType="end"/>
    </w:r>
  </w:p>
  <w:p w14:paraId="7C301B95" w14:textId="77777777" w:rsidR="002E7ABF" w:rsidRDefault="002E7ABF">
    <w:pPr>
      <w:pStyle w:val="Footer"/>
      <w:ind w:right="360" w:firstLine="360"/>
    </w:pPr>
  </w:p>
  <w:p w14:paraId="5C9F23A1" w14:textId="77777777" w:rsidR="002E7ABF" w:rsidRDefault="002E7ABF"/>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C7529" w14:textId="77777777" w:rsidR="002E7ABF" w:rsidRDefault="002E7ABF"/>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AFAE9" w14:textId="77777777" w:rsidR="002E7ABF" w:rsidRDefault="002E7A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988327" w14:textId="77777777" w:rsidR="002E7ABF" w:rsidRDefault="002E7AB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8B067" w14:textId="77777777" w:rsidR="00116B22" w:rsidRDefault="00116B22">
      <w:r>
        <w:separator/>
      </w:r>
    </w:p>
  </w:footnote>
  <w:footnote w:type="continuationSeparator" w:id="0">
    <w:p w14:paraId="560902F6" w14:textId="77777777" w:rsidR="00116B22" w:rsidRDefault="00116B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CBE6" w14:textId="77777777" w:rsidR="0051173C" w:rsidRDefault="0051173C" w:rsidP="0051173C">
    <w:pPr>
      <w:pStyle w:val="Header"/>
      <w:jc w:val="center"/>
      <w:rPr>
        <w:sz w:val="32"/>
      </w:rPr>
    </w:pPr>
    <w:r>
      <w:rPr>
        <w:sz w:val="32"/>
      </w:rPr>
      <w:t>Nodal Protocol Revision Request</w:t>
    </w:r>
  </w:p>
  <w:p w14:paraId="6FC3F473" w14:textId="77777777" w:rsidR="002E7ABF" w:rsidRDefault="002E7A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39450" w14:textId="77777777" w:rsidR="0051173C" w:rsidRDefault="0051173C" w:rsidP="0051173C">
    <w:pPr>
      <w:pStyle w:val="Header"/>
      <w:jc w:val="center"/>
      <w:rPr>
        <w:sz w:val="32"/>
      </w:rPr>
    </w:pPr>
    <w:r>
      <w:rPr>
        <w:sz w:val="32"/>
      </w:rPr>
      <w:t>Nodal Protocol Revision Request</w:t>
    </w:r>
  </w:p>
  <w:p w14:paraId="0F0F27EC" w14:textId="77777777" w:rsidR="0051173C" w:rsidRDefault="005117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0B765" w14:textId="77777777" w:rsidR="002E7ABF" w:rsidRDefault="002E7ABF">
    <w:pPr>
      <w:pStyle w:val="Header"/>
    </w:pPr>
  </w:p>
  <w:p w14:paraId="0F585BAA" w14:textId="77777777" w:rsidR="002E7ABF" w:rsidRDefault="002E7AB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9F856" w14:textId="77777777" w:rsidR="002E7ABF" w:rsidRDefault="002E7AB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CE0AD" w14:textId="77777777" w:rsidR="002E7ABF" w:rsidRDefault="002E7AB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844A6" w14:textId="77777777" w:rsidR="00263343" w:rsidRDefault="002633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013760"/>
    <w:multiLevelType w:val="singleLevel"/>
    <w:tmpl w:val="04090015"/>
    <w:lvl w:ilvl="0">
      <w:start w:val="1"/>
      <w:numFmt w:val="upperLetter"/>
      <w:lvlText w:val="%1."/>
      <w:lvlJc w:val="left"/>
      <w:pPr>
        <w:tabs>
          <w:tab w:val="num" w:pos="360"/>
        </w:tabs>
        <w:ind w:left="360" w:hanging="360"/>
      </w:pPr>
      <w:rPr>
        <w:rFonts w:hint="default"/>
      </w:rPr>
    </w:lvl>
  </w:abstractNum>
  <w:abstractNum w:abstractNumId="4" w15:restartNumberingAfterBreak="0">
    <w:nsid w:val="1FFF350C"/>
    <w:multiLevelType w:val="hybridMultilevel"/>
    <w:tmpl w:val="AFF85902"/>
    <w:lvl w:ilvl="0" w:tplc="10CCE368">
      <w:start w:val="1"/>
      <w:numFmt w:val="decimal"/>
      <w:lvlText w:val="%1."/>
      <w:lvlJc w:val="left"/>
      <w:pPr>
        <w:tabs>
          <w:tab w:val="num" w:pos="720"/>
        </w:tabs>
        <w:ind w:left="720" w:hanging="360"/>
      </w:pPr>
    </w:lvl>
    <w:lvl w:ilvl="1" w:tplc="8CE6E900" w:tentative="1">
      <w:start w:val="1"/>
      <w:numFmt w:val="lowerLetter"/>
      <w:lvlText w:val="%2."/>
      <w:lvlJc w:val="left"/>
      <w:pPr>
        <w:tabs>
          <w:tab w:val="num" w:pos="1440"/>
        </w:tabs>
        <w:ind w:left="1440" w:hanging="360"/>
      </w:pPr>
    </w:lvl>
    <w:lvl w:ilvl="2" w:tplc="28E4012E" w:tentative="1">
      <w:start w:val="1"/>
      <w:numFmt w:val="lowerRoman"/>
      <w:lvlText w:val="%3."/>
      <w:lvlJc w:val="right"/>
      <w:pPr>
        <w:tabs>
          <w:tab w:val="num" w:pos="2160"/>
        </w:tabs>
        <w:ind w:left="2160" w:hanging="180"/>
      </w:pPr>
    </w:lvl>
    <w:lvl w:ilvl="3" w:tplc="9AE852B6" w:tentative="1">
      <w:start w:val="1"/>
      <w:numFmt w:val="decimal"/>
      <w:lvlText w:val="%4."/>
      <w:lvlJc w:val="left"/>
      <w:pPr>
        <w:tabs>
          <w:tab w:val="num" w:pos="2880"/>
        </w:tabs>
        <w:ind w:left="2880" w:hanging="360"/>
      </w:pPr>
    </w:lvl>
    <w:lvl w:ilvl="4" w:tplc="80E67A70" w:tentative="1">
      <w:start w:val="1"/>
      <w:numFmt w:val="lowerLetter"/>
      <w:lvlText w:val="%5."/>
      <w:lvlJc w:val="left"/>
      <w:pPr>
        <w:tabs>
          <w:tab w:val="num" w:pos="3600"/>
        </w:tabs>
        <w:ind w:left="3600" w:hanging="360"/>
      </w:pPr>
    </w:lvl>
    <w:lvl w:ilvl="5" w:tplc="ABAC8406" w:tentative="1">
      <w:start w:val="1"/>
      <w:numFmt w:val="lowerRoman"/>
      <w:lvlText w:val="%6."/>
      <w:lvlJc w:val="right"/>
      <w:pPr>
        <w:tabs>
          <w:tab w:val="num" w:pos="4320"/>
        </w:tabs>
        <w:ind w:left="4320" w:hanging="180"/>
      </w:pPr>
    </w:lvl>
    <w:lvl w:ilvl="6" w:tplc="4A9484DA" w:tentative="1">
      <w:start w:val="1"/>
      <w:numFmt w:val="decimal"/>
      <w:lvlText w:val="%7."/>
      <w:lvlJc w:val="left"/>
      <w:pPr>
        <w:tabs>
          <w:tab w:val="num" w:pos="5040"/>
        </w:tabs>
        <w:ind w:left="5040" w:hanging="360"/>
      </w:pPr>
    </w:lvl>
    <w:lvl w:ilvl="7" w:tplc="00F27C72" w:tentative="1">
      <w:start w:val="1"/>
      <w:numFmt w:val="lowerLetter"/>
      <w:lvlText w:val="%8."/>
      <w:lvlJc w:val="left"/>
      <w:pPr>
        <w:tabs>
          <w:tab w:val="num" w:pos="5760"/>
        </w:tabs>
        <w:ind w:left="5760" w:hanging="360"/>
      </w:pPr>
    </w:lvl>
    <w:lvl w:ilvl="8" w:tplc="9E443544" w:tentative="1">
      <w:start w:val="1"/>
      <w:numFmt w:val="lowerRoman"/>
      <w:lvlText w:val="%9."/>
      <w:lvlJc w:val="right"/>
      <w:pPr>
        <w:tabs>
          <w:tab w:val="num" w:pos="6480"/>
        </w:tabs>
        <w:ind w:left="648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AE4CFF"/>
    <w:multiLevelType w:val="singleLevel"/>
    <w:tmpl w:val="CBB0D462"/>
    <w:lvl w:ilvl="0">
      <w:start w:val="1"/>
      <w:numFmt w:val="upperLetter"/>
      <w:lvlText w:val="%1."/>
      <w:lvlJc w:val="left"/>
      <w:pPr>
        <w:tabs>
          <w:tab w:val="num" w:pos="720"/>
        </w:tabs>
        <w:ind w:left="720" w:hanging="720"/>
      </w:pPr>
      <w:rPr>
        <w:b w:val="0"/>
        <w:i w:val="0"/>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outline w:val="0"/>
        <w:shadow w:val="0"/>
        <w:emboss w:val="0"/>
        <w:imprint w:val="0"/>
        <w:vanish w:val="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outline w:val="0"/>
        <w:shadow w:val="0"/>
        <w:emboss w:val="0"/>
        <w:imprint w:val="0"/>
        <w:vanish w:val="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outline w:val="0"/>
        <w:shadow w:val="0"/>
        <w:emboss w:val="0"/>
        <w:imprint w:val="0"/>
        <w:vanish w:val="0"/>
        <w:sz w:val="24"/>
        <w:vertAlign w:val="base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outline w:val="0"/>
        <w:shadow w:val="0"/>
        <w:emboss w:val="0"/>
        <w:imprint w:val="0"/>
        <w:vanish w:val="0"/>
        <w:sz w:val="24"/>
        <w:u w:val="none"/>
        <w:vertAlign w:val="baseline"/>
      </w:rPr>
    </w:lvl>
    <w:lvl w:ilvl="4">
      <w:start w:val="1"/>
      <w:numFmt w:val="decimal"/>
      <w:pStyle w:val="AppellateL5"/>
      <w:lvlText w:val="(%5)"/>
      <w:lvlJc w:val="left"/>
      <w:pPr>
        <w:tabs>
          <w:tab w:val="num" w:pos="2880"/>
        </w:tabs>
        <w:ind w:left="0" w:firstLine="2160"/>
      </w:pPr>
      <w:rPr>
        <w:caps w:val="0"/>
        <w:smallCaps w:val="0"/>
        <w:strike w:val="0"/>
        <w:dstrike w:val="0"/>
        <w:outline w:val="0"/>
        <w:shadow w:val="0"/>
        <w:emboss w:val="0"/>
        <w:imprint w:val="0"/>
        <w:vanish w:val="0"/>
        <w:u w:val="none"/>
        <w:vertAlign w:val="baseline"/>
      </w:rPr>
    </w:lvl>
    <w:lvl w:ilvl="5">
      <w:start w:val="1"/>
      <w:numFmt w:val="lowerLetter"/>
      <w:pStyle w:val="AppellateL6"/>
      <w:lvlText w:val="(%6)"/>
      <w:lvlJc w:val="left"/>
      <w:pPr>
        <w:tabs>
          <w:tab w:val="num" w:pos="3600"/>
        </w:tabs>
        <w:ind w:left="0" w:firstLine="2880"/>
      </w:pPr>
      <w:rPr>
        <w:b w:val="0"/>
        <w:i w:val="0"/>
        <w:caps w:val="0"/>
        <w:smallCaps w:val="0"/>
        <w:strike w:val="0"/>
        <w:dstrike w:val="0"/>
        <w:outline w:val="0"/>
        <w:shadow w:val="0"/>
        <w:emboss w:val="0"/>
        <w:imprint w:val="0"/>
        <w:vanish w:val="0"/>
        <w:u w:val="none"/>
        <w:vertAlign w:val="baseline"/>
      </w:rPr>
    </w:lvl>
    <w:lvl w:ilvl="6">
      <w:start w:val="1"/>
      <w:numFmt w:val="lowerRoman"/>
      <w:pStyle w:val="AppellateL7"/>
      <w:lvlText w:val="%7)"/>
      <w:lvlJc w:val="left"/>
      <w:pPr>
        <w:tabs>
          <w:tab w:val="num" w:pos="4320"/>
        </w:tabs>
        <w:ind w:left="0" w:firstLine="3600"/>
      </w:pPr>
      <w:rPr>
        <w:b w:val="0"/>
        <w:i w:val="0"/>
        <w:caps w:val="0"/>
        <w:smallCaps w:val="0"/>
        <w:strike w:val="0"/>
        <w:dstrike w:val="0"/>
        <w:outline w:val="0"/>
        <w:shadow w:val="0"/>
        <w:emboss w:val="0"/>
        <w:imprint w:val="0"/>
        <w:vanish w:val="0"/>
        <w:u w:val="none"/>
        <w:vertAlign w:val="baseline"/>
      </w:rPr>
    </w:lvl>
    <w:lvl w:ilvl="7">
      <w:start w:val="1"/>
      <w:numFmt w:val="lowerLetter"/>
      <w:pStyle w:val="AppellateL8"/>
      <w:lvlText w:val="%8)"/>
      <w:lvlJc w:val="left"/>
      <w:pPr>
        <w:tabs>
          <w:tab w:val="num" w:pos="5040"/>
        </w:tabs>
        <w:ind w:left="0" w:firstLine="4320"/>
      </w:pPr>
      <w:rPr>
        <w:b w:val="0"/>
        <w:i w:val="0"/>
        <w:caps w:val="0"/>
        <w:smallCaps w:val="0"/>
        <w:strike w:val="0"/>
        <w:dstrike w:val="0"/>
        <w:outline w:val="0"/>
        <w:shadow w:val="0"/>
        <w:emboss w:val="0"/>
        <w:imprint w:val="0"/>
        <w:vanish w:val="0"/>
        <w:u w:val="none"/>
        <w:vertAlign w:val="baseline"/>
      </w:rPr>
    </w:lvl>
    <w:lvl w:ilvl="8">
      <w:start w:val="1"/>
      <w:numFmt w:val="none"/>
      <w:lvlText w:val=""/>
      <w:lvlJc w:val="left"/>
      <w:pPr>
        <w:tabs>
          <w:tab w:val="num" w:pos="720"/>
        </w:tabs>
        <w:ind w:left="0" w:firstLine="0"/>
      </w:pPr>
      <w:rPr>
        <w:b w:val="0"/>
        <w:i w:val="0"/>
        <w:caps w:val="0"/>
        <w:smallCaps w:val="0"/>
        <w:strike w:val="0"/>
        <w:dstrike w:val="0"/>
        <w:outline w:val="0"/>
        <w:shadow w:val="0"/>
        <w:emboss w:val="0"/>
        <w:imprint w:val="0"/>
        <w:vanish w:val="0"/>
        <w:u w:val="none"/>
        <w:vertAlign w:val="baseline"/>
      </w:rPr>
    </w:lvl>
  </w:abstractNum>
  <w:abstractNum w:abstractNumId="9"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outline w:val="0"/>
        <w:shadow w:val="0"/>
        <w:emboss w:val="0"/>
        <w:imprint w:val="0"/>
        <w:vanish w:val="0"/>
        <w:u w:val="none"/>
        <w:effect w:val="none"/>
        <w:vertAlign w:val="baseline"/>
      </w:rPr>
    </w:lvl>
    <w:lvl w:ilvl="1">
      <w:start w:val="1"/>
      <w:numFmt w:val="upperLetter"/>
      <w:pStyle w:val="OutlineL2"/>
      <w:lvlText w:val="%2."/>
      <w:lvlJc w:val="left"/>
      <w:pPr>
        <w:tabs>
          <w:tab w:val="num" w:pos="1440"/>
        </w:tabs>
        <w:ind w:left="0" w:firstLine="720"/>
      </w:pPr>
      <w:rPr>
        <w:b w:val="0"/>
        <w:i w:val="0"/>
        <w:caps w:val="0"/>
        <w:smallCaps w:val="0"/>
        <w:strike w:val="0"/>
        <w:dstrike w:val="0"/>
        <w:outline w:val="0"/>
        <w:shadow w:val="0"/>
        <w:emboss w:val="0"/>
        <w:imprint w:val="0"/>
        <w:vanish w:val="0"/>
        <w:u w:val="none"/>
        <w:effect w:val="none"/>
        <w:vertAlign w:val="baseline"/>
      </w:rPr>
    </w:lvl>
    <w:lvl w:ilvl="2">
      <w:start w:val="1"/>
      <w:numFmt w:val="decimal"/>
      <w:pStyle w:val="OutlineL3"/>
      <w:lvlText w:val="%3."/>
      <w:lvlJc w:val="left"/>
      <w:pPr>
        <w:tabs>
          <w:tab w:val="num" w:pos="2160"/>
        </w:tabs>
        <w:ind w:left="0" w:firstLine="1440"/>
      </w:pPr>
      <w:rPr>
        <w:b w:val="0"/>
        <w:i w:val="0"/>
        <w:caps w:val="0"/>
        <w:smallCaps w:val="0"/>
        <w:strike w:val="0"/>
        <w:dstrike w:val="0"/>
        <w:outline w:val="0"/>
        <w:shadow w:val="0"/>
        <w:emboss w:val="0"/>
        <w:imprint w:val="0"/>
        <w:vanish w:val="0"/>
        <w:u w:val="none"/>
        <w:effect w:val="none"/>
        <w:vertAlign w:val="baseline"/>
      </w:rPr>
    </w:lvl>
    <w:lvl w:ilvl="3">
      <w:start w:val="1"/>
      <w:numFmt w:val="lowerLetter"/>
      <w:pStyle w:val="OutlineL4"/>
      <w:lvlText w:val="%4."/>
      <w:lvlJc w:val="left"/>
      <w:pPr>
        <w:tabs>
          <w:tab w:val="num" w:pos="2880"/>
        </w:tabs>
        <w:ind w:left="0" w:firstLine="2160"/>
      </w:pPr>
      <w:rPr>
        <w:b w:val="0"/>
        <w:i w:val="0"/>
        <w:caps w:val="0"/>
        <w:smallCaps w:val="0"/>
        <w:strike w:val="0"/>
        <w:dstrike w:val="0"/>
        <w:outline w:val="0"/>
        <w:shadow w:val="0"/>
        <w:emboss w:val="0"/>
        <w:imprint w:val="0"/>
        <w:vanish w:val="0"/>
        <w:u w:val="none"/>
        <w:effect w:val="none"/>
        <w:vertAlign w:val="baseline"/>
      </w:rPr>
    </w:lvl>
    <w:lvl w:ilvl="4">
      <w:start w:val="1"/>
      <w:numFmt w:val="lowerRoman"/>
      <w:pStyle w:val="OutlineL5"/>
      <w:lvlText w:val="(%5)"/>
      <w:lvlJc w:val="left"/>
      <w:pPr>
        <w:tabs>
          <w:tab w:val="num" w:pos="3600"/>
        </w:tabs>
        <w:ind w:left="0" w:firstLine="2880"/>
      </w:pPr>
      <w:rPr>
        <w:b w:val="0"/>
        <w:i w:val="0"/>
        <w:caps w:val="0"/>
        <w:smallCaps w:val="0"/>
        <w:strike w:val="0"/>
        <w:dstrike w:val="0"/>
        <w:outline w:val="0"/>
        <w:shadow w:val="0"/>
        <w:emboss w:val="0"/>
        <w:imprint w:val="0"/>
        <w:vanish w:val="0"/>
        <w:u w:val="none"/>
        <w:effect w:val="none"/>
        <w:vertAlign w:val="baseline"/>
      </w:rPr>
    </w:lvl>
    <w:lvl w:ilvl="5">
      <w:start w:val="1"/>
      <w:numFmt w:val="lowerLetter"/>
      <w:pStyle w:val="OutlineL6"/>
      <w:lvlText w:val="(%6)"/>
      <w:lvlJc w:val="left"/>
      <w:pPr>
        <w:tabs>
          <w:tab w:val="num" w:pos="4320"/>
        </w:tabs>
        <w:ind w:left="0" w:firstLine="3600"/>
      </w:pPr>
      <w:rPr>
        <w:b w:val="0"/>
        <w:i w:val="0"/>
        <w:caps w:val="0"/>
        <w:smallCaps w:val="0"/>
        <w:strike w:val="0"/>
        <w:dstrike w:val="0"/>
        <w:outline w:val="0"/>
        <w:shadow w:val="0"/>
        <w:emboss w:val="0"/>
        <w:imprint w:val="0"/>
        <w:vanish w:val="0"/>
        <w:u w:val="none"/>
        <w:effect w:val="none"/>
        <w:vertAlign w:val="baseline"/>
      </w:rPr>
    </w:lvl>
    <w:lvl w:ilvl="6">
      <w:start w:val="1"/>
      <w:numFmt w:val="decimal"/>
      <w:pStyle w:val="OutlineL7"/>
      <w:lvlText w:val="(%7)"/>
      <w:lvlJc w:val="left"/>
      <w:pPr>
        <w:tabs>
          <w:tab w:val="num" w:pos="5040"/>
        </w:tabs>
        <w:ind w:left="0" w:firstLine="4320"/>
      </w:pPr>
      <w:rPr>
        <w:b w:val="0"/>
        <w:i w:val="0"/>
        <w:caps w:val="0"/>
        <w:smallCaps w:val="0"/>
        <w:strike w:val="0"/>
        <w:dstrike w:val="0"/>
        <w:outline w:val="0"/>
        <w:shadow w:val="0"/>
        <w:emboss w:val="0"/>
        <w:imprint w:val="0"/>
        <w:vanish w:val="0"/>
        <w:u w:val="none"/>
        <w:effect w:val="none"/>
        <w:vertAlign w:val="baseline"/>
      </w:rPr>
    </w:lvl>
    <w:lvl w:ilvl="7">
      <w:start w:val="1"/>
      <w:numFmt w:val="lowerRoman"/>
      <w:pStyle w:val="OutlineL8"/>
      <w:lvlText w:val="%8)"/>
      <w:lvlJc w:val="left"/>
      <w:pPr>
        <w:tabs>
          <w:tab w:val="num" w:pos="5760"/>
        </w:tabs>
        <w:ind w:left="0" w:firstLine="5040"/>
      </w:pPr>
      <w:rPr>
        <w:b w:val="0"/>
        <w:i w:val="0"/>
        <w:caps w:val="0"/>
        <w:smallCaps w:val="0"/>
        <w:strike w:val="0"/>
        <w:dstrike w:val="0"/>
        <w:outline w:val="0"/>
        <w:shadow w:val="0"/>
        <w:emboss w:val="0"/>
        <w:imprint w:val="0"/>
        <w:vanish w:val="0"/>
        <w:u w:val="none"/>
        <w:effect w:val="none"/>
        <w:vertAlign w:val="baseline"/>
      </w:rPr>
    </w:lvl>
    <w:lvl w:ilvl="8">
      <w:start w:val="1"/>
      <w:numFmt w:val="lowerLetter"/>
      <w:pStyle w:val="OutlineL9"/>
      <w:lvlText w:val="%9)"/>
      <w:lvlJc w:val="left"/>
      <w:pPr>
        <w:tabs>
          <w:tab w:val="num" w:pos="6480"/>
        </w:tabs>
        <w:ind w:left="0" w:firstLine="5760"/>
      </w:pPr>
      <w:rPr>
        <w:b w:val="0"/>
        <w:i w:val="0"/>
        <w:caps w:val="0"/>
        <w:smallCaps w:val="0"/>
        <w:strike w:val="0"/>
        <w:dstrike w:val="0"/>
        <w:outline w:val="0"/>
        <w:shadow w:val="0"/>
        <w:emboss w:val="0"/>
        <w:imprint w:val="0"/>
        <w:vanish w:val="0"/>
        <w:u w:val="none"/>
        <w:effect w:val="none"/>
        <w:vertAlign w:val="baseline"/>
      </w:rPr>
    </w:lvl>
  </w:abstractNum>
  <w:abstractNum w:abstractNumId="10" w15:restartNumberingAfterBreak="0">
    <w:nsid w:val="40193A23"/>
    <w:multiLevelType w:val="hybridMultilevel"/>
    <w:tmpl w:val="63148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E01370"/>
    <w:multiLevelType w:val="hybridMultilevel"/>
    <w:tmpl w:val="71E6FD3E"/>
    <w:lvl w:ilvl="0" w:tplc="AC9EB474">
      <w:start w:val="1"/>
      <w:numFmt w:val="upperLetter"/>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5206EF1"/>
    <w:multiLevelType w:val="hybridMultilevel"/>
    <w:tmpl w:val="DBACDD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846A5912">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FC1579"/>
    <w:multiLevelType w:val="hybridMultilevel"/>
    <w:tmpl w:val="F4EC9E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5BB43FCB"/>
    <w:multiLevelType w:val="hybridMultilevel"/>
    <w:tmpl w:val="2D0A61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5CD255D"/>
    <w:multiLevelType w:val="hybridMultilevel"/>
    <w:tmpl w:val="C0E23AE4"/>
    <w:lvl w:ilvl="0" w:tplc="04090015">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23"/>
  </w:num>
  <w:num w:numId="3" w16cid:durableId="971709594">
    <w:abstractNumId w:val="24"/>
  </w:num>
  <w:num w:numId="4" w16cid:durableId="1736123474">
    <w:abstractNumId w:val="1"/>
  </w:num>
  <w:num w:numId="5" w16cid:durableId="1475442967">
    <w:abstractNumId w:val="19"/>
  </w:num>
  <w:num w:numId="6" w16cid:durableId="1071393571">
    <w:abstractNumId w:val="19"/>
  </w:num>
  <w:num w:numId="7" w16cid:durableId="1413744175">
    <w:abstractNumId w:val="19"/>
  </w:num>
  <w:num w:numId="8" w16cid:durableId="1147820290">
    <w:abstractNumId w:val="19"/>
  </w:num>
  <w:num w:numId="9" w16cid:durableId="729764067">
    <w:abstractNumId w:val="19"/>
  </w:num>
  <w:num w:numId="10" w16cid:durableId="651908752">
    <w:abstractNumId w:val="19"/>
  </w:num>
  <w:num w:numId="11" w16cid:durableId="2021545621">
    <w:abstractNumId w:val="19"/>
  </w:num>
  <w:num w:numId="12" w16cid:durableId="2033334835">
    <w:abstractNumId w:val="19"/>
  </w:num>
  <w:num w:numId="13" w16cid:durableId="1354840513">
    <w:abstractNumId w:val="19"/>
  </w:num>
  <w:num w:numId="14" w16cid:durableId="2082215892">
    <w:abstractNumId w:val="5"/>
  </w:num>
  <w:num w:numId="15" w16cid:durableId="1265773267">
    <w:abstractNumId w:val="17"/>
  </w:num>
  <w:num w:numId="16" w16cid:durableId="304939696">
    <w:abstractNumId w:val="21"/>
  </w:num>
  <w:num w:numId="17" w16cid:durableId="1837302691">
    <w:abstractNumId w:val="22"/>
  </w:num>
  <w:num w:numId="18" w16cid:durableId="2140175323">
    <w:abstractNumId w:val="7"/>
  </w:num>
  <w:num w:numId="19" w16cid:durableId="731661008">
    <w:abstractNumId w:val="20"/>
  </w:num>
  <w:num w:numId="20" w16cid:durableId="1512917052">
    <w:abstractNumId w:val="2"/>
  </w:num>
  <w:num w:numId="21" w16cid:durableId="983241707">
    <w:abstractNumId w:val="14"/>
  </w:num>
  <w:num w:numId="22" w16cid:durableId="1014501753">
    <w:abstractNumId w:val="16"/>
  </w:num>
  <w:num w:numId="23" w16cid:durableId="567037538">
    <w:abstractNumId w:val="9"/>
  </w:num>
  <w:num w:numId="24" w16cid:durableId="1480539091">
    <w:abstractNumId w:val="8"/>
  </w:num>
  <w:num w:numId="25" w16cid:durableId="1820152947">
    <w:abstractNumId w:val="3"/>
  </w:num>
  <w:num w:numId="26" w16cid:durableId="1180008316">
    <w:abstractNumId w:val="6"/>
  </w:num>
  <w:num w:numId="27" w16cid:durableId="1688751167">
    <w:abstractNumId w:val="12"/>
  </w:num>
  <w:num w:numId="28" w16cid:durableId="368146211">
    <w:abstractNumId w:val="4"/>
  </w:num>
  <w:num w:numId="29" w16cid:durableId="1577671569">
    <w:abstractNumId w:val="11"/>
  </w:num>
  <w:num w:numId="30" w16cid:durableId="1752196173">
    <w:abstractNumId w:val="10"/>
  </w:num>
  <w:num w:numId="31" w16cid:durableId="255284307">
    <w:abstractNumId w:val="18"/>
  </w:num>
  <w:num w:numId="32" w16cid:durableId="2002847135">
    <w:abstractNumId w:val="13"/>
  </w:num>
  <w:num w:numId="33" w16cid:durableId="243220422">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C12"/>
    <w:rsid w:val="00005EB7"/>
    <w:rsid w:val="00006711"/>
    <w:rsid w:val="00011C0F"/>
    <w:rsid w:val="00011FE8"/>
    <w:rsid w:val="000161F1"/>
    <w:rsid w:val="000273C6"/>
    <w:rsid w:val="00027611"/>
    <w:rsid w:val="00054FF8"/>
    <w:rsid w:val="00060A5A"/>
    <w:rsid w:val="00064B44"/>
    <w:rsid w:val="00064FB7"/>
    <w:rsid w:val="00067FE2"/>
    <w:rsid w:val="00072ACD"/>
    <w:rsid w:val="0007682E"/>
    <w:rsid w:val="000809BB"/>
    <w:rsid w:val="00086AF0"/>
    <w:rsid w:val="000876B3"/>
    <w:rsid w:val="00091F14"/>
    <w:rsid w:val="000A29CE"/>
    <w:rsid w:val="000A3C30"/>
    <w:rsid w:val="000A5F1F"/>
    <w:rsid w:val="000A7C11"/>
    <w:rsid w:val="000B0091"/>
    <w:rsid w:val="000C6A9A"/>
    <w:rsid w:val="000C78A2"/>
    <w:rsid w:val="000D1AEB"/>
    <w:rsid w:val="000D3E64"/>
    <w:rsid w:val="000D729B"/>
    <w:rsid w:val="000E53CC"/>
    <w:rsid w:val="000F067B"/>
    <w:rsid w:val="000F13C5"/>
    <w:rsid w:val="000F29B2"/>
    <w:rsid w:val="000F554A"/>
    <w:rsid w:val="000F75BE"/>
    <w:rsid w:val="00105A36"/>
    <w:rsid w:val="00106BB2"/>
    <w:rsid w:val="00113DBE"/>
    <w:rsid w:val="00116B22"/>
    <w:rsid w:val="00122EBA"/>
    <w:rsid w:val="001262A4"/>
    <w:rsid w:val="00127B36"/>
    <w:rsid w:val="001313B4"/>
    <w:rsid w:val="0014546D"/>
    <w:rsid w:val="001500D9"/>
    <w:rsid w:val="00155A6C"/>
    <w:rsid w:val="00155E7B"/>
    <w:rsid w:val="00156DB7"/>
    <w:rsid w:val="00157228"/>
    <w:rsid w:val="00157494"/>
    <w:rsid w:val="00160C3C"/>
    <w:rsid w:val="00176375"/>
    <w:rsid w:val="0017783C"/>
    <w:rsid w:val="00182595"/>
    <w:rsid w:val="001826FB"/>
    <w:rsid w:val="00187368"/>
    <w:rsid w:val="00187721"/>
    <w:rsid w:val="00192913"/>
    <w:rsid w:val="0019314C"/>
    <w:rsid w:val="001944DD"/>
    <w:rsid w:val="001B09F3"/>
    <w:rsid w:val="001B4807"/>
    <w:rsid w:val="001B4824"/>
    <w:rsid w:val="001B7E09"/>
    <w:rsid w:val="001C158E"/>
    <w:rsid w:val="001C63FB"/>
    <w:rsid w:val="001D063C"/>
    <w:rsid w:val="001E22C0"/>
    <w:rsid w:val="001E45C0"/>
    <w:rsid w:val="001E6264"/>
    <w:rsid w:val="001F2C5C"/>
    <w:rsid w:val="001F38F0"/>
    <w:rsid w:val="001F566A"/>
    <w:rsid w:val="002022D3"/>
    <w:rsid w:val="0021221A"/>
    <w:rsid w:val="00217A54"/>
    <w:rsid w:val="00220828"/>
    <w:rsid w:val="00223147"/>
    <w:rsid w:val="00237430"/>
    <w:rsid w:val="00245664"/>
    <w:rsid w:val="0024799B"/>
    <w:rsid w:val="00251881"/>
    <w:rsid w:val="0026307D"/>
    <w:rsid w:val="00263343"/>
    <w:rsid w:val="00263DD3"/>
    <w:rsid w:val="002677F7"/>
    <w:rsid w:val="00276A99"/>
    <w:rsid w:val="00283C19"/>
    <w:rsid w:val="00286AD9"/>
    <w:rsid w:val="00293EAF"/>
    <w:rsid w:val="002952C6"/>
    <w:rsid w:val="002966F3"/>
    <w:rsid w:val="00296CEA"/>
    <w:rsid w:val="00297916"/>
    <w:rsid w:val="002A060D"/>
    <w:rsid w:val="002A7B7A"/>
    <w:rsid w:val="002B06FD"/>
    <w:rsid w:val="002B69F3"/>
    <w:rsid w:val="002B742D"/>
    <w:rsid w:val="002B763A"/>
    <w:rsid w:val="002C4C7B"/>
    <w:rsid w:val="002C68ED"/>
    <w:rsid w:val="002D382A"/>
    <w:rsid w:val="002D3CA7"/>
    <w:rsid w:val="002E0AC2"/>
    <w:rsid w:val="002E3D1E"/>
    <w:rsid w:val="002E780D"/>
    <w:rsid w:val="002E7ABF"/>
    <w:rsid w:val="002F11A6"/>
    <w:rsid w:val="002F1EDD"/>
    <w:rsid w:val="002F7DBE"/>
    <w:rsid w:val="003013F2"/>
    <w:rsid w:val="0030232A"/>
    <w:rsid w:val="00304B8A"/>
    <w:rsid w:val="00305019"/>
    <w:rsid w:val="00305B93"/>
    <w:rsid w:val="0030634C"/>
    <w:rsid w:val="0030694A"/>
    <w:rsid w:val="003069F4"/>
    <w:rsid w:val="00327A62"/>
    <w:rsid w:val="00331E4F"/>
    <w:rsid w:val="003338A0"/>
    <w:rsid w:val="003377E0"/>
    <w:rsid w:val="00345B61"/>
    <w:rsid w:val="00360920"/>
    <w:rsid w:val="003623EB"/>
    <w:rsid w:val="00362AB3"/>
    <w:rsid w:val="00380D2C"/>
    <w:rsid w:val="003822E7"/>
    <w:rsid w:val="003823F8"/>
    <w:rsid w:val="00384709"/>
    <w:rsid w:val="0038664A"/>
    <w:rsid w:val="00386C35"/>
    <w:rsid w:val="00391798"/>
    <w:rsid w:val="003A3D77"/>
    <w:rsid w:val="003B52F4"/>
    <w:rsid w:val="003B5AED"/>
    <w:rsid w:val="003C6B7B"/>
    <w:rsid w:val="003D3CCE"/>
    <w:rsid w:val="003E1167"/>
    <w:rsid w:val="003E2BC5"/>
    <w:rsid w:val="003E4248"/>
    <w:rsid w:val="003F1901"/>
    <w:rsid w:val="003F4C4F"/>
    <w:rsid w:val="0040176A"/>
    <w:rsid w:val="00404627"/>
    <w:rsid w:val="004135BD"/>
    <w:rsid w:val="00416A22"/>
    <w:rsid w:val="00421193"/>
    <w:rsid w:val="0042249F"/>
    <w:rsid w:val="0042292C"/>
    <w:rsid w:val="004255B4"/>
    <w:rsid w:val="004302A4"/>
    <w:rsid w:val="0043381C"/>
    <w:rsid w:val="00441C38"/>
    <w:rsid w:val="004463BA"/>
    <w:rsid w:val="00454EEE"/>
    <w:rsid w:val="004579BA"/>
    <w:rsid w:val="004603CB"/>
    <w:rsid w:val="00463F67"/>
    <w:rsid w:val="00465540"/>
    <w:rsid w:val="004729A9"/>
    <w:rsid w:val="00472C2E"/>
    <w:rsid w:val="00481EAD"/>
    <w:rsid w:val="004822D4"/>
    <w:rsid w:val="004901E4"/>
    <w:rsid w:val="00490270"/>
    <w:rsid w:val="00492885"/>
    <w:rsid w:val="0049290B"/>
    <w:rsid w:val="004A128B"/>
    <w:rsid w:val="004A2670"/>
    <w:rsid w:val="004A35AD"/>
    <w:rsid w:val="004A4451"/>
    <w:rsid w:val="004B1279"/>
    <w:rsid w:val="004B50A2"/>
    <w:rsid w:val="004B55FC"/>
    <w:rsid w:val="004B69AA"/>
    <w:rsid w:val="004D3958"/>
    <w:rsid w:val="004D6AEE"/>
    <w:rsid w:val="004E2F92"/>
    <w:rsid w:val="005008DF"/>
    <w:rsid w:val="005045D0"/>
    <w:rsid w:val="0051119B"/>
    <w:rsid w:val="0051173C"/>
    <w:rsid w:val="00523CBD"/>
    <w:rsid w:val="00534C6C"/>
    <w:rsid w:val="00555554"/>
    <w:rsid w:val="00570240"/>
    <w:rsid w:val="00580857"/>
    <w:rsid w:val="00582ECE"/>
    <w:rsid w:val="005841C0"/>
    <w:rsid w:val="0058611F"/>
    <w:rsid w:val="0059260F"/>
    <w:rsid w:val="00597F83"/>
    <w:rsid w:val="005A1137"/>
    <w:rsid w:val="005A3B56"/>
    <w:rsid w:val="005C40FB"/>
    <w:rsid w:val="005D6730"/>
    <w:rsid w:val="005D79D3"/>
    <w:rsid w:val="005E3656"/>
    <w:rsid w:val="005E47DC"/>
    <w:rsid w:val="005E5074"/>
    <w:rsid w:val="005E5F25"/>
    <w:rsid w:val="005F4AA9"/>
    <w:rsid w:val="00604CED"/>
    <w:rsid w:val="00606A9C"/>
    <w:rsid w:val="00612E4F"/>
    <w:rsid w:val="00613501"/>
    <w:rsid w:val="00615D5E"/>
    <w:rsid w:val="0061648D"/>
    <w:rsid w:val="00621549"/>
    <w:rsid w:val="00622E99"/>
    <w:rsid w:val="00625E5D"/>
    <w:rsid w:val="00627B8A"/>
    <w:rsid w:val="00630C3A"/>
    <w:rsid w:val="00643F46"/>
    <w:rsid w:val="0064574D"/>
    <w:rsid w:val="00657C61"/>
    <w:rsid w:val="0066370F"/>
    <w:rsid w:val="006713E8"/>
    <w:rsid w:val="006814B1"/>
    <w:rsid w:val="00682EF2"/>
    <w:rsid w:val="00691902"/>
    <w:rsid w:val="006A0784"/>
    <w:rsid w:val="006A697B"/>
    <w:rsid w:val="006B142B"/>
    <w:rsid w:val="006B4DDE"/>
    <w:rsid w:val="006C6E49"/>
    <w:rsid w:val="006C79E7"/>
    <w:rsid w:val="006D05C7"/>
    <w:rsid w:val="006D0E9C"/>
    <w:rsid w:val="006D3DD1"/>
    <w:rsid w:val="006D4F63"/>
    <w:rsid w:val="006E4597"/>
    <w:rsid w:val="006E5566"/>
    <w:rsid w:val="006F7ADC"/>
    <w:rsid w:val="00715F6E"/>
    <w:rsid w:val="00724185"/>
    <w:rsid w:val="00726E0A"/>
    <w:rsid w:val="0073730D"/>
    <w:rsid w:val="00741A55"/>
    <w:rsid w:val="00743968"/>
    <w:rsid w:val="00745752"/>
    <w:rsid w:val="00752C4D"/>
    <w:rsid w:val="0075479F"/>
    <w:rsid w:val="0076397E"/>
    <w:rsid w:val="00785415"/>
    <w:rsid w:val="00786294"/>
    <w:rsid w:val="00787BD0"/>
    <w:rsid w:val="00791164"/>
    <w:rsid w:val="00791CB9"/>
    <w:rsid w:val="00793130"/>
    <w:rsid w:val="00797DEE"/>
    <w:rsid w:val="007A0CD4"/>
    <w:rsid w:val="007A1BE1"/>
    <w:rsid w:val="007A2D7C"/>
    <w:rsid w:val="007B065E"/>
    <w:rsid w:val="007B3233"/>
    <w:rsid w:val="007B5A42"/>
    <w:rsid w:val="007C1102"/>
    <w:rsid w:val="007C199B"/>
    <w:rsid w:val="007C683F"/>
    <w:rsid w:val="007D0FFB"/>
    <w:rsid w:val="007D3073"/>
    <w:rsid w:val="007D4893"/>
    <w:rsid w:val="007D64B9"/>
    <w:rsid w:val="007D7048"/>
    <w:rsid w:val="007D72D4"/>
    <w:rsid w:val="007E0260"/>
    <w:rsid w:val="007E0452"/>
    <w:rsid w:val="007E3B82"/>
    <w:rsid w:val="007E641C"/>
    <w:rsid w:val="007F519D"/>
    <w:rsid w:val="00804142"/>
    <w:rsid w:val="008070C0"/>
    <w:rsid w:val="00811C12"/>
    <w:rsid w:val="0081469A"/>
    <w:rsid w:val="00814B37"/>
    <w:rsid w:val="00832CFB"/>
    <w:rsid w:val="00845778"/>
    <w:rsid w:val="008473FB"/>
    <w:rsid w:val="0084775D"/>
    <w:rsid w:val="00853F23"/>
    <w:rsid w:val="008554A5"/>
    <w:rsid w:val="0087273D"/>
    <w:rsid w:val="0087783B"/>
    <w:rsid w:val="0088059D"/>
    <w:rsid w:val="00887E28"/>
    <w:rsid w:val="00893B14"/>
    <w:rsid w:val="00897B2F"/>
    <w:rsid w:val="008C3E53"/>
    <w:rsid w:val="008D035F"/>
    <w:rsid w:val="008D217D"/>
    <w:rsid w:val="008D4A4A"/>
    <w:rsid w:val="008D5C3A"/>
    <w:rsid w:val="008D7A5F"/>
    <w:rsid w:val="008E2870"/>
    <w:rsid w:val="008E6DA2"/>
    <w:rsid w:val="008E7678"/>
    <w:rsid w:val="008F22DF"/>
    <w:rsid w:val="008F6DD5"/>
    <w:rsid w:val="00907B1E"/>
    <w:rsid w:val="009225C5"/>
    <w:rsid w:val="00923614"/>
    <w:rsid w:val="00933486"/>
    <w:rsid w:val="009345A5"/>
    <w:rsid w:val="00943AFD"/>
    <w:rsid w:val="009502CE"/>
    <w:rsid w:val="00963A51"/>
    <w:rsid w:val="00974464"/>
    <w:rsid w:val="00974D27"/>
    <w:rsid w:val="00983B6E"/>
    <w:rsid w:val="00985E78"/>
    <w:rsid w:val="009936F8"/>
    <w:rsid w:val="009A16A9"/>
    <w:rsid w:val="009A2E9A"/>
    <w:rsid w:val="009A3772"/>
    <w:rsid w:val="009B458A"/>
    <w:rsid w:val="009B5C49"/>
    <w:rsid w:val="009B6A1F"/>
    <w:rsid w:val="009D17F0"/>
    <w:rsid w:val="009D6DF6"/>
    <w:rsid w:val="009E3500"/>
    <w:rsid w:val="00A04374"/>
    <w:rsid w:val="00A22E11"/>
    <w:rsid w:val="00A3056C"/>
    <w:rsid w:val="00A3791E"/>
    <w:rsid w:val="00A4078E"/>
    <w:rsid w:val="00A42796"/>
    <w:rsid w:val="00A47578"/>
    <w:rsid w:val="00A4788A"/>
    <w:rsid w:val="00A478FF"/>
    <w:rsid w:val="00A5311D"/>
    <w:rsid w:val="00A63036"/>
    <w:rsid w:val="00A640CC"/>
    <w:rsid w:val="00A77A7C"/>
    <w:rsid w:val="00A84585"/>
    <w:rsid w:val="00A84D05"/>
    <w:rsid w:val="00A93820"/>
    <w:rsid w:val="00AA1445"/>
    <w:rsid w:val="00AA334B"/>
    <w:rsid w:val="00AA5AE8"/>
    <w:rsid w:val="00AB1003"/>
    <w:rsid w:val="00AB2893"/>
    <w:rsid w:val="00AB2948"/>
    <w:rsid w:val="00AC02CB"/>
    <w:rsid w:val="00AC6079"/>
    <w:rsid w:val="00AC7A1D"/>
    <w:rsid w:val="00AD3B58"/>
    <w:rsid w:val="00AD5BCE"/>
    <w:rsid w:val="00AE45A4"/>
    <w:rsid w:val="00AF08CF"/>
    <w:rsid w:val="00AF56C6"/>
    <w:rsid w:val="00AF5CF6"/>
    <w:rsid w:val="00AF7CB2"/>
    <w:rsid w:val="00B032E8"/>
    <w:rsid w:val="00B03456"/>
    <w:rsid w:val="00B214AE"/>
    <w:rsid w:val="00B21660"/>
    <w:rsid w:val="00B26581"/>
    <w:rsid w:val="00B406A7"/>
    <w:rsid w:val="00B4647D"/>
    <w:rsid w:val="00B46557"/>
    <w:rsid w:val="00B57F96"/>
    <w:rsid w:val="00B65512"/>
    <w:rsid w:val="00B6661B"/>
    <w:rsid w:val="00B67892"/>
    <w:rsid w:val="00B71D69"/>
    <w:rsid w:val="00B760A8"/>
    <w:rsid w:val="00B813F3"/>
    <w:rsid w:val="00B9797F"/>
    <w:rsid w:val="00BA0C13"/>
    <w:rsid w:val="00BA4AA3"/>
    <w:rsid w:val="00BA4D33"/>
    <w:rsid w:val="00BA5409"/>
    <w:rsid w:val="00BB724A"/>
    <w:rsid w:val="00BC2D06"/>
    <w:rsid w:val="00BD7096"/>
    <w:rsid w:val="00BE65AC"/>
    <w:rsid w:val="00BF4DE4"/>
    <w:rsid w:val="00BF6DF9"/>
    <w:rsid w:val="00C004A5"/>
    <w:rsid w:val="00C0176A"/>
    <w:rsid w:val="00C10BD4"/>
    <w:rsid w:val="00C157DE"/>
    <w:rsid w:val="00C170E2"/>
    <w:rsid w:val="00C1783F"/>
    <w:rsid w:val="00C21854"/>
    <w:rsid w:val="00C22BCB"/>
    <w:rsid w:val="00C24B5D"/>
    <w:rsid w:val="00C353C1"/>
    <w:rsid w:val="00C52FA2"/>
    <w:rsid w:val="00C57F7D"/>
    <w:rsid w:val="00C744EB"/>
    <w:rsid w:val="00C77F9E"/>
    <w:rsid w:val="00C81FB4"/>
    <w:rsid w:val="00C82EA1"/>
    <w:rsid w:val="00C90702"/>
    <w:rsid w:val="00C91761"/>
    <w:rsid w:val="00C917FF"/>
    <w:rsid w:val="00C92A18"/>
    <w:rsid w:val="00C9766A"/>
    <w:rsid w:val="00CA37CE"/>
    <w:rsid w:val="00CC16AE"/>
    <w:rsid w:val="00CC4F39"/>
    <w:rsid w:val="00CC65A5"/>
    <w:rsid w:val="00CD185D"/>
    <w:rsid w:val="00CD24B8"/>
    <w:rsid w:val="00CD544C"/>
    <w:rsid w:val="00CE00CE"/>
    <w:rsid w:val="00CE085A"/>
    <w:rsid w:val="00CE50AD"/>
    <w:rsid w:val="00CF41A0"/>
    <w:rsid w:val="00CF4256"/>
    <w:rsid w:val="00D01FD6"/>
    <w:rsid w:val="00D03FD2"/>
    <w:rsid w:val="00D04F47"/>
    <w:rsid w:val="00D04FE8"/>
    <w:rsid w:val="00D05388"/>
    <w:rsid w:val="00D12DE3"/>
    <w:rsid w:val="00D13722"/>
    <w:rsid w:val="00D176CF"/>
    <w:rsid w:val="00D17AD5"/>
    <w:rsid w:val="00D25D91"/>
    <w:rsid w:val="00D271E3"/>
    <w:rsid w:val="00D362D6"/>
    <w:rsid w:val="00D47A80"/>
    <w:rsid w:val="00D5092D"/>
    <w:rsid w:val="00D70980"/>
    <w:rsid w:val="00D85807"/>
    <w:rsid w:val="00D87349"/>
    <w:rsid w:val="00D91EE9"/>
    <w:rsid w:val="00D948B6"/>
    <w:rsid w:val="00D9627A"/>
    <w:rsid w:val="00D97220"/>
    <w:rsid w:val="00DA2713"/>
    <w:rsid w:val="00DB052B"/>
    <w:rsid w:val="00DB17F9"/>
    <w:rsid w:val="00DB31B3"/>
    <w:rsid w:val="00DD7310"/>
    <w:rsid w:val="00DE183F"/>
    <w:rsid w:val="00DE1AFE"/>
    <w:rsid w:val="00DE2844"/>
    <w:rsid w:val="00DF211E"/>
    <w:rsid w:val="00DF7F69"/>
    <w:rsid w:val="00E00902"/>
    <w:rsid w:val="00E0286F"/>
    <w:rsid w:val="00E119ED"/>
    <w:rsid w:val="00E14D47"/>
    <w:rsid w:val="00E1641C"/>
    <w:rsid w:val="00E245E9"/>
    <w:rsid w:val="00E26708"/>
    <w:rsid w:val="00E327C3"/>
    <w:rsid w:val="00E34958"/>
    <w:rsid w:val="00E37AB0"/>
    <w:rsid w:val="00E37F5F"/>
    <w:rsid w:val="00E412AD"/>
    <w:rsid w:val="00E42023"/>
    <w:rsid w:val="00E4410C"/>
    <w:rsid w:val="00E71C39"/>
    <w:rsid w:val="00E761AC"/>
    <w:rsid w:val="00E77591"/>
    <w:rsid w:val="00E778C7"/>
    <w:rsid w:val="00E90476"/>
    <w:rsid w:val="00EA11A8"/>
    <w:rsid w:val="00EA56E6"/>
    <w:rsid w:val="00EA694D"/>
    <w:rsid w:val="00EB28E8"/>
    <w:rsid w:val="00EB3C28"/>
    <w:rsid w:val="00EC0A07"/>
    <w:rsid w:val="00EC2172"/>
    <w:rsid w:val="00EC335F"/>
    <w:rsid w:val="00EC48FB"/>
    <w:rsid w:val="00ED02EE"/>
    <w:rsid w:val="00ED2AC5"/>
    <w:rsid w:val="00ED3965"/>
    <w:rsid w:val="00ED7C52"/>
    <w:rsid w:val="00EE4378"/>
    <w:rsid w:val="00EE55E5"/>
    <w:rsid w:val="00EF054E"/>
    <w:rsid w:val="00EF232A"/>
    <w:rsid w:val="00EF5715"/>
    <w:rsid w:val="00F03ED6"/>
    <w:rsid w:val="00F05A69"/>
    <w:rsid w:val="00F05CEC"/>
    <w:rsid w:val="00F20908"/>
    <w:rsid w:val="00F2583C"/>
    <w:rsid w:val="00F43FFD"/>
    <w:rsid w:val="00F44236"/>
    <w:rsid w:val="00F45B3E"/>
    <w:rsid w:val="00F52517"/>
    <w:rsid w:val="00F613AD"/>
    <w:rsid w:val="00F6521F"/>
    <w:rsid w:val="00F67E1D"/>
    <w:rsid w:val="00F712E2"/>
    <w:rsid w:val="00F771A2"/>
    <w:rsid w:val="00F91723"/>
    <w:rsid w:val="00FA214B"/>
    <w:rsid w:val="00FA57B2"/>
    <w:rsid w:val="00FB1670"/>
    <w:rsid w:val="00FB509B"/>
    <w:rsid w:val="00FC1692"/>
    <w:rsid w:val="00FC3D4B"/>
    <w:rsid w:val="00FC6312"/>
    <w:rsid w:val="00FE36E3"/>
    <w:rsid w:val="00FE5C80"/>
    <w:rsid w:val="00FE6B01"/>
    <w:rsid w:val="00FF2097"/>
    <w:rsid w:val="00FF3EF3"/>
    <w:rsid w:val="00FF4661"/>
    <w:rsid w:val="00FF4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stockticker"/>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155A6C"/>
    <w:pPr>
      <w:ind w:left="720" w:hanging="720"/>
    </w:pPr>
    <w:rPr>
      <w:iCs/>
      <w:szCs w:val="20"/>
      <w:lang w:val="x-none" w:eastAsia="x-none"/>
    </w:rPr>
  </w:style>
  <w:style w:type="character" w:customStyle="1" w:styleId="H2Char">
    <w:name w:val="H2 Char"/>
    <w:link w:val="H2"/>
    <w:rsid w:val="00155A6C"/>
    <w:rPr>
      <w:b/>
      <w:sz w:val="24"/>
    </w:rPr>
  </w:style>
  <w:style w:type="character" w:customStyle="1" w:styleId="BodyTextNumberedChar">
    <w:name w:val="Body Text Numbered Char"/>
    <w:link w:val="BodyTextNumbered"/>
    <w:rsid w:val="00155A6C"/>
    <w:rPr>
      <w:iCs/>
      <w:sz w:val="24"/>
      <w:lang w:val="x-none" w:eastAsia="x-none"/>
    </w:rPr>
  </w:style>
  <w:style w:type="character" w:customStyle="1" w:styleId="H3Char">
    <w:name w:val="H3 Char"/>
    <w:link w:val="H3"/>
    <w:rsid w:val="00155A6C"/>
    <w:rPr>
      <w:b/>
      <w:bCs/>
      <w:i/>
      <w:sz w:val="24"/>
    </w:rPr>
  </w:style>
  <w:style w:type="paragraph" w:customStyle="1" w:styleId="TermTitle">
    <w:name w:val="Term Title"/>
    <w:basedOn w:val="Normal"/>
    <w:link w:val="TermTitleChar"/>
    <w:rsid w:val="002F7DBE"/>
    <w:pPr>
      <w:spacing w:before="120"/>
      <w:ind w:left="720"/>
    </w:pPr>
    <w:rPr>
      <w:b/>
      <w:szCs w:val="20"/>
    </w:rPr>
  </w:style>
  <w:style w:type="character" w:customStyle="1" w:styleId="TermTitleChar">
    <w:name w:val="Term Title Char"/>
    <w:link w:val="TermTitle"/>
    <w:rsid w:val="002F7DBE"/>
    <w:rPr>
      <w:b/>
      <w:sz w:val="24"/>
    </w:rPr>
  </w:style>
  <w:style w:type="character" w:customStyle="1" w:styleId="H4Char">
    <w:name w:val="H4 Char"/>
    <w:link w:val="H4"/>
    <w:rsid w:val="00DB31B3"/>
    <w:rPr>
      <w:b/>
      <w:bCs/>
      <w:snapToGrid w:val="0"/>
      <w:sz w:val="24"/>
    </w:rPr>
  </w:style>
  <w:style w:type="paragraph" w:styleId="BodyText3">
    <w:name w:val="Body Text 3"/>
    <w:basedOn w:val="Normal"/>
    <w:link w:val="BodyText3Char"/>
    <w:rsid w:val="002E7ABF"/>
    <w:pPr>
      <w:spacing w:after="120"/>
    </w:pPr>
    <w:rPr>
      <w:sz w:val="16"/>
      <w:szCs w:val="16"/>
    </w:rPr>
  </w:style>
  <w:style w:type="character" w:customStyle="1" w:styleId="BodyText3Char">
    <w:name w:val="Body Text 3 Char"/>
    <w:basedOn w:val="DefaultParagraphFont"/>
    <w:link w:val="BodyText3"/>
    <w:rsid w:val="002E7ABF"/>
    <w:rPr>
      <w:sz w:val="16"/>
      <w:szCs w:val="16"/>
    </w:rPr>
  </w:style>
  <w:style w:type="paragraph" w:customStyle="1" w:styleId="OutlineL2">
    <w:name w:val="Outline_L2"/>
    <w:basedOn w:val="OutlineL1"/>
    <w:next w:val="NumContinue"/>
    <w:rsid w:val="002E7ABF"/>
    <w:pPr>
      <w:keepNext w:val="0"/>
      <w:numPr>
        <w:ilvl w:val="1"/>
        <w:numId w:val="23"/>
      </w:numPr>
      <w:ind w:left="1440" w:hanging="720"/>
      <w:outlineLvl w:val="1"/>
    </w:pPr>
  </w:style>
  <w:style w:type="paragraph" w:customStyle="1" w:styleId="OutlineL1">
    <w:name w:val="Outline_L1"/>
    <w:basedOn w:val="Normal"/>
    <w:next w:val="NumContinue"/>
    <w:rsid w:val="002E7ABF"/>
    <w:pPr>
      <w:keepNext/>
      <w:tabs>
        <w:tab w:val="num" w:pos="720"/>
      </w:tabs>
      <w:spacing w:after="240"/>
      <w:ind w:left="720" w:hanging="360"/>
      <w:outlineLvl w:val="0"/>
    </w:pPr>
    <w:rPr>
      <w:szCs w:val="20"/>
    </w:rPr>
  </w:style>
  <w:style w:type="paragraph" w:customStyle="1" w:styleId="NumContinue">
    <w:name w:val="Num Continue"/>
    <w:basedOn w:val="BodyText"/>
    <w:rsid w:val="002E7ABF"/>
    <w:pPr>
      <w:widowControl w:val="0"/>
      <w:ind w:firstLine="720"/>
    </w:pPr>
    <w:rPr>
      <w:szCs w:val="20"/>
    </w:rPr>
  </w:style>
  <w:style w:type="paragraph" w:customStyle="1" w:styleId="OutlineL3">
    <w:name w:val="Outline_L3"/>
    <w:basedOn w:val="OutlineL2"/>
    <w:next w:val="NumContinue"/>
    <w:rsid w:val="002E7ABF"/>
    <w:pPr>
      <w:numPr>
        <w:ilvl w:val="2"/>
      </w:numPr>
      <w:tabs>
        <w:tab w:val="clear" w:pos="2160"/>
      </w:tabs>
      <w:ind w:left="2160" w:hanging="1440"/>
      <w:outlineLvl w:val="2"/>
    </w:pPr>
  </w:style>
  <w:style w:type="paragraph" w:customStyle="1" w:styleId="OutlineL4">
    <w:name w:val="Outline_L4"/>
    <w:basedOn w:val="OutlineL3"/>
    <w:next w:val="NumContinue"/>
    <w:rsid w:val="002E7ABF"/>
    <w:pPr>
      <w:numPr>
        <w:ilvl w:val="3"/>
      </w:numPr>
      <w:tabs>
        <w:tab w:val="clear" w:pos="2880"/>
        <w:tab w:val="num" w:pos="1170"/>
      </w:tabs>
      <w:ind w:left="1170" w:hanging="375"/>
      <w:outlineLvl w:val="3"/>
    </w:pPr>
  </w:style>
  <w:style w:type="paragraph" w:customStyle="1" w:styleId="OutlineL5">
    <w:name w:val="Outline_L5"/>
    <w:basedOn w:val="OutlineL4"/>
    <w:next w:val="NumContinue"/>
    <w:rsid w:val="002E7ABF"/>
    <w:pPr>
      <w:numPr>
        <w:ilvl w:val="4"/>
      </w:numPr>
      <w:tabs>
        <w:tab w:val="clear" w:pos="3600"/>
        <w:tab w:val="num" w:pos="360"/>
      </w:tabs>
      <w:ind w:left="360" w:hanging="360"/>
      <w:outlineLvl w:val="4"/>
    </w:pPr>
  </w:style>
  <w:style w:type="paragraph" w:customStyle="1" w:styleId="OutlineL6">
    <w:name w:val="Outline_L6"/>
    <w:basedOn w:val="OutlineL5"/>
    <w:next w:val="NumContinue"/>
    <w:rsid w:val="002E7ABF"/>
    <w:pPr>
      <w:numPr>
        <w:ilvl w:val="5"/>
      </w:numPr>
      <w:tabs>
        <w:tab w:val="clear" w:pos="4320"/>
        <w:tab w:val="num" w:pos="720"/>
      </w:tabs>
      <w:ind w:left="720" w:hanging="720"/>
      <w:outlineLvl w:val="5"/>
    </w:pPr>
  </w:style>
  <w:style w:type="paragraph" w:customStyle="1" w:styleId="OutlineL7">
    <w:name w:val="Outline_L7"/>
    <w:basedOn w:val="OutlineL6"/>
    <w:next w:val="NumContinue"/>
    <w:rsid w:val="002E7ABF"/>
    <w:pPr>
      <w:numPr>
        <w:ilvl w:val="6"/>
      </w:numPr>
      <w:tabs>
        <w:tab w:val="clear" w:pos="5040"/>
        <w:tab w:val="num" w:pos="360"/>
      </w:tabs>
      <w:ind w:left="360" w:hanging="360"/>
      <w:outlineLvl w:val="6"/>
    </w:pPr>
  </w:style>
  <w:style w:type="paragraph" w:customStyle="1" w:styleId="OutlineL8">
    <w:name w:val="Outline_L8"/>
    <w:basedOn w:val="OutlineL7"/>
    <w:next w:val="NumContinue"/>
    <w:rsid w:val="002E7ABF"/>
    <w:pPr>
      <w:numPr>
        <w:ilvl w:val="7"/>
      </w:numPr>
      <w:tabs>
        <w:tab w:val="clear" w:pos="5760"/>
        <w:tab w:val="num" w:pos="360"/>
      </w:tabs>
      <w:ind w:left="360" w:hanging="360"/>
      <w:outlineLvl w:val="7"/>
    </w:pPr>
  </w:style>
  <w:style w:type="paragraph" w:customStyle="1" w:styleId="OutlineL9">
    <w:name w:val="Outline_L9"/>
    <w:basedOn w:val="OutlineL8"/>
    <w:next w:val="NumContinue"/>
    <w:rsid w:val="002E7ABF"/>
    <w:pPr>
      <w:numPr>
        <w:ilvl w:val="8"/>
      </w:numPr>
      <w:tabs>
        <w:tab w:val="clear" w:pos="6480"/>
        <w:tab w:val="num" w:pos="360"/>
      </w:tabs>
      <w:ind w:left="360" w:hanging="360"/>
      <w:outlineLvl w:val="8"/>
    </w:pPr>
  </w:style>
  <w:style w:type="paragraph" w:customStyle="1" w:styleId="AppellateL1">
    <w:name w:val="Appellate_L1"/>
    <w:basedOn w:val="Normal"/>
    <w:next w:val="NumContinue"/>
    <w:rsid w:val="002E7ABF"/>
    <w:pPr>
      <w:numPr>
        <w:numId w:val="24"/>
      </w:numPr>
      <w:spacing w:after="240"/>
      <w:jc w:val="both"/>
      <w:outlineLvl w:val="0"/>
    </w:pPr>
    <w:rPr>
      <w:b/>
      <w:szCs w:val="20"/>
    </w:rPr>
  </w:style>
  <w:style w:type="paragraph" w:customStyle="1" w:styleId="AppellateL2">
    <w:name w:val="Appellate_L2"/>
    <w:basedOn w:val="AppellateL1"/>
    <w:next w:val="NumContinue"/>
    <w:rsid w:val="002E7ABF"/>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2E7ABF"/>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2E7AB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2E7AB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2E7AB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2E7AB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2E7ABF"/>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2E7ABF"/>
    <w:pPr>
      <w:widowControl w:val="0"/>
      <w:spacing w:after="240" w:line="240" w:lineRule="exact"/>
      <w:jc w:val="center"/>
    </w:pPr>
    <w:rPr>
      <w:snapToGrid w:val="0"/>
      <w:szCs w:val="20"/>
    </w:rPr>
  </w:style>
  <w:style w:type="paragraph" w:styleId="Subtitle">
    <w:name w:val="Subtitle"/>
    <w:basedOn w:val="Normal"/>
    <w:link w:val="SubtitleChar"/>
    <w:qFormat/>
    <w:rsid w:val="002E7ABF"/>
    <w:pPr>
      <w:jc w:val="center"/>
    </w:pPr>
    <w:rPr>
      <w:sz w:val="32"/>
      <w:szCs w:val="20"/>
    </w:rPr>
  </w:style>
  <w:style w:type="character" w:customStyle="1" w:styleId="SubtitleChar">
    <w:name w:val="Subtitle Char"/>
    <w:basedOn w:val="DefaultParagraphFont"/>
    <w:link w:val="Subtitle"/>
    <w:rsid w:val="002E7ABF"/>
    <w:rPr>
      <w:sz w:val="32"/>
    </w:rPr>
  </w:style>
  <w:style w:type="character" w:customStyle="1" w:styleId="VariableDefinitionChar">
    <w:name w:val="Variable Definition Char"/>
    <w:link w:val="VariableDefinition"/>
    <w:rsid w:val="002E7ABF"/>
    <w:rPr>
      <w:iCs/>
      <w:sz w:val="24"/>
    </w:rPr>
  </w:style>
  <w:style w:type="character" w:customStyle="1" w:styleId="InstructionsChar">
    <w:name w:val="Instructions Char"/>
    <w:link w:val="Instructions"/>
    <w:rsid w:val="002E7ABF"/>
    <w:rPr>
      <w:b/>
      <w:i/>
      <w:iCs/>
      <w:sz w:val="24"/>
      <w:szCs w:val="24"/>
    </w:rPr>
  </w:style>
  <w:style w:type="character" w:customStyle="1" w:styleId="ListIntroductionChar">
    <w:name w:val="List Introduction Char"/>
    <w:link w:val="ListIntroduction"/>
    <w:rsid w:val="002E7ABF"/>
    <w:rPr>
      <w:iCs/>
      <w:sz w:val="24"/>
    </w:rPr>
  </w:style>
  <w:style w:type="character" w:customStyle="1" w:styleId="H3Char1">
    <w:name w:val="H3 Char1"/>
    <w:rsid w:val="002E7ABF"/>
    <w:rPr>
      <w:b/>
      <w:bCs/>
      <w:i/>
      <w:sz w:val="24"/>
    </w:rPr>
  </w:style>
  <w:style w:type="character" w:customStyle="1" w:styleId="BodyTextChar">
    <w:name w:val="Body Text Char"/>
    <w:aliases w:val=" Char Char Char Char, Char1 Char,Body Text Char Char Char, Char Char Char Char Char Char,Body Text Char2 Char Char Char,Body Text Char2 Char Char Char Char Char Char Char Char Char Char Char Char,Body Text Char2 Char Char1"/>
    <w:link w:val="BodyText"/>
    <w:locked/>
    <w:rsid w:val="002E7ABF"/>
    <w:rPr>
      <w:sz w:val="24"/>
      <w:szCs w:val="24"/>
    </w:rPr>
  </w:style>
  <w:style w:type="character" w:styleId="FootnoteReference">
    <w:name w:val="footnote reference"/>
    <w:uiPriority w:val="99"/>
    <w:rsid w:val="002E7ABF"/>
    <w:rPr>
      <w:vertAlign w:val="superscript"/>
    </w:rPr>
  </w:style>
  <w:style w:type="character" w:customStyle="1" w:styleId="FootnoteTextChar">
    <w:name w:val="Footnote Text Char"/>
    <w:link w:val="FootnoteText"/>
    <w:uiPriority w:val="99"/>
    <w:rsid w:val="002E7ABF"/>
    <w:rPr>
      <w:sz w:val="18"/>
    </w:rPr>
  </w:style>
  <w:style w:type="character" w:customStyle="1" w:styleId="List2Char">
    <w:name w:val="List 2 Char"/>
    <w:aliases w:val=" Char2 Char1"/>
    <w:link w:val="List2"/>
    <w:rsid w:val="002E7ABF"/>
    <w:rPr>
      <w:sz w:val="24"/>
    </w:rPr>
  </w:style>
  <w:style w:type="paragraph" w:styleId="ListParagraph">
    <w:name w:val="List Paragraph"/>
    <w:basedOn w:val="Normal"/>
    <w:uiPriority w:val="34"/>
    <w:qFormat/>
    <w:rsid w:val="00263DD3"/>
    <w:pPr>
      <w:ind w:left="720"/>
      <w:contextualSpacing/>
    </w:pPr>
  </w:style>
  <w:style w:type="character" w:customStyle="1" w:styleId="HeaderChar">
    <w:name w:val="Header Char"/>
    <w:link w:val="Header"/>
    <w:rsid w:val="00606A9C"/>
    <w:rPr>
      <w:rFonts w:ascii="Arial" w:hAnsi="Arial"/>
      <w:b/>
      <w:bCs/>
      <w:sz w:val="24"/>
      <w:szCs w:val="24"/>
    </w:rPr>
  </w:style>
  <w:style w:type="character" w:customStyle="1" w:styleId="FooterChar">
    <w:name w:val="Footer Char"/>
    <w:link w:val="Footer"/>
    <w:rsid w:val="00606A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footer" Target="footer1.xml"/><Relationship Id="rId26" Type="http://schemas.openxmlformats.org/officeDocument/2006/relationships/header" Target="header4.xml"/><Relationship Id="rId39" Type="http://schemas.openxmlformats.org/officeDocument/2006/relationships/hyperlink" Target="mailto:MPRegistration@ercot.com" TargetMode="External"/><Relationship Id="rId21" Type="http://schemas.openxmlformats.org/officeDocument/2006/relationships/footer" Target="footer3.xml"/><Relationship Id="rId34" Type="http://schemas.microsoft.com/office/2011/relationships/commentsExtended" Target="commentsExtended.xml"/><Relationship Id="rId42" Type="http://schemas.openxmlformats.org/officeDocument/2006/relationships/footer" Target="footer1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Brittney.Albracht@ercot.com"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5.xml"/><Relationship Id="rId32" Type="http://schemas.openxmlformats.org/officeDocument/2006/relationships/footer" Target="footer10.xml"/><Relationship Id="rId37" Type="http://schemas.openxmlformats.org/officeDocument/2006/relationships/footer" Target="footer11.xml"/><Relationship Id="rId40" Type="http://schemas.openxmlformats.org/officeDocument/2006/relationships/footer" Target="footer12.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Douglas.Fohn@ercot.com" TargetMode="External"/><Relationship Id="rId23" Type="http://schemas.openxmlformats.org/officeDocument/2006/relationships/footer" Target="footer4.xml"/><Relationship Id="rId28" Type="http://schemas.openxmlformats.org/officeDocument/2006/relationships/footer" Target="footer8.xml"/><Relationship Id="rId36" Type="http://schemas.microsoft.com/office/2018/08/relationships/commentsExtensible" Target="commentsExtensible.xm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2.xml"/><Relationship Id="rId31" Type="http://schemas.openxmlformats.org/officeDocument/2006/relationships/header" Target="header6.xml"/><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1.xml"/><Relationship Id="rId22" Type="http://schemas.openxmlformats.org/officeDocument/2006/relationships/header" Target="header3.xml"/><Relationship Id="rId27" Type="http://schemas.openxmlformats.org/officeDocument/2006/relationships/footer" Target="footer7.xml"/><Relationship Id="rId30" Type="http://schemas.openxmlformats.org/officeDocument/2006/relationships/footer" Target="footer9.xml"/><Relationship Id="rId35" Type="http://schemas.microsoft.com/office/2016/09/relationships/commentsIds" Target="commentsIds.xml"/><Relationship Id="rId43" Type="http://schemas.openxmlformats.org/officeDocument/2006/relationships/fontTable" Target="fontTable.xml"/><Relationship Id="rId8" Type="http://schemas.openxmlformats.org/officeDocument/2006/relationships/hyperlink" Target="https://www.ercot.com/mktrules/issues/NPRR1312" TargetMode="External"/><Relationship Id="rId3" Type="http://schemas.openxmlformats.org/officeDocument/2006/relationships/styles" Target="styles.xml"/><Relationship Id="rId12" Type="http://schemas.openxmlformats.org/officeDocument/2006/relationships/hyperlink" Target="https://www.ercot.com/files/docs/2023/08/25/ERCOT-Strategic-Plan-2024-2028.pdf" TargetMode="External"/><Relationship Id="rId17" Type="http://schemas.openxmlformats.org/officeDocument/2006/relationships/header" Target="header1.xml"/><Relationship Id="rId25" Type="http://schemas.openxmlformats.org/officeDocument/2006/relationships/footer" Target="footer6.xml"/><Relationship Id="rId33" Type="http://schemas.openxmlformats.org/officeDocument/2006/relationships/comments" Target="comments.xml"/><Relationship Id="rId38" Type="http://schemas.openxmlformats.org/officeDocument/2006/relationships/header" Target="header7.xml"/><Relationship Id="rId20" Type="http://schemas.openxmlformats.org/officeDocument/2006/relationships/header" Target="header2.xml"/><Relationship Id="rId41" Type="http://schemas.openxmlformats.org/officeDocument/2006/relationships/footer" Target="footer1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88</Pages>
  <Words>18449</Words>
  <Characters>192322</Characters>
  <Application>Microsoft Office Word</Application>
  <DocSecurity>0</DocSecurity>
  <Lines>4091</Lines>
  <Paragraphs>1727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209044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2013-11-15T22:11:00Z</cp:lastPrinted>
  <dcterms:created xsi:type="dcterms:W3CDTF">2025-11-26T17:45:00Z</dcterms:created>
  <dcterms:modified xsi:type="dcterms:W3CDTF">2025-11-26T17:47:00Z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